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17113" w14:textId="77777777" w:rsidR="002474CE" w:rsidRDefault="002474CE" w:rsidP="004D1188">
      <w:pPr>
        <w:pStyle w:val="a4"/>
        <w:ind w:leftChars="100" w:left="210" w:rightChars="942" w:right="1978" w:firstLineChars="2460" w:firstLine="7903"/>
        <w:jc w:val="center"/>
        <w:rPr>
          <w:rFonts w:ascii="Times New Roman" w:hAnsi="Times New Roman"/>
          <w:b/>
          <w:bCs/>
          <w:sz w:val="32"/>
          <w:szCs w:val="32"/>
        </w:rPr>
        <w:sectPr w:rsidR="002474CE" w:rsidSect="007971A7">
          <w:headerReference w:type="even" r:id="rId8"/>
          <w:headerReference w:type="default" r:id="rId9"/>
          <w:footerReference w:type="even" r:id="rId10"/>
          <w:footerReference w:type="default" r:id="rId11"/>
          <w:headerReference w:type="first" r:id="rId12"/>
          <w:footerReference w:type="first" r:id="rId13"/>
          <w:pgSz w:w="11906" w:h="16838" w:code="9"/>
          <w:pgMar w:top="1871" w:right="1786" w:bottom="1582" w:left="1786" w:header="851" w:footer="992" w:gutter="0"/>
          <w:pgNumType w:fmt="lowerRoman"/>
          <w:cols w:space="425"/>
          <w:titlePg/>
          <w:docGrid w:type="lines" w:linePitch="346"/>
        </w:sectPr>
      </w:pPr>
      <w:r>
        <w:rPr>
          <w:rFonts w:ascii="Times New Roman" w:hAnsi="Times New Roman" w:hint="eastAsia"/>
          <w:b/>
          <w:bCs/>
          <w:sz w:val="32"/>
          <w:szCs w:val="32"/>
        </w:rPr>
        <w:tab/>
      </w:r>
    </w:p>
    <w:p w14:paraId="6B5BD279" w14:textId="77777777" w:rsidR="00B13E31" w:rsidRDefault="00B13E31">
      <w:pPr>
        <w:pStyle w:val="1"/>
        <w:rPr>
          <w:rFonts w:ascii="Times New Roman" w:hAnsi="Times New Roman"/>
          <w:sz w:val="32"/>
          <w:szCs w:val="32"/>
        </w:rPr>
      </w:pPr>
      <w:bookmarkStart w:id="0" w:name="_Toc329599846"/>
      <w:bookmarkStart w:id="1" w:name="_Toc329600202"/>
      <w:bookmarkStart w:id="2" w:name="_Toc336106412"/>
      <w:bookmarkStart w:id="3" w:name="_Toc370887238"/>
    </w:p>
    <w:p w14:paraId="3CA64D70" w14:textId="77777777" w:rsidR="00B13E31" w:rsidRPr="00B13E31" w:rsidRDefault="00B13E31" w:rsidP="00B13E31"/>
    <w:p w14:paraId="52F5A7AA" w14:textId="77777777" w:rsidR="002474CE" w:rsidRDefault="002474CE">
      <w:pPr>
        <w:pStyle w:val="1"/>
        <w:rPr>
          <w:rFonts w:ascii="Times New Roman" w:hAnsi="Times New Roman"/>
          <w:sz w:val="32"/>
          <w:szCs w:val="32"/>
        </w:rPr>
      </w:pPr>
      <w:bookmarkStart w:id="4" w:name="_Toc370887365"/>
      <w:bookmarkStart w:id="5" w:name="_Toc370887936"/>
      <w:r>
        <w:rPr>
          <w:rFonts w:ascii="Times New Roman" w:hAnsi="Times New Roman" w:hint="eastAsia"/>
          <w:sz w:val="32"/>
          <w:szCs w:val="32"/>
        </w:rPr>
        <w:t>User</w:t>
      </w:r>
      <w:r>
        <w:rPr>
          <w:rFonts w:ascii="Times New Roman" w:hAnsi="Times New Roman"/>
          <w:sz w:val="32"/>
          <w:szCs w:val="32"/>
        </w:rPr>
        <w:t>’</w:t>
      </w:r>
      <w:r>
        <w:rPr>
          <w:rFonts w:ascii="Times New Roman" w:hAnsi="Times New Roman" w:hint="eastAsia"/>
          <w:sz w:val="32"/>
          <w:szCs w:val="32"/>
        </w:rPr>
        <w:t>s Guide</w:t>
      </w:r>
      <w:r>
        <w:rPr>
          <w:rFonts w:ascii="Times New Roman" w:hAnsi="Times New Roman"/>
          <w:sz w:val="32"/>
          <w:szCs w:val="32"/>
        </w:rPr>
        <w:t xml:space="preserve"> to DEA-Solver-</w:t>
      </w:r>
      <w:bookmarkEnd w:id="0"/>
      <w:bookmarkEnd w:id="1"/>
      <w:bookmarkEnd w:id="2"/>
      <w:r w:rsidR="00D060FC">
        <w:rPr>
          <w:rFonts w:ascii="Times New Roman" w:hAnsi="Times New Roman" w:hint="eastAsia"/>
          <w:sz w:val="32"/>
          <w:szCs w:val="32"/>
        </w:rPr>
        <w:t>Learning Version</w:t>
      </w:r>
      <w:bookmarkEnd w:id="3"/>
      <w:bookmarkEnd w:id="4"/>
      <w:bookmarkEnd w:id="5"/>
    </w:p>
    <w:p w14:paraId="352E06C4" w14:textId="77777777" w:rsidR="002474CE" w:rsidRDefault="00D50592">
      <w:pPr>
        <w:pStyle w:val="a4"/>
        <w:jc w:val="center"/>
        <w:rPr>
          <w:rFonts w:ascii="Times New Roman" w:hAnsi="Times New Roman"/>
          <w:b/>
          <w:bCs/>
          <w:sz w:val="28"/>
          <w:szCs w:val="28"/>
        </w:rPr>
      </w:pPr>
      <w:r>
        <w:rPr>
          <w:rFonts w:ascii="Times New Roman" w:hAnsi="Times New Roman"/>
          <w:b/>
          <w:bCs/>
          <w:sz w:val="28"/>
          <w:szCs w:val="28"/>
        </w:rPr>
        <w:t>(</w:t>
      </w:r>
      <w:r w:rsidR="00D060FC">
        <w:rPr>
          <w:rFonts w:ascii="Times New Roman" w:hAnsi="Times New Roman" w:hint="eastAsia"/>
          <w:b/>
          <w:bCs/>
          <w:sz w:val="28"/>
          <w:szCs w:val="28"/>
        </w:rPr>
        <w:t>LV</w:t>
      </w:r>
      <w:r w:rsidR="002474CE">
        <w:rPr>
          <w:rFonts w:ascii="Times New Roman" w:hAnsi="Times New Roman"/>
          <w:b/>
          <w:bCs/>
          <w:sz w:val="28"/>
          <w:szCs w:val="28"/>
        </w:rPr>
        <w:t xml:space="preserve"> </w:t>
      </w:r>
      <w:r w:rsidR="00857BC5">
        <w:rPr>
          <w:rFonts w:ascii="Times New Roman" w:hAnsi="Times New Roman" w:hint="eastAsia"/>
          <w:b/>
          <w:bCs/>
          <w:sz w:val="28"/>
          <w:szCs w:val="28"/>
        </w:rPr>
        <w:t>8</w:t>
      </w:r>
      <w:r w:rsidR="002474CE">
        <w:rPr>
          <w:rFonts w:ascii="Times New Roman" w:hAnsi="Times New Roman" w:hint="eastAsia"/>
          <w:b/>
          <w:bCs/>
          <w:sz w:val="28"/>
          <w:szCs w:val="28"/>
        </w:rPr>
        <w:t>.0</w:t>
      </w:r>
      <w:r w:rsidR="002474CE">
        <w:rPr>
          <w:rFonts w:ascii="Times New Roman" w:hAnsi="Times New Roman"/>
          <w:b/>
          <w:bCs/>
          <w:sz w:val="28"/>
          <w:szCs w:val="28"/>
        </w:rPr>
        <w:t>)</w:t>
      </w:r>
    </w:p>
    <w:p w14:paraId="41C65728" w14:textId="77777777" w:rsidR="00B13E31" w:rsidRDefault="00B13E31" w:rsidP="00B13E31">
      <w:pPr>
        <w:pStyle w:val="11"/>
      </w:pPr>
    </w:p>
    <w:p w14:paraId="710A7E15" w14:textId="77777777" w:rsidR="00B13E31" w:rsidRPr="00B13E31" w:rsidRDefault="00B13E31" w:rsidP="00B13E31">
      <w:pPr>
        <w:pStyle w:val="11"/>
      </w:pPr>
      <w:r w:rsidRPr="00B13E31">
        <w:rPr>
          <w:rFonts w:hint="eastAsia"/>
        </w:rPr>
        <w:t>Contents</w:t>
      </w:r>
    </w:p>
    <w:p w14:paraId="3A93E2B1" w14:textId="77777777" w:rsidR="00B13E31" w:rsidRDefault="00B13E31" w:rsidP="00B13E31">
      <w:pPr>
        <w:pStyle w:val="11"/>
      </w:pPr>
    </w:p>
    <w:p w14:paraId="566C6BE7" w14:textId="77777777" w:rsidR="00B42022" w:rsidRDefault="00B13E31">
      <w:pPr>
        <w:pStyle w:val="11"/>
        <w:rPr>
          <w:rFonts w:asciiTheme="minorHAnsi" w:eastAsiaTheme="minorEastAsia" w:hAnsiTheme="minorHAnsi" w:cstheme="minorBidi"/>
          <w:b w:val="0"/>
          <w:noProof/>
          <w:szCs w:val="22"/>
        </w:rPr>
      </w:pPr>
      <w:r>
        <w:rPr>
          <w:bCs/>
          <w:sz w:val="28"/>
          <w:szCs w:val="28"/>
        </w:rPr>
        <w:fldChar w:fldCharType="begin"/>
      </w:r>
      <w:r>
        <w:rPr>
          <w:bCs/>
          <w:sz w:val="28"/>
          <w:szCs w:val="28"/>
        </w:rPr>
        <w:instrText xml:space="preserve"> TOC \o "1-2" \h \z \u </w:instrText>
      </w:r>
      <w:r>
        <w:rPr>
          <w:bCs/>
          <w:sz w:val="28"/>
          <w:szCs w:val="28"/>
        </w:rPr>
        <w:fldChar w:fldCharType="separate"/>
      </w:r>
      <w:hyperlink w:anchor="_Toc370887936" w:history="1">
        <w:r w:rsidR="00B42022" w:rsidRPr="00186C03">
          <w:rPr>
            <w:rStyle w:val="a8"/>
            <w:rFonts w:ascii="Times New Roman" w:hAnsi="Times New Roman"/>
            <w:noProof/>
          </w:rPr>
          <w:t>User’s Guide to DEA-Solver-Learning Version</w:t>
        </w:r>
        <w:r w:rsidR="00B42022">
          <w:rPr>
            <w:noProof/>
            <w:webHidden/>
          </w:rPr>
          <w:tab/>
        </w:r>
        <w:r w:rsidR="00B42022">
          <w:rPr>
            <w:noProof/>
            <w:webHidden/>
          </w:rPr>
          <w:fldChar w:fldCharType="begin"/>
        </w:r>
        <w:r w:rsidR="00B42022">
          <w:rPr>
            <w:noProof/>
            <w:webHidden/>
          </w:rPr>
          <w:instrText xml:space="preserve"> PAGEREF _Toc370887936 \h </w:instrText>
        </w:r>
        <w:r w:rsidR="00B42022">
          <w:rPr>
            <w:noProof/>
            <w:webHidden/>
          </w:rPr>
        </w:r>
        <w:r w:rsidR="00B42022">
          <w:rPr>
            <w:noProof/>
            <w:webHidden/>
          </w:rPr>
          <w:fldChar w:fldCharType="separate"/>
        </w:r>
        <w:r w:rsidR="00B42022">
          <w:rPr>
            <w:noProof/>
            <w:webHidden/>
          </w:rPr>
          <w:t>1</w:t>
        </w:r>
        <w:r w:rsidR="00B42022">
          <w:rPr>
            <w:noProof/>
            <w:webHidden/>
          </w:rPr>
          <w:fldChar w:fldCharType="end"/>
        </w:r>
      </w:hyperlink>
    </w:p>
    <w:p w14:paraId="18746153" w14:textId="77777777" w:rsidR="00B42022" w:rsidRDefault="00DF53D1">
      <w:pPr>
        <w:pStyle w:val="11"/>
        <w:rPr>
          <w:rFonts w:asciiTheme="minorHAnsi" w:eastAsiaTheme="minorEastAsia" w:hAnsiTheme="minorHAnsi" w:cstheme="minorBidi"/>
          <w:b w:val="0"/>
          <w:noProof/>
          <w:szCs w:val="22"/>
        </w:rPr>
      </w:pPr>
      <w:hyperlink w:anchor="_Toc370887937" w:history="1">
        <w:r w:rsidR="00B42022" w:rsidRPr="00186C03">
          <w:rPr>
            <w:rStyle w:val="a8"/>
            <w:noProof/>
          </w:rPr>
          <w:t>Preface to DEA-Solver</w:t>
        </w:r>
        <w:r w:rsidR="00B42022">
          <w:rPr>
            <w:noProof/>
            <w:webHidden/>
          </w:rPr>
          <w:tab/>
        </w:r>
        <w:r w:rsidR="00B42022">
          <w:rPr>
            <w:noProof/>
            <w:webHidden/>
          </w:rPr>
          <w:fldChar w:fldCharType="begin"/>
        </w:r>
        <w:r w:rsidR="00B42022">
          <w:rPr>
            <w:noProof/>
            <w:webHidden/>
          </w:rPr>
          <w:instrText xml:space="preserve"> PAGEREF _Toc370887937 \h </w:instrText>
        </w:r>
        <w:r w:rsidR="00B42022">
          <w:rPr>
            <w:noProof/>
            <w:webHidden/>
          </w:rPr>
        </w:r>
        <w:r w:rsidR="00B42022">
          <w:rPr>
            <w:noProof/>
            <w:webHidden/>
          </w:rPr>
          <w:fldChar w:fldCharType="separate"/>
        </w:r>
        <w:r w:rsidR="00B42022">
          <w:rPr>
            <w:noProof/>
            <w:webHidden/>
          </w:rPr>
          <w:t>3</w:t>
        </w:r>
        <w:r w:rsidR="00B42022">
          <w:rPr>
            <w:noProof/>
            <w:webHidden/>
          </w:rPr>
          <w:fldChar w:fldCharType="end"/>
        </w:r>
      </w:hyperlink>
    </w:p>
    <w:p w14:paraId="43C66FEA" w14:textId="77777777" w:rsidR="00B42022" w:rsidRDefault="00DF53D1">
      <w:pPr>
        <w:pStyle w:val="11"/>
        <w:rPr>
          <w:rFonts w:asciiTheme="minorHAnsi" w:eastAsiaTheme="minorEastAsia" w:hAnsiTheme="minorHAnsi" w:cstheme="minorBidi"/>
          <w:b w:val="0"/>
          <w:noProof/>
          <w:szCs w:val="22"/>
        </w:rPr>
      </w:pPr>
      <w:hyperlink w:anchor="_Toc370887938" w:history="1">
        <w:r w:rsidR="00B42022" w:rsidRPr="00186C03">
          <w:rPr>
            <w:rStyle w:val="a8"/>
            <w:noProof/>
          </w:rPr>
          <w:t>1. Platform</w:t>
        </w:r>
        <w:r w:rsidR="00B42022">
          <w:rPr>
            <w:noProof/>
            <w:webHidden/>
          </w:rPr>
          <w:tab/>
        </w:r>
        <w:r w:rsidR="00B42022">
          <w:rPr>
            <w:noProof/>
            <w:webHidden/>
          </w:rPr>
          <w:fldChar w:fldCharType="begin"/>
        </w:r>
        <w:r w:rsidR="00B42022">
          <w:rPr>
            <w:noProof/>
            <w:webHidden/>
          </w:rPr>
          <w:instrText xml:space="preserve"> PAGEREF _Toc370887938 \h </w:instrText>
        </w:r>
        <w:r w:rsidR="00B42022">
          <w:rPr>
            <w:noProof/>
            <w:webHidden/>
          </w:rPr>
        </w:r>
        <w:r w:rsidR="00B42022">
          <w:rPr>
            <w:noProof/>
            <w:webHidden/>
          </w:rPr>
          <w:fldChar w:fldCharType="separate"/>
        </w:r>
        <w:r w:rsidR="00B42022">
          <w:rPr>
            <w:noProof/>
            <w:webHidden/>
          </w:rPr>
          <w:t>3</w:t>
        </w:r>
        <w:r w:rsidR="00B42022">
          <w:rPr>
            <w:noProof/>
            <w:webHidden/>
          </w:rPr>
          <w:fldChar w:fldCharType="end"/>
        </w:r>
      </w:hyperlink>
    </w:p>
    <w:p w14:paraId="2EC037C7" w14:textId="77777777" w:rsidR="00B42022" w:rsidRDefault="00DF53D1">
      <w:pPr>
        <w:pStyle w:val="11"/>
        <w:rPr>
          <w:rFonts w:asciiTheme="minorHAnsi" w:eastAsiaTheme="minorEastAsia" w:hAnsiTheme="minorHAnsi" w:cstheme="minorBidi"/>
          <w:b w:val="0"/>
          <w:noProof/>
          <w:szCs w:val="22"/>
        </w:rPr>
      </w:pPr>
      <w:hyperlink w:anchor="_Toc370887939" w:history="1">
        <w:r w:rsidR="00B42022" w:rsidRPr="00186C03">
          <w:rPr>
            <w:rStyle w:val="a8"/>
            <w:noProof/>
          </w:rPr>
          <w:t>2. Notation of DEA Models</w:t>
        </w:r>
        <w:r w:rsidR="00B42022">
          <w:rPr>
            <w:noProof/>
            <w:webHidden/>
          </w:rPr>
          <w:tab/>
        </w:r>
        <w:r w:rsidR="00B42022">
          <w:rPr>
            <w:noProof/>
            <w:webHidden/>
          </w:rPr>
          <w:fldChar w:fldCharType="begin"/>
        </w:r>
        <w:r w:rsidR="00B42022">
          <w:rPr>
            <w:noProof/>
            <w:webHidden/>
          </w:rPr>
          <w:instrText xml:space="preserve"> PAGEREF _Toc370887939 \h </w:instrText>
        </w:r>
        <w:r w:rsidR="00B42022">
          <w:rPr>
            <w:noProof/>
            <w:webHidden/>
          </w:rPr>
        </w:r>
        <w:r w:rsidR="00B42022">
          <w:rPr>
            <w:noProof/>
            <w:webHidden/>
          </w:rPr>
          <w:fldChar w:fldCharType="separate"/>
        </w:r>
        <w:r w:rsidR="00B42022">
          <w:rPr>
            <w:noProof/>
            <w:webHidden/>
          </w:rPr>
          <w:t>3</w:t>
        </w:r>
        <w:r w:rsidR="00B42022">
          <w:rPr>
            <w:noProof/>
            <w:webHidden/>
          </w:rPr>
          <w:fldChar w:fldCharType="end"/>
        </w:r>
      </w:hyperlink>
    </w:p>
    <w:p w14:paraId="1F28A9FB" w14:textId="77777777" w:rsidR="00B42022" w:rsidRDefault="00DF53D1">
      <w:pPr>
        <w:pStyle w:val="11"/>
        <w:rPr>
          <w:rFonts w:asciiTheme="minorHAnsi" w:eastAsiaTheme="minorEastAsia" w:hAnsiTheme="minorHAnsi" w:cstheme="minorBidi"/>
          <w:b w:val="0"/>
          <w:noProof/>
          <w:szCs w:val="22"/>
        </w:rPr>
      </w:pPr>
      <w:hyperlink w:anchor="_Toc370887940" w:history="1">
        <w:r w:rsidR="00B42022" w:rsidRPr="00186C03">
          <w:rPr>
            <w:rStyle w:val="a8"/>
            <w:noProof/>
          </w:rPr>
          <w:t>3. DEA Models Included</w:t>
        </w:r>
        <w:r w:rsidR="00B42022">
          <w:rPr>
            <w:noProof/>
            <w:webHidden/>
          </w:rPr>
          <w:tab/>
        </w:r>
        <w:r w:rsidR="00B42022">
          <w:rPr>
            <w:noProof/>
            <w:webHidden/>
          </w:rPr>
          <w:fldChar w:fldCharType="begin"/>
        </w:r>
        <w:r w:rsidR="00B42022">
          <w:rPr>
            <w:noProof/>
            <w:webHidden/>
          </w:rPr>
          <w:instrText xml:space="preserve"> PAGEREF _Toc370887940 \h </w:instrText>
        </w:r>
        <w:r w:rsidR="00B42022">
          <w:rPr>
            <w:noProof/>
            <w:webHidden/>
          </w:rPr>
        </w:r>
        <w:r w:rsidR="00B42022">
          <w:rPr>
            <w:noProof/>
            <w:webHidden/>
          </w:rPr>
          <w:fldChar w:fldCharType="separate"/>
        </w:r>
        <w:r w:rsidR="00B42022">
          <w:rPr>
            <w:noProof/>
            <w:webHidden/>
          </w:rPr>
          <w:t>4</w:t>
        </w:r>
        <w:r w:rsidR="00B42022">
          <w:rPr>
            <w:noProof/>
            <w:webHidden/>
          </w:rPr>
          <w:fldChar w:fldCharType="end"/>
        </w:r>
      </w:hyperlink>
    </w:p>
    <w:p w14:paraId="760DD01B" w14:textId="77777777" w:rsidR="00B42022" w:rsidRDefault="00DF53D1">
      <w:pPr>
        <w:pStyle w:val="11"/>
        <w:rPr>
          <w:rFonts w:asciiTheme="minorHAnsi" w:eastAsiaTheme="minorEastAsia" w:hAnsiTheme="minorHAnsi" w:cstheme="minorBidi"/>
          <w:b w:val="0"/>
          <w:noProof/>
          <w:szCs w:val="22"/>
        </w:rPr>
      </w:pPr>
      <w:hyperlink w:anchor="_Toc370887941" w:history="1">
        <w:r w:rsidR="00B42022" w:rsidRPr="00186C03">
          <w:rPr>
            <w:rStyle w:val="a8"/>
            <w:noProof/>
          </w:rPr>
          <w:t>4. Preparation of Data File</w:t>
        </w:r>
        <w:r w:rsidR="00B42022">
          <w:rPr>
            <w:noProof/>
            <w:webHidden/>
          </w:rPr>
          <w:tab/>
        </w:r>
        <w:r w:rsidR="00B42022">
          <w:rPr>
            <w:noProof/>
            <w:webHidden/>
          </w:rPr>
          <w:fldChar w:fldCharType="begin"/>
        </w:r>
        <w:r w:rsidR="00B42022">
          <w:rPr>
            <w:noProof/>
            <w:webHidden/>
          </w:rPr>
          <w:instrText xml:space="preserve"> PAGEREF _Toc370887941 \h </w:instrText>
        </w:r>
        <w:r w:rsidR="00B42022">
          <w:rPr>
            <w:noProof/>
            <w:webHidden/>
          </w:rPr>
        </w:r>
        <w:r w:rsidR="00B42022">
          <w:rPr>
            <w:noProof/>
            <w:webHidden/>
          </w:rPr>
          <w:fldChar w:fldCharType="separate"/>
        </w:r>
        <w:r w:rsidR="00B42022">
          <w:rPr>
            <w:noProof/>
            <w:webHidden/>
          </w:rPr>
          <w:t>5</w:t>
        </w:r>
        <w:r w:rsidR="00B42022">
          <w:rPr>
            <w:noProof/>
            <w:webHidden/>
          </w:rPr>
          <w:fldChar w:fldCharType="end"/>
        </w:r>
      </w:hyperlink>
    </w:p>
    <w:p w14:paraId="0AF5986B" w14:textId="77777777" w:rsidR="00B42022" w:rsidRDefault="00DF53D1">
      <w:pPr>
        <w:pStyle w:val="21"/>
        <w:tabs>
          <w:tab w:val="right" w:leader="dot" w:pos="8438"/>
        </w:tabs>
        <w:rPr>
          <w:rFonts w:asciiTheme="minorHAnsi" w:eastAsiaTheme="minorEastAsia" w:hAnsiTheme="minorHAnsi" w:cstheme="minorBidi"/>
          <w:noProof/>
          <w:szCs w:val="22"/>
        </w:rPr>
      </w:pPr>
      <w:hyperlink w:anchor="_Toc370887942" w:history="1">
        <w:r w:rsidR="00B42022" w:rsidRPr="00186C03">
          <w:rPr>
            <w:rStyle w:val="a8"/>
            <w:noProof/>
          </w:rPr>
          <w:t>(1) The CCR, BCC, IRS, DRS, GRS, SBM and FDH Models</w:t>
        </w:r>
        <w:r w:rsidR="00B42022">
          <w:rPr>
            <w:noProof/>
            <w:webHidden/>
          </w:rPr>
          <w:tab/>
        </w:r>
        <w:r w:rsidR="00B42022">
          <w:rPr>
            <w:noProof/>
            <w:webHidden/>
          </w:rPr>
          <w:fldChar w:fldCharType="begin"/>
        </w:r>
        <w:r w:rsidR="00B42022">
          <w:rPr>
            <w:noProof/>
            <w:webHidden/>
          </w:rPr>
          <w:instrText xml:space="preserve"> PAGEREF _Toc370887942 \h </w:instrText>
        </w:r>
        <w:r w:rsidR="00B42022">
          <w:rPr>
            <w:noProof/>
            <w:webHidden/>
          </w:rPr>
        </w:r>
        <w:r w:rsidR="00B42022">
          <w:rPr>
            <w:noProof/>
            <w:webHidden/>
          </w:rPr>
          <w:fldChar w:fldCharType="separate"/>
        </w:r>
        <w:r w:rsidR="00B42022">
          <w:rPr>
            <w:noProof/>
            <w:webHidden/>
          </w:rPr>
          <w:t>5</w:t>
        </w:r>
        <w:r w:rsidR="00B42022">
          <w:rPr>
            <w:noProof/>
            <w:webHidden/>
          </w:rPr>
          <w:fldChar w:fldCharType="end"/>
        </w:r>
      </w:hyperlink>
    </w:p>
    <w:p w14:paraId="0AE4F70C" w14:textId="77777777" w:rsidR="00B42022" w:rsidRDefault="00DF53D1">
      <w:pPr>
        <w:pStyle w:val="21"/>
        <w:tabs>
          <w:tab w:val="right" w:leader="dot" w:pos="8438"/>
        </w:tabs>
        <w:rPr>
          <w:rFonts w:asciiTheme="minorHAnsi" w:eastAsiaTheme="minorEastAsia" w:hAnsiTheme="minorHAnsi" w:cstheme="minorBidi"/>
          <w:noProof/>
          <w:szCs w:val="22"/>
        </w:rPr>
      </w:pPr>
      <w:hyperlink w:anchor="_Toc370887943" w:history="1">
        <w:r w:rsidR="00B42022" w:rsidRPr="00186C03">
          <w:rPr>
            <w:rStyle w:val="a8"/>
            <w:noProof/>
          </w:rPr>
          <w:t>(2) The AR Model</w:t>
        </w:r>
        <w:r w:rsidR="00B42022">
          <w:rPr>
            <w:noProof/>
            <w:webHidden/>
          </w:rPr>
          <w:tab/>
        </w:r>
        <w:r w:rsidR="00B42022">
          <w:rPr>
            <w:noProof/>
            <w:webHidden/>
          </w:rPr>
          <w:fldChar w:fldCharType="begin"/>
        </w:r>
        <w:r w:rsidR="00B42022">
          <w:rPr>
            <w:noProof/>
            <w:webHidden/>
          </w:rPr>
          <w:instrText xml:space="preserve"> PAGEREF _Toc370887943 \h </w:instrText>
        </w:r>
        <w:r w:rsidR="00B42022">
          <w:rPr>
            <w:noProof/>
            <w:webHidden/>
          </w:rPr>
        </w:r>
        <w:r w:rsidR="00B42022">
          <w:rPr>
            <w:noProof/>
            <w:webHidden/>
          </w:rPr>
          <w:fldChar w:fldCharType="separate"/>
        </w:r>
        <w:r w:rsidR="00B42022">
          <w:rPr>
            <w:noProof/>
            <w:webHidden/>
          </w:rPr>
          <w:t>6</w:t>
        </w:r>
        <w:r w:rsidR="00B42022">
          <w:rPr>
            <w:noProof/>
            <w:webHidden/>
          </w:rPr>
          <w:fldChar w:fldCharType="end"/>
        </w:r>
      </w:hyperlink>
    </w:p>
    <w:p w14:paraId="0CE6475A" w14:textId="77777777" w:rsidR="00B42022" w:rsidRDefault="00DF53D1">
      <w:pPr>
        <w:pStyle w:val="21"/>
        <w:tabs>
          <w:tab w:val="right" w:leader="dot" w:pos="8438"/>
        </w:tabs>
        <w:rPr>
          <w:rFonts w:asciiTheme="minorHAnsi" w:eastAsiaTheme="minorEastAsia" w:hAnsiTheme="minorHAnsi" w:cstheme="minorBidi"/>
          <w:noProof/>
          <w:szCs w:val="22"/>
        </w:rPr>
      </w:pPr>
      <w:hyperlink w:anchor="_Toc370887944" w:history="1">
        <w:r w:rsidR="00B42022" w:rsidRPr="00186C03">
          <w:rPr>
            <w:rStyle w:val="a8"/>
            <w:noProof/>
          </w:rPr>
          <w:t>(3) The Super-efficiency Model</w:t>
        </w:r>
        <w:r w:rsidR="00B42022">
          <w:rPr>
            <w:noProof/>
            <w:webHidden/>
          </w:rPr>
          <w:tab/>
        </w:r>
        <w:r w:rsidR="00B42022">
          <w:rPr>
            <w:noProof/>
            <w:webHidden/>
          </w:rPr>
          <w:fldChar w:fldCharType="begin"/>
        </w:r>
        <w:r w:rsidR="00B42022">
          <w:rPr>
            <w:noProof/>
            <w:webHidden/>
          </w:rPr>
          <w:instrText xml:space="preserve"> PAGEREF _Toc370887944 \h </w:instrText>
        </w:r>
        <w:r w:rsidR="00B42022">
          <w:rPr>
            <w:noProof/>
            <w:webHidden/>
          </w:rPr>
        </w:r>
        <w:r w:rsidR="00B42022">
          <w:rPr>
            <w:noProof/>
            <w:webHidden/>
          </w:rPr>
          <w:fldChar w:fldCharType="separate"/>
        </w:r>
        <w:r w:rsidR="00B42022">
          <w:rPr>
            <w:noProof/>
            <w:webHidden/>
          </w:rPr>
          <w:t>7</w:t>
        </w:r>
        <w:r w:rsidR="00B42022">
          <w:rPr>
            <w:noProof/>
            <w:webHidden/>
          </w:rPr>
          <w:fldChar w:fldCharType="end"/>
        </w:r>
      </w:hyperlink>
    </w:p>
    <w:p w14:paraId="794BFFD0" w14:textId="77777777" w:rsidR="00B42022" w:rsidRDefault="00DF53D1">
      <w:pPr>
        <w:pStyle w:val="21"/>
        <w:tabs>
          <w:tab w:val="right" w:leader="dot" w:pos="8438"/>
        </w:tabs>
        <w:rPr>
          <w:rFonts w:asciiTheme="minorHAnsi" w:eastAsiaTheme="minorEastAsia" w:hAnsiTheme="minorHAnsi" w:cstheme="minorBidi"/>
          <w:noProof/>
          <w:szCs w:val="22"/>
        </w:rPr>
      </w:pPr>
      <w:hyperlink w:anchor="_Toc370887945" w:history="1">
        <w:r w:rsidR="00B42022" w:rsidRPr="00186C03">
          <w:rPr>
            <w:rStyle w:val="a8"/>
            <w:noProof/>
          </w:rPr>
          <w:t>(4) The NCN and NDSC Models</w:t>
        </w:r>
        <w:r w:rsidR="00B42022">
          <w:rPr>
            <w:noProof/>
            <w:webHidden/>
          </w:rPr>
          <w:tab/>
        </w:r>
        <w:r w:rsidR="00B42022">
          <w:rPr>
            <w:noProof/>
            <w:webHidden/>
          </w:rPr>
          <w:fldChar w:fldCharType="begin"/>
        </w:r>
        <w:r w:rsidR="00B42022">
          <w:rPr>
            <w:noProof/>
            <w:webHidden/>
          </w:rPr>
          <w:instrText xml:space="preserve"> PAGEREF _Toc370887945 \h </w:instrText>
        </w:r>
        <w:r w:rsidR="00B42022">
          <w:rPr>
            <w:noProof/>
            <w:webHidden/>
          </w:rPr>
        </w:r>
        <w:r w:rsidR="00B42022">
          <w:rPr>
            <w:noProof/>
            <w:webHidden/>
          </w:rPr>
          <w:fldChar w:fldCharType="separate"/>
        </w:r>
        <w:r w:rsidR="00B42022">
          <w:rPr>
            <w:noProof/>
            <w:webHidden/>
          </w:rPr>
          <w:t>7</w:t>
        </w:r>
        <w:r w:rsidR="00B42022">
          <w:rPr>
            <w:noProof/>
            <w:webHidden/>
          </w:rPr>
          <w:fldChar w:fldCharType="end"/>
        </w:r>
      </w:hyperlink>
    </w:p>
    <w:p w14:paraId="73A1D0A3" w14:textId="77777777" w:rsidR="00B42022" w:rsidRDefault="00DF53D1">
      <w:pPr>
        <w:pStyle w:val="21"/>
        <w:tabs>
          <w:tab w:val="right" w:leader="dot" w:pos="8438"/>
        </w:tabs>
        <w:rPr>
          <w:rFonts w:asciiTheme="minorHAnsi" w:eastAsiaTheme="minorEastAsia" w:hAnsiTheme="minorHAnsi" w:cstheme="minorBidi"/>
          <w:noProof/>
          <w:szCs w:val="22"/>
        </w:rPr>
      </w:pPr>
      <w:hyperlink w:anchor="_Toc370887946" w:history="1">
        <w:r w:rsidR="00B42022" w:rsidRPr="00186C03">
          <w:rPr>
            <w:rStyle w:val="a8"/>
            <w:noProof/>
          </w:rPr>
          <w:t>(5) The BND Model</w:t>
        </w:r>
        <w:r w:rsidR="00B42022">
          <w:rPr>
            <w:noProof/>
            <w:webHidden/>
          </w:rPr>
          <w:tab/>
        </w:r>
        <w:r w:rsidR="00B42022">
          <w:rPr>
            <w:noProof/>
            <w:webHidden/>
          </w:rPr>
          <w:fldChar w:fldCharType="begin"/>
        </w:r>
        <w:r w:rsidR="00B42022">
          <w:rPr>
            <w:noProof/>
            <w:webHidden/>
          </w:rPr>
          <w:instrText xml:space="preserve"> PAGEREF _Toc370887946 \h </w:instrText>
        </w:r>
        <w:r w:rsidR="00B42022">
          <w:rPr>
            <w:noProof/>
            <w:webHidden/>
          </w:rPr>
        </w:r>
        <w:r w:rsidR="00B42022">
          <w:rPr>
            <w:noProof/>
            <w:webHidden/>
          </w:rPr>
          <w:fldChar w:fldCharType="separate"/>
        </w:r>
        <w:r w:rsidR="00B42022">
          <w:rPr>
            <w:noProof/>
            <w:webHidden/>
          </w:rPr>
          <w:t>8</w:t>
        </w:r>
        <w:r w:rsidR="00B42022">
          <w:rPr>
            <w:noProof/>
            <w:webHidden/>
          </w:rPr>
          <w:fldChar w:fldCharType="end"/>
        </w:r>
      </w:hyperlink>
    </w:p>
    <w:p w14:paraId="21CDE3A5" w14:textId="77777777" w:rsidR="00B42022" w:rsidRDefault="00DF53D1">
      <w:pPr>
        <w:pStyle w:val="21"/>
        <w:tabs>
          <w:tab w:val="right" w:leader="dot" w:pos="8438"/>
        </w:tabs>
        <w:rPr>
          <w:rFonts w:asciiTheme="minorHAnsi" w:eastAsiaTheme="minorEastAsia" w:hAnsiTheme="minorHAnsi" w:cstheme="minorBidi"/>
          <w:noProof/>
          <w:szCs w:val="22"/>
        </w:rPr>
      </w:pPr>
      <w:hyperlink w:anchor="_Toc370887947" w:history="1">
        <w:r w:rsidR="00B42022" w:rsidRPr="00186C03">
          <w:rPr>
            <w:rStyle w:val="a8"/>
            <w:noProof/>
          </w:rPr>
          <w:t>(6) The CAT, SYS and Bilateral Models</w:t>
        </w:r>
        <w:r w:rsidR="00B42022">
          <w:rPr>
            <w:noProof/>
            <w:webHidden/>
          </w:rPr>
          <w:tab/>
        </w:r>
        <w:r w:rsidR="00B42022">
          <w:rPr>
            <w:noProof/>
            <w:webHidden/>
          </w:rPr>
          <w:fldChar w:fldCharType="begin"/>
        </w:r>
        <w:r w:rsidR="00B42022">
          <w:rPr>
            <w:noProof/>
            <w:webHidden/>
          </w:rPr>
          <w:instrText xml:space="preserve"> PAGEREF _Toc370887947 \h </w:instrText>
        </w:r>
        <w:r w:rsidR="00B42022">
          <w:rPr>
            <w:noProof/>
            <w:webHidden/>
          </w:rPr>
        </w:r>
        <w:r w:rsidR="00B42022">
          <w:rPr>
            <w:noProof/>
            <w:webHidden/>
          </w:rPr>
          <w:fldChar w:fldCharType="separate"/>
        </w:r>
        <w:r w:rsidR="00B42022">
          <w:rPr>
            <w:noProof/>
            <w:webHidden/>
          </w:rPr>
          <w:t>8</w:t>
        </w:r>
        <w:r w:rsidR="00B42022">
          <w:rPr>
            <w:noProof/>
            <w:webHidden/>
          </w:rPr>
          <w:fldChar w:fldCharType="end"/>
        </w:r>
      </w:hyperlink>
    </w:p>
    <w:p w14:paraId="72A2F01A" w14:textId="77777777" w:rsidR="00B42022" w:rsidRDefault="00DF53D1">
      <w:pPr>
        <w:pStyle w:val="21"/>
        <w:tabs>
          <w:tab w:val="right" w:leader="dot" w:pos="8438"/>
        </w:tabs>
        <w:rPr>
          <w:rFonts w:asciiTheme="minorHAnsi" w:eastAsiaTheme="minorEastAsia" w:hAnsiTheme="minorHAnsi" w:cstheme="minorBidi"/>
          <w:noProof/>
          <w:szCs w:val="22"/>
        </w:rPr>
      </w:pPr>
      <w:hyperlink w:anchor="_Toc370887948" w:history="1">
        <w:r w:rsidR="00B42022" w:rsidRPr="00186C03">
          <w:rPr>
            <w:rStyle w:val="a8"/>
            <w:noProof/>
          </w:rPr>
          <w:t>(7) The Cost and New-Cost Models</w:t>
        </w:r>
        <w:r w:rsidR="00B42022">
          <w:rPr>
            <w:noProof/>
            <w:webHidden/>
          </w:rPr>
          <w:tab/>
        </w:r>
        <w:r w:rsidR="00B42022">
          <w:rPr>
            <w:noProof/>
            <w:webHidden/>
          </w:rPr>
          <w:fldChar w:fldCharType="begin"/>
        </w:r>
        <w:r w:rsidR="00B42022">
          <w:rPr>
            <w:noProof/>
            <w:webHidden/>
          </w:rPr>
          <w:instrText xml:space="preserve"> PAGEREF _Toc370887948 \h </w:instrText>
        </w:r>
        <w:r w:rsidR="00B42022">
          <w:rPr>
            <w:noProof/>
            <w:webHidden/>
          </w:rPr>
        </w:r>
        <w:r w:rsidR="00B42022">
          <w:rPr>
            <w:noProof/>
            <w:webHidden/>
          </w:rPr>
          <w:fldChar w:fldCharType="separate"/>
        </w:r>
        <w:r w:rsidR="00B42022">
          <w:rPr>
            <w:noProof/>
            <w:webHidden/>
          </w:rPr>
          <w:t>9</w:t>
        </w:r>
        <w:r w:rsidR="00B42022">
          <w:rPr>
            <w:noProof/>
            <w:webHidden/>
          </w:rPr>
          <w:fldChar w:fldCharType="end"/>
        </w:r>
      </w:hyperlink>
    </w:p>
    <w:p w14:paraId="6FE21A5E" w14:textId="77777777" w:rsidR="00B42022" w:rsidRDefault="00DF53D1">
      <w:pPr>
        <w:pStyle w:val="21"/>
        <w:tabs>
          <w:tab w:val="right" w:leader="dot" w:pos="8438"/>
        </w:tabs>
        <w:rPr>
          <w:rFonts w:asciiTheme="minorHAnsi" w:eastAsiaTheme="minorEastAsia" w:hAnsiTheme="minorHAnsi" w:cstheme="minorBidi"/>
          <w:noProof/>
          <w:szCs w:val="22"/>
        </w:rPr>
      </w:pPr>
      <w:hyperlink w:anchor="_Toc370887949" w:history="1">
        <w:r w:rsidR="00B42022" w:rsidRPr="00186C03">
          <w:rPr>
            <w:rStyle w:val="a8"/>
            <w:noProof/>
          </w:rPr>
          <w:t>(8) The Revenue and New-Revenue Models</w:t>
        </w:r>
        <w:r w:rsidR="00B42022">
          <w:rPr>
            <w:noProof/>
            <w:webHidden/>
          </w:rPr>
          <w:tab/>
        </w:r>
        <w:r w:rsidR="00B42022">
          <w:rPr>
            <w:noProof/>
            <w:webHidden/>
          </w:rPr>
          <w:fldChar w:fldCharType="begin"/>
        </w:r>
        <w:r w:rsidR="00B42022">
          <w:rPr>
            <w:noProof/>
            <w:webHidden/>
          </w:rPr>
          <w:instrText xml:space="preserve"> PAGEREF _Toc370887949 \h </w:instrText>
        </w:r>
        <w:r w:rsidR="00B42022">
          <w:rPr>
            <w:noProof/>
            <w:webHidden/>
          </w:rPr>
        </w:r>
        <w:r w:rsidR="00B42022">
          <w:rPr>
            <w:noProof/>
            <w:webHidden/>
          </w:rPr>
          <w:fldChar w:fldCharType="separate"/>
        </w:r>
        <w:r w:rsidR="00B42022">
          <w:rPr>
            <w:noProof/>
            <w:webHidden/>
          </w:rPr>
          <w:t>9</w:t>
        </w:r>
        <w:r w:rsidR="00B42022">
          <w:rPr>
            <w:noProof/>
            <w:webHidden/>
          </w:rPr>
          <w:fldChar w:fldCharType="end"/>
        </w:r>
      </w:hyperlink>
    </w:p>
    <w:p w14:paraId="501A6AFA" w14:textId="77777777" w:rsidR="00B42022" w:rsidRDefault="00DF53D1">
      <w:pPr>
        <w:pStyle w:val="21"/>
        <w:tabs>
          <w:tab w:val="right" w:leader="dot" w:pos="8438"/>
        </w:tabs>
        <w:rPr>
          <w:rFonts w:asciiTheme="minorHAnsi" w:eastAsiaTheme="minorEastAsia" w:hAnsiTheme="minorHAnsi" w:cstheme="minorBidi"/>
          <w:noProof/>
          <w:szCs w:val="22"/>
        </w:rPr>
      </w:pPr>
      <w:hyperlink w:anchor="_Toc370887950" w:history="1">
        <w:r w:rsidR="00B42022" w:rsidRPr="00186C03">
          <w:rPr>
            <w:rStyle w:val="a8"/>
            <w:noProof/>
          </w:rPr>
          <w:t>(9) The Profit, New-Profit and Ratio Models</w:t>
        </w:r>
        <w:r w:rsidR="00B42022">
          <w:rPr>
            <w:noProof/>
            <w:webHidden/>
          </w:rPr>
          <w:tab/>
        </w:r>
        <w:r w:rsidR="00B42022">
          <w:rPr>
            <w:noProof/>
            <w:webHidden/>
          </w:rPr>
          <w:fldChar w:fldCharType="begin"/>
        </w:r>
        <w:r w:rsidR="00B42022">
          <w:rPr>
            <w:noProof/>
            <w:webHidden/>
          </w:rPr>
          <w:instrText xml:space="preserve"> PAGEREF _Toc370887950 \h </w:instrText>
        </w:r>
        <w:r w:rsidR="00B42022">
          <w:rPr>
            <w:noProof/>
            <w:webHidden/>
          </w:rPr>
        </w:r>
        <w:r w:rsidR="00B42022">
          <w:rPr>
            <w:noProof/>
            <w:webHidden/>
          </w:rPr>
          <w:fldChar w:fldCharType="separate"/>
        </w:r>
        <w:r w:rsidR="00B42022">
          <w:rPr>
            <w:noProof/>
            <w:webHidden/>
          </w:rPr>
          <w:t>10</w:t>
        </w:r>
        <w:r w:rsidR="00B42022">
          <w:rPr>
            <w:noProof/>
            <w:webHidden/>
          </w:rPr>
          <w:fldChar w:fldCharType="end"/>
        </w:r>
      </w:hyperlink>
    </w:p>
    <w:p w14:paraId="2086E924" w14:textId="77777777" w:rsidR="00B42022" w:rsidRDefault="00DF53D1">
      <w:pPr>
        <w:pStyle w:val="21"/>
        <w:tabs>
          <w:tab w:val="right" w:leader="dot" w:pos="8438"/>
        </w:tabs>
        <w:rPr>
          <w:rFonts w:asciiTheme="minorHAnsi" w:eastAsiaTheme="minorEastAsia" w:hAnsiTheme="minorHAnsi" w:cstheme="minorBidi"/>
          <w:noProof/>
          <w:szCs w:val="22"/>
        </w:rPr>
      </w:pPr>
      <w:hyperlink w:anchor="_Toc370887951" w:history="1">
        <w:r w:rsidR="00B42022" w:rsidRPr="00186C03">
          <w:rPr>
            <w:rStyle w:val="a8"/>
            <w:noProof/>
          </w:rPr>
          <w:t>(10) The Window and Malmquist-Radial Models</w:t>
        </w:r>
        <w:r w:rsidR="00B42022">
          <w:rPr>
            <w:noProof/>
            <w:webHidden/>
          </w:rPr>
          <w:tab/>
        </w:r>
        <w:r w:rsidR="00B42022">
          <w:rPr>
            <w:noProof/>
            <w:webHidden/>
          </w:rPr>
          <w:fldChar w:fldCharType="begin"/>
        </w:r>
        <w:r w:rsidR="00B42022">
          <w:rPr>
            <w:noProof/>
            <w:webHidden/>
          </w:rPr>
          <w:instrText xml:space="preserve"> PAGEREF _Toc370887951 \h </w:instrText>
        </w:r>
        <w:r w:rsidR="00B42022">
          <w:rPr>
            <w:noProof/>
            <w:webHidden/>
          </w:rPr>
        </w:r>
        <w:r w:rsidR="00B42022">
          <w:rPr>
            <w:noProof/>
            <w:webHidden/>
          </w:rPr>
          <w:fldChar w:fldCharType="separate"/>
        </w:r>
        <w:r w:rsidR="00B42022">
          <w:rPr>
            <w:noProof/>
            <w:webHidden/>
          </w:rPr>
          <w:t>10</w:t>
        </w:r>
        <w:r w:rsidR="00B42022">
          <w:rPr>
            <w:noProof/>
            <w:webHidden/>
          </w:rPr>
          <w:fldChar w:fldCharType="end"/>
        </w:r>
      </w:hyperlink>
    </w:p>
    <w:p w14:paraId="72AAC844" w14:textId="77777777" w:rsidR="00B42022" w:rsidRDefault="00DF53D1">
      <w:pPr>
        <w:pStyle w:val="21"/>
        <w:tabs>
          <w:tab w:val="right" w:leader="dot" w:pos="8438"/>
        </w:tabs>
        <w:rPr>
          <w:rFonts w:asciiTheme="minorHAnsi" w:eastAsiaTheme="minorEastAsia" w:hAnsiTheme="minorHAnsi" w:cstheme="minorBidi"/>
          <w:noProof/>
          <w:szCs w:val="22"/>
        </w:rPr>
      </w:pPr>
      <w:hyperlink w:anchor="_Toc370887952" w:history="1">
        <w:r w:rsidR="00B42022" w:rsidRPr="00186C03">
          <w:rPr>
            <w:rStyle w:val="a8"/>
            <w:noProof/>
          </w:rPr>
          <w:t>(11) The Weighted SBM Model</w:t>
        </w:r>
        <w:r w:rsidR="00B42022">
          <w:rPr>
            <w:noProof/>
            <w:webHidden/>
          </w:rPr>
          <w:tab/>
        </w:r>
        <w:r w:rsidR="00B42022">
          <w:rPr>
            <w:noProof/>
            <w:webHidden/>
          </w:rPr>
          <w:fldChar w:fldCharType="begin"/>
        </w:r>
        <w:r w:rsidR="00B42022">
          <w:rPr>
            <w:noProof/>
            <w:webHidden/>
          </w:rPr>
          <w:instrText xml:space="preserve"> PAGEREF _Toc370887952 \h </w:instrText>
        </w:r>
        <w:r w:rsidR="00B42022">
          <w:rPr>
            <w:noProof/>
            <w:webHidden/>
          </w:rPr>
        </w:r>
        <w:r w:rsidR="00B42022">
          <w:rPr>
            <w:noProof/>
            <w:webHidden/>
          </w:rPr>
          <w:fldChar w:fldCharType="separate"/>
        </w:r>
        <w:r w:rsidR="00B42022">
          <w:rPr>
            <w:noProof/>
            <w:webHidden/>
          </w:rPr>
          <w:t>10</w:t>
        </w:r>
        <w:r w:rsidR="00B42022">
          <w:rPr>
            <w:noProof/>
            <w:webHidden/>
          </w:rPr>
          <w:fldChar w:fldCharType="end"/>
        </w:r>
      </w:hyperlink>
    </w:p>
    <w:p w14:paraId="1CD1CFC4" w14:textId="77777777" w:rsidR="00B42022" w:rsidRDefault="00DF53D1">
      <w:pPr>
        <w:pStyle w:val="11"/>
        <w:rPr>
          <w:rFonts w:asciiTheme="minorHAnsi" w:eastAsiaTheme="minorEastAsia" w:hAnsiTheme="minorHAnsi" w:cstheme="minorBidi"/>
          <w:b w:val="0"/>
          <w:noProof/>
          <w:szCs w:val="22"/>
        </w:rPr>
      </w:pPr>
      <w:hyperlink w:anchor="_Toc370887953" w:history="1">
        <w:r w:rsidR="00B42022" w:rsidRPr="00186C03">
          <w:rPr>
            <w:rStyle w:val="a8"/>
            <w:noProof/>
          </w:rPr>
          <w:t>5. Starting DEA-Solver</w:t>
        </w:r>
        <w:r w:rsidR="00B42022">
          <w:rPr>
            <w:noProof/>
            <w:webHidden/>
          </w:rPr>
          <w:tab/>
        </w:r>
        <w:r w:rsidR="00B42022">
          <w:rPr>
            <w:noProof/>
            <w:webHidden/>
          </w:rPr>
          <w:fldChar w:fldCharType="begin"/>
        </w:r>
        <w:r w:rsidR="00B42022">
          <w:rPr>
            <w:noProof/>
            <w:webHidden/>
          </w:rPr>
          <w:instrText xml:space="preserve"> PAGEREF _Toc370887953 \h </w:instrText>
        </w:r>
        <w:r w:rsidR="00B42022">
          <w:rPr>
            <w:noProof/>
            <w:webHidden/>
          </w:rPr>
        </w:r>
        <w:r w:rsidR="00B42022">
          <w:rPr>
            <w:noProof/>
            <w:webHidden/>
          </w:rPr>
          <w:fldChar w:fldCharType="separate"/>
        </w:r>
        <w:r w:rsidR="00B42022">
          <w:rPr>
            <w:noProof/>
            <w:webHidden/>
          </w:rPr>
          <w:t>11</w:t>
        </w:r>
        <w:r w:rsidR="00B42022">
          <w:rPr>
            <w:noProof/>
            <w:webHidden/>
          </w:rPr>
          <w:fldChar w:fldCharType="end"/>
        </w:r>
      </w:hyperlink>
    </w:p>
    <w:p w14:paraId="381C5DCE" w14:textId="77777777" w:rsidR="00B42022" w:rsidRDefault="00DF53D1">
      <w:pPr>
        <w:pStyle w:val="21"/>
        <w:tabs>
          <w:tab w:val="right" w:leader="dot" w:pos="8438"/>
        </w:tabs>
        <w:rPr>
          <w:rFonts w:asciiTheme="minorHAnsi" w:eastAsiaTheme="minorEastAsia" w:hAnsiTheme="minorHAnsi" w:cstheme="minorBidi"/>
          <w:noProof/>
          <w:szCs w:val="22"/>
        </w:rPr>
      </w:pPr>
      <w:hyperlink w:anchor="_Toc370887954" w:history="1">
        <w:r w:rsidR="00B42022" w:rsidRPr="00186C03">
          <w:rPr>
            <w:rStyle w:val="a8"/>
            <w:noProof/>
          </w:rPr>
          <w:t>(1) Selection of a DEA model</w:t>
        </w:r>
        <w:r w:rsidR="00B42022">
          <w:rPr>
            <w:noProof/>
            <w:webHidden/>
          </w:rPr>
          <w:tab/>
        </w:r>
        <w:r w:rsidR="00B42022">
          <w:rPr>
            <w:noProof/>
            <w:webHidden/>
          </w:rPr>
          <w:fldChar w:fldCharType="begin"/>
        </w:r>
        <w:r w:rsidR="00B42022">
          <w:rPr>
            <w:noProof/>
            <w:webHidden/>
          </w:rPr>
          <w:instrText xml:space="preserve"> PAGEREF _Toc370887954 \h </w:instrText>
        </w:r>
        <w:r w:rsidR="00B42022">
          <w:rPr>
            <w:noProof/>
            <w:webHidden/>
          </w:rPr>
        </w:r>
        <w:r w:rsidR="00B42022">
          <w:rPr>
            <w:noProof/>
            <w:webHidden/>
          </w:rPr>
          <w:fldChar w:fldCharType="separate"/>
        </w:r>
        <w:r w:rsidR="00B42022">
          <w:rPr>
            <w:noProof/>
            <w:webHidden/>
          </w:rPr>
          <w:t>11</w:t>
        </w:r>
        <w:r w:rsidR="00B42022">
          <w:rPr>
            <w:noProof/>
            <w:webHidden/>
          </w:rPr>
          <w:fldChar w:fldCharType="end"/>
        </w:r>
      </w:hyperlink>
    </w:p>
    <w:p w14:paraId="33478C3E" w14:textId="77777777" w:rsidR="00B42022" w:rsidRDefault="00DF53D1">
      <w:pPr>
        <w:pStyle w:val="21"/>
        <w:tabs>
          <w:tab w:val="right" w:leader="dot" w:pos="8438"/>
        </w:tabs>
        <w:rPr>
          <w:rFonts w:asciiTheme="minorHAnsi" w:eastAsiaTheme="minorEastAsia" w:hAnsiTheme="minorHAnsi" w:cstheme="minorBidi"/>
          <w:noProof/>
          <w:szCs w:val="22"/>
        </w:rPr>
      </w:pPr>
      <w:hyperlink w:anchor="_Toc370887955" w:history="1">
        <w:r w:rsidR="00B42022" w:rsidRPr="00186C03">
          <w:rPr>
            <w:rStyle w:val="a8"/>
            <w:noProof/>
          </w:rPr>
          <w:t>(2) Selection of a data set in Excel Worksheet</w:t>
        </w:r>
        <w:r w:rsidR="00B42022">
          <w:rPr>
            <w:noProof/>
            <w:webHidden/>
          </w:rPr>
          <w:tab/>
        </w:r>
        <w:r w:rsidR="00B42022">
          <w:rPr>
            <w:noProof/>
            <w:webHidden/>
          </w:rPr>
          <w:fldChar w:fldCharType="begin"/>
        </w:r>
        <w:r w:rsidR="00B42022">
          <w:rPr>
            <w:noProof/>
            <w:webHidden/>
          </w:rPr>
          <w:instrText xml:space="preserve"> PAGEREF _Toc370887955 \h </w:instrText>
        </w:r>
        <w:r w:rsidR="00B42022">
          <w:rPr>
            <w:noProof/>
            <w:webHidden/>
          </w:rPr>
        </w:r>
        <w:r w:rsidR="00B42022">
          <w:rPr>
            <w:noProof/>
            <w:webHidden/>
          </w:rPr>
          <w:fldChar w:fldCharType="separate"/>
        </w:r>
        <w:r w:rsidR="00B42022">
          <w:rPr>
            <w:noProof/>
            <w:webHidden/>
          </w:rPr>
          <w:t>11</w:t>
        </w:r>
        <w:r w:rsidR="00B42022">
          <w:rPr>
            <w:noProof/>
            <w:webHidden/>
          </w:rPr>
          <w:fldChar w:fldCharType="end"/>
        </w:r>
      </w:hyperlink>
    </w:p>
    <w:p w14:paraId="5ADBE949" w14:textId="77777777" w:rsidR="00B42022" w:rsidRDefault="00DF53D1">
      <w:pPr>
        <w:pStyle w:val="21"/>
        <w:tabs>
          <w:tab w:val="right" w:leader="dot" w:pos="8438"/>
        </w:tabs>
        <w:rPr>
          <w:rFonts w:asciiTheme="minorHAnsi" w:eastAsiaTheme="minorEastAsia" w:hAnsiTheme="minorHAnsi" w:cstheme="minorBidi"/>
          <w:noProof/>
          <w:szCs w:val="22"/>
        </w:rPr>
      </w:pPr>
      <w:hyperlink w:anchor="_Toc370887956" w:history="1">
        <w:r w:rsidR="00B42022" w:rsidRPr="00186C03">
          <w:rPr>
            <w:rStyle w:val="a8"/>
            <w:noProof/>
          </w:rPr>
          <w:t>(3) Selection of a Workbook for saving the results of computation and</w:t>
        </w:r>
        <w:r w:rsidR="00B42022">
          <w:rPr>
            <w:noProof/>
            <w:webHidden/>
          </w:rPr>
          <w:tab/>
        </w:r>
        <w:r w:rsidR="00B42022">
          <w:rPr>
            <w:noProof/>
            <w:webHidden/>
          </w:rPr>
          <w:fldChar w:fldCharType="begin"/>
        </w:r>
        <w:r w:rsidR="00B42022">
          <w:rPr>
            <w:noProof/>
            <w:webHidden/>
          </w:rPr>
          <w:instrText xml:space="preserve"> PAGEREF _Toc370887956 \h </w:instrText>
        </w:r>
        <w:r w:rsidR="00B42022">
          <w:rPr>
            <w:noProof/>
            <w:webHidden/>
          </w:rPr>
        </w:r>
        <w:r w:rsidR="00B42022">
          <w:rPr>
            <w:noProof/>
            <w:webHidden/>
          </w:rPr>
          <w:fldChar w:fldCharType="separate"/>
        </w:r>
        <w:r w:rsidR="00B42022">
          <w:rPr>
            <w:noProof/>
            <w:webHidden/>
          </w:rPr>
          <w:t>11</w:t>
        </w:r>
        <w:r w:rsidR="00B42022">
          <w:rPr>
            <w:noProof/>
            <w:webHidden/>
          </w:rPr>
          <w:fldChar w:fldCharType="end"/>
        </w:r>
      </w:hyperlink>
    </w:p>
    <w:p w14:paraId="4191694A" w14:textId="77777777" w:rsidR="00B42022" w:rsidRDefault="00DF53D1">
      <w:pPr>
        <w:pStyle w:val="21"/>
        <w:tabs>
          <w:tab w:val="right" w:leader="dot" w:pos="8438"/>
        </w:tabs>
        <w:rPr>
          <w:rFonts w:asciiTheme="minorHAnsi" w:eastAsiaTheme="minorEastAsia" w:hAnsiTheme="minorHAnsi" w:cstheme="minorBidi"/>
          <w:noProof/>
          <w:szCs w:val="22"/>
        </w:rPr>
      </w:pPr>
      <w:hyperlink w:anchor="_Toc370887957" w:history="1">
        <w:r w:rsidR="00B42022" w:rsidRPr="00186C03">
          <w:rPr>
            <w:rStyle w:val="a8"/>
            <w:noProof/>
          </w:rPr>
          <w:t>(4) DEA computation</w:t>
        </w:r>
        <w:r w:rsidR="00B42022">
          <w:rPr>
            <w:noProof/>
            <w:webHidden/>
          </w:rPr>
          <w:tab/>
        </w:r>
        <w:r w:rsidR="00B42022">
          <w:rPr>
            <w:noProof/>
            <w:webHidden/>
          </w:rPr>
          <w:fldChar w:fldCharType="begin"/>
        </w:r>
        <w:r w:rsidR="00B42022">
          <w:rPr>
            <w:noProof/>
            <w:webHidden/>
          </w:rPr>
          <w:instrText xml:space="preserve"> PAGEREF _Toc370887957 \h </w:instrText>
        </w:r>
        <w:r w:rsidR="00B42022">
          <w:rPr>
            <w:noProof/>
            <w:webHidden/>
          </w:rPr>
        </w:r>
        <w:r w:rsidR="00B42022">
          <w:rPr>
            <w:noProof/>
            <w:webHidden/>
          </w:rPr>
          <w:fldChar w:fldCharType="separate"/>
        </w:r>
        <w:r w:rsidR="00B42022">
          <w:rPr>
            <w:noProof/>
            <w:webHidden/>
          </w:rPr>
          <w:t>11</w:t>
        </w:r>
        <w:r w:rsidR="00B42022">
          <w:rPr>
            <w:noProof/>
            <w:webHidden/>
          </w:rPr>
          <w:fldChar w:fldCharType="end"/>
        </w:r>
      </w:hyperlink>
    </w:p>
    <w:p w14:paraId="02811893" w14:textId="77777777" w:rsidR="00B42022" w:rsidRDefault="00DF53D1">
      <w:pPr>
        <w:pStyle w:val="11"/>
        <w:rPr>
          <w:rFonts w:asciiTheme="minorHAnsi" w:eastAsiaTheme="minorEastAsia" w:hAnsiTheme="minorHAnsi" w:cstheme="minorBidi"/>
          <w:b w:val="0"/>
          <w:noProof/>
          <w:szCs w:val="22"/>
        </w:rPr>
      </w:pPr>
      <w:hyperlink w:anchor="_Toc370887958" w:history="1">
        <w:r w:rsidR="00B42022" w:rsidRPr="00186C03">
          <w:rPr>
            <w:rStyle w:val="a8"/>
            <w:noProof/>
          </w:rPr>
          <w:t>6. Results</w:t>
        </w:r>
        <w:r w:rsidR="00B42022">
          <w:rPr>
            <w:noProof/>
            <w:webHidden/>
          </w:rPr>
          <w:tab/>
        </w:r>
        <w:r w:rsidR="00B42022">
          <w:rPr>
            <w:noProof/>
            <w:webHidden/>
          </w:rPr>
          <w:fldChar w:fldCharType="begin"/>
        </w:r>
        <w:r w:rsidR="00B42022">
          <w:rPr>
            <w:noProof/>
            <w:webHidden/>
          </w:rPr>
          <w:instrText xml:space="preserve"> PAGEREF _Toc370887958 \h </w:instrText>
        </w:r>
        <w:r w:rsidR="00B42022">
          <w:rPr>
            <w:noProof/>
            <w:webHidden/>
          </w:rPr>
        </w:r>
        <w:r w:rsidR="00B42022">
          <w:rPr>
            <w:noProof/>
            <w:webHidden/>
          </w:rPr>
          <w:fldChar w:fldCharType="separate"/>
        </w:r>
        <w:r w:rsidR="00B42022">
          <w:rPr>
            <w:noProof/>
            <w:webHidden/>
          </w:rPr>
          <w:t>11</w:t>
        </w:r>
        <w:r w:rsidR="00B42022">
          <w:rPr>
            <w:noProof/>
            <w:webHidden/>
          </w:rPr>
          <w:fldChar w:fldCharType="end"/>
        </w:r>
      </w:hyperlink>
    </w:p>
    <w:p w14:paraId="2D9866F7" w14:textId="77777777" w:rsidR="00B42022" w:rsidRDefault="00DF53D1">
      <w:pPr>
        <w:pStyle w:val="21"/>
        <w:tabs>
          <w:tab w:val="right" w:leader="dot" w:pos="8438"/>
        </w:tabs>
        <w:rPr>
          <w:rFonts w:asciiTheme="minorHAnsi" w:eastAsiaTheme="minorEastAsia" w:hAnsiTheme="minorHAnsi" w:cstheme="minorBidi"/>
          <w:noProof/>
          <w:szCs w:val="22"/>
        </w:rPr>
      </w:pPr>
      <w:hyperlink w:anchor="_Toc370887959" w:history="1">
        <w:r w:rsidR="00B42022" w:rsidRPr="00186C03">
          <w:rPr>
            <w:rStyle w:val="a8"/>
            <w:noProof/>
          </w:rPr>
          <w:t>(1) Worksheet “Summary”</w:t>
        </w:r>
        <w:r w:rsidR="00B42022">
          <w:rPr>
            <w:noProof/>
            <w:webHidden/>
          </w:rPr>
          <w:tab/>
        </w:r>
        <w:r w:rsidR="00B42022">
          <w:rPr>
            <w:noProof/>
            <w:webHidden/>
          </w:rPr>
          <w:fldChar w:fldCharType="begin"/>
        </w:r>
        <w:r w:rsidR="00B42022">
          <w:rPr>
            <w:noProof/>
            <w:webHidden/>
          </w:rPr>
          <w:instrText xml:space="preserve"> PAGEREF _Toc370887959 \h </w:instrText>
        </w:r>
        <w:r w:rsidR="00B42022">
          <w:rPr>
            <w:noProof/>
            <w:webHidden/>
          </w:rPr>
        </w:r>
        <w:r w:rsidR="00B42022">
          <w:rPr>
            <w:noProof/>
            <w:webHidden/>
          </w:rPr>
          <w:fldChar w:fldCharType="separate"/>
        </w:r>
        <w:r w:rsidR="00B42022">
          <w:rPr>
            <w:noProof/>
            <w:webHidden/>
          </w:rPr>
          <w:t>11</w:t>
        </w:r>
        <w:r w:rsidR="00B42022">
          <w:rPr>
            <w:noProof/>
            <w:webHidden/>
          </w:rPr>
          <w:fldChar w:fldCharType="end"/>
        </w:r>
      </w:hyperlink>
    </w:p>
    <w:p w14:paraId="4AB2E7FA" w14:textId="77777777" w:rsidR="00B42022" w:rsidRDefault="00DF53D1">
      <w:pPr>
        <w:pStyle w:val="21"/>
        <w:tabs>
          <w:tab w:val="right" w:leader="dot" w:pos="8438"/>
        </w:tabs>
        <w:rPr>
          <w:rFonts w:asciiTheme="minorHAnsi" w:eastAsiaTheme="minorEastAsia" w:hAnsiTheme="minorHAnsi" w:cstheme="minorBidi"/>
          <w:noProof/>
          <w:szCs w:val="22"/>
        </w:rPr>
      </w:pPr>
      <w:hyperlink w:anchor="_Toc370887960" w:history="1">
        <w:r w:rsidR="00B42022" w:rsidRPr="00186C03">
          <w:rPr>
            <w:rStyle w:val="a8"/>
            <w:noProof/>
          </w:rPr>
          <w:t>(2) Worksheet “Score”</w:t>
        </w:r>
        <w:r w:rsidR="00B42022">
          <w:rPr>
            <w:noProof/>
            <w:webHidden/>
          </w:rPr>
          <w:tab/>
        </w:r>
        <w:r w:rsidR="00B42022">
          <w:rPr>
            <w:noProof/>
            <w:webHidden/>
          </w:rPr>
          <w:fldChar w:fldCharType="begin"/>
        </w:r>
        <w:r w:rsidR="00B42022">
          <w:rPr>
            <w:noProof/>
            <w:webHidden/>
          </w:rPr>
          <w:instrText xml:space="preserve"> PAGEREF _Toc370887960 \h </w:instrText>
        </w:r>
        <w:r w:rsidR="00B42022">
          <w:rPr>
            <w:noProof/>
            <w:webHidden/>
          </w:rPr>
        </w:r>
        <w:r w:rsidR="00B42022">
          <w:rPr>
            <w:noProof/>
            <w:webHidden/>
          </w:rPr>
          <w:fldChar w:fldCharType="separate"/>
        </w:r>
        <w:r w:rsidR="00B42022">
          <w:rPr>
            <w:noProof/>
            <w:webHidden/>
          </w:rPr>
          <w:t>11</w:t>
        </w:r>
        <w:r w:rsidR="00B42022">
          <w:rPr>
            <w:noProof/>
            <w:webHidden/>
          </w:rPr>
          <w:fldChar w:fldCharType="end"/>
        </w:r>
      </w:hyperlink>
    </w:p>
    <w:p w14:paraId="4C7A2EEC" w14:textId="77777777" w:rsidR="00B42022" w:rsidRDefault="00DF53D1">
      <w:pPr>
        <w:pStyle w:val="21"/>
        <w:tabs>
          <w:tab w:val="right" w:leader="dot" w:pos="8438"/>
        </w:tabs>
        <w:rPr>
          <w:rFonts w:asciiTheme="minorHAnsi" w:eastAsiaTheme="minorEastAsia" w:hAnsiTheme="minorHAnsi" w:cstheme="minorBidi"/>
          <w:noProof/>
          <w:szCs w:val="22"/>
        </w:rPr>
      </w:pPr>
      <w:hyperlink w:anchor="_Toc370887961" w:history="1">
        <w:r w:rsidR="00B42022" w:rsidRPr="00186C03">
          <w:rPr>
            <w:rStyle w:val="a8"/>
            <w:noProof/>
          </w:rPr>
          <w:t>(3) Worksheet “Projection”</w:t>
        </w:r>
        <w:r w:rsidR="00B42022">
          <w:rPr>
            <w:noProof/>
            <w:webHidden/>
          </w:rPr>
          <w:tab/>
        </w:r>
        <w:r w:rsidR="00B42022">
          <w:rPr>
            <w:noProof/>
            <w:webHidden/>
          </w:rPr>
          <w:fldChar w:fldCharType="begin"/>
        </w:r>
        <w:r w:rsidR="00B42022">
          <w:rPr>
            <w:noProof/>
            <w:webHidden/>
          </w:rPr>
          <w:instrText xml:space="preserve"> PAGEREF _Toc370887961 \h </w:instrText>
        </w:r>
        <w:r w:rsidR="00B42022">
          <w:rPr>
            <w:noProof/>
            <w:webHidden/>
          </w:rPr>
        </w:r>
        <w:r w:rsidR="00B42022">
          <w:rPr>
            <w:noProof/>
            <w:webHidden/>
          </w:rPr>
          <w:fldChar w:fldCharType="separate"/>
        </w:r>
        <w:r w:rsidR="00B42022">
          <w:rPr>
            <w:noProof/>
            <w:webHidden/>
          </w:rPr>
          <w:t>12</w:t>
        </w:r>
        <w:r w:rsidR="00B42022">
          <w:rPr>
            <w:noProof/>
            <w:webHidden/>
          </w:rPr>
          <w:fldChar w:fldCharType="end"/>
        </w:r>
      </w:hyperlink>
    </w:p>
    <w:p w14:paraId="0666EA0E" w14:textId="77777777" w:rsidR="00B42022" w:rsidRDefault="00DF53D1">
      <w:pPr>
        <w:pStyle w:val="21"/>
        <w:tabs>
          <w:tab w:val="right" w:leader="dot" w:pos="8438"/>
        </w:tabs>
        <w:rPr>
          <w:rFonts w:asciiTheme="minorHAnsi" w:eastAsiaTheme="minorEastAsia" w:hAnsiTheme="minorHAnsi" w:cstheme="minorBidi"/>
          <w:noProof/>
          <w:szCs w:val="22"/>
        </w:rPr>
      </w:pPr>
      <w:hyperlink w:anchor="_Toc370887962" w:history="1">
        <w:r w:rsidR="00B42022" w:rsidRPr="00186C03">
          <w:rPr>
            <w:rStyle w:val="a8"/>
            <w:noProof/>
          </w:rPr>
          <w:t>(4) Worksheet “Weight”</w:t>
        </w:r>
        <w:r w:rsidR="00B42022">
          <w:rPr>
            <w:noProof/>
            <w:webHidden/>
          </w:rPr>
          <w:tab/>
        </w:r>
        <w:r w:rsidR="00B42022">
          <w:rPr>
            <w:noProof/>
            <w:webHidden/>
          </w:rPr>
          <w:fldChar w:fldCharType="begin"/>
        </w:r>
        <w:r w:rsidR="00B42022">
          <w:rPr>
            <w:noProof/>
            <w:webHidden/>
          </w:rPr>
          <w:instrText xml:space="preserve"> PAGEREF _Toc370887962 \h </w:instrText>
        </w:r>
        <w:r w:rsidR="00B42022">
          <w:rPr>
            <w:noProof/>
            <w:webHidden/>
          </w:rPr>
        </w:r>
        <w:r w:rsidR="00B42022">
          <w:rPr>
            <w:noProof/>
            <w:webHidden/>
          </w:rPr>
          <w:fldChar w:fldCharType="separate"/>
        </w:r>
        <w:r w:rsidR="00B42022">
          <w:rPr>
            <w:noProof/>
            <w:webHidden/>
          </w:rPr>
          <w:t>12</w:t>
        </w:r>
        <w:r w:rsidR="00B42022">
          <w:rPr>
            <w:noProof/>
            <w:webHidden/>
          </w:rPr>
          <w:fldChar w:fldCharType="end"/>
        </w:r>
      </w:hyperlink>
    </w:p>
    <w:p w14:paraId="352DD827" w14:textId="77777777" w:rsidR="00B42022" w:rsidRDefault="00DF53D1">
      <w:pPr>
        <w:pStyle w:val="21"/>
        <w:tabs>
          <w:tab w:val="right" w:leader="dot" w:pos="8438"/>
        </w:tabs>
        <w:rPr>
          <w:rFonts w:asciiTheme="minorHAnsi" w:eastAsiaTheme="minorEastAsia" w:hAnsiTheme="minorHAnsi" w:cstheme="minorBidi"/>
          <w:noProof/>
          <w:szCs w:val="22"/>
        </w:rPr>
      </w:pPr>
      <w:hyperlink w:anchor="_Toc370887963" w:history="1">
        <w:r w:rsidR="00B42022" w:rsidRPr="00186C03">
          <w:rPr>
            <w:rStyle w:val="a8"/>
            <w:noProof/>
          </w:rPr>
          <w:t>(5) Worksheet “WeightedData”</w:t>
        </w:r>
        <w:r w:rsidR="00B42022">
          <w:rPr>
            <w:noProof/>
            <w:webHidden/>
          </w:rPr>
          <w:tab/>
        </w:r>
        <w:r w:rsidR="00B42022">
          <w:rPr>
            <w:noProof/>
            <w:webHidden/>
          </w:rPr>
          <w:fldChar w:fldCharType="begin"/>
        </w:r>
        <w:r w:rsidR="00B42022">
          <w:rPr>
            <w:noProof/>
            <w:webHidden/>
          </w:rPr>
          <w:instrText xml:space="preserve"> PAGEREF _Toc370887963 \h </w:instrText>
        </w:r>
        <w:r w:rsidR="00B42022">
          <w:rPr>
            <w:noProof/>
            <w:webHidden/>
          </w:rPr>
        </w:r>
        <w:r w:rsidR="00B42022">
          <w:rPr>
            <w:noProof/>
            <w:webHidden/>
          </w:rPr>
          <w:fldChar w:fldCharType="separate"/>
        </w:r>
        <w:r w:rsidR="00B42022">
          <w:rPr>
            <w:noProof/>
            <w:webHidden/>
          </w:rPr>
          <w:t>12</w:t>
        </w:r>
        <w:r w:rsidR="00B42022">
          <w:rPr>
            <w:noProof/>
            <w:webHidden/>
          </w:rPr>
          <w:fldChar w:fldCharType="end"/>
        </w:r>
      </w:hyperlink>
    </w:p>
    <w:p w14:paraId="3ACA2B6E" w14:textId="77777777" w:rsidR="00B42022" w:rsidRDefault="00DF53D1">
      <w:pPr>
        <w:pStyle w:val="21"/>
        <w:tabs>
          <w:tab w:val="right" w:leader="dot" w:pos="8438"/>
        </w:tabs>
        <w:rPr>
          <w:rFonts w:asciiTheme="minorHAnsi" w:eastAsiaTheme="minorEastAsia" w:hAnsiTheme="minorHAnsi" w:cstheme="minorBidi"/>
          <w:noProof/>
          <w:szCs w:val="22"/>
        </w:rPr>
      </w:pPr>
      <w:hyperlink w:anchor="_Toc370887964" w:history="1">
        <w:r w:rsidR="00B42022" w:rsidRPr="00186C03">
          <w:rPr>
            <w:rStyle w:val="a8"/>
            <w:noProof/>
          </w:rPr>
          <w:t>(6) Worksheet “Slack”</w:t>
        </w:r>
        <w:r w:rsidR="00B42022">
          <w:rPr>
            <w:noProof/>
            <w:webHidden/>
          </w:rPr>
          <w:tab/>
        </w:r>
        <w:r w:rsidR="00B42022">
          <w:rPr>
            <w:noProof/>
            <w:webHidden/>
          </w:rPr>
          <w:fldChar w:fldCharType="begin"/>
        </w:r>
        <w:r w:rsidR="00B42022">
          <w:rPr>
            <w:noProof/>
            <w:webHidden/>
          </w:rPr>
          <w:instrText xml:space="preserve"> PAGEREF _Toc370887964 \h </w:instrText>
        </w:r>
        <w:r w:rsidR="00B42022">
          <w:rPr>
            <w:noProof/>
            <w:webHidden/>
          </w:rPr>
        </w:r>
        <w:r w:rsidR="00B42022">
          <w:rPr>
            <w:noProof/>
            <w:webHidden/>
          </w:rPr>
          <w:fldChar w:fldCharType="separate"/>
        </w:r>
        <w:r w:rsidR="00B42022">
          <w:rPr>
            <w:noProof/>
            <w:webHidden/>
          </w:rPr>
          <w:t>12</w:t>
        </w:r>
        <w:r w:rsidR="00B42022">
          <w:rPr>
            <w:noProof/>
            <w:webHidden/>
          </w:rPr>
          <w:fldChar w:fldCharType="end"/>
        </w:r>
      </w:hyperlink>
    </w:p>
    <w:p w14:paraId="78F0FDF0" w14:textId="77777777" w:rsidR="00B42022" w:rsidRDefault="00DF53D1">
      <w:pPr>
        <w:pStyle w:val="21"/>
        <w:tabs>
          <w:tab w:val="right" w:leader="dot" w:pos="8438"/>
        </w:tabs>
        <w:rPr>
          <w:rFonts w:asciiTheme="minorHAnsi" w:eastAsiaTheme="minorEastAsia" w:hAnsiTheme="minorHAnsi" w:cstheme="minorBidi"/>
          <w:noProof/>
          <w:szCs w:val="22"/>
        </w:rPr>
      </w:pPr>
      <w:hyperlink w:anchor="_Toc370887965" w:history="1">
        <w:r w:rsidR="00B42022" w:rsidRPr="00186C03">
          <w:rPr>
            <w:rStyle w:val="a8"/>
            <w:noProof/>
          </w:rPr>
          <w:t>(7) Worksheet “RTS”</w:t>
        </w:r>
        <w:r w:rsidR="00B42022">
          <w:rPr>
            <w:noProof/>
            <w:webHidden/>
          </w:rPr>
          <w:tab/>
        </w:r>
        <w:r w:rsidR="00B42022">
          <w:rPr>
            <w:noProof/>
            <w:webHidden/>
          </w:rPr>
          <w:fldChar w:fldCharType="begin"/>
        </w:r>
        <w:r w:rsidR="00B42022">
          <w:rPr>
            <w:noProof/>
            <w:webHidden/>
          </w:rPr>
          <w:instrText xml:space="preserve"> PAGEREF _Toc370887965 \h </w:instrText>
        </w:r>
        <w:r w:rsidR="00B42022">
          <w:rPr>
            <w:noProof/>
            <w:webHidden/>
          </w:rPr>
        </w:r>
        <w:r w:rsidR="00B42022">
          <w:rPr>
            <w:noProof/>
            <w:webHidden/>
          </w:rPr>
          <w:fldChar w:fldCharType="separate"/>
        </w:r>
        <w:r w:rsidR="00B42022">
          <w:rPr>
            <w:noProof/>
            <w:webHidden/>
          </w:rPr>
          <w:t>12</w:t>
        </w:r>
        <w:r w:rsidR="00B42022">
          <w:rPr>
            <w:noProof/>
            <w:webHidden/>
          </w:rPr>
          <w:fldChar w:fldCharType="end"/>
        </w:r>
      </w:hyperlink>
    </w:p>
    <w:p w14:paraId="504ADE5E" w14:textId="77777777" w:rsidR="00B42022" w:rsidRDefault="00DF53D1">
      <w:pPr>
        <w:pStyle w:val="21"/>
        <w:tabs>
          <w:tab w:val="right" w:leader="dot" w:pos="8438"/>
        </w:tabs>
        <w:rPr>
          <w:rFonts w:asciiTheme="minorHAnsi" w:eastAsiaTheme="minorEastAsia" w:hAnsiTheme="minorHAnsi" w:cstheme="minorBidi"/>
          <w:noProof/>
          <w:szCs w:val="22"/>
        </w:rPr>
      </w:pPr>
      <w:hyperlink w:anchor="_Toc370887966" w:history="1">
        <w:r w:rsidR="00B42022" w:rsidRPr="00186C03">
          <w:rPr>
            <w:rStyle w:val="a8"/>
            <w:noProof/>
          </w:rPr>
          <w:t>(8) Graphsheet “Graph1”</w:t>
        </w:r>
        <w:r w:rsidR="00B42022">
          <w:rPr>
            <w:noProof/>
            <w:webHidden/>
          </w:rPr>
          <w:tab/>
        </w:r>
        <w:r w:rsidR="00B42022">
          <w:rPr>
            <w:noProof/>
            <w:webHidden/>
          </w:rPr>
          <w:fldChar w:fldCharType="begin"/>
        </w:r>
        <w:r w:rsidR="00B42022">
          <w:rPr>
            <w:noProof/>
            <w:webHidden/>
          </w:rPr>
          <w:instrText xml:space="preserve"> PAGEREF _Toc370887966 \h </w:instrText>
        </w:r>
        <w:r w:rsidR="00B42022">
          <w:rPr>
            <w:noProof/>
            <w:webHidden/>
          </w:rPr>
        </w:r>
        <w:r w:rsidR="00B42022">
          <w:rPr>
            <w:noProof/>
            <w:webHidden/>
          </w:rPr>
          <w:fldChar w:fldCharType="separate"/>
        </w:r>
        <w:r w:rsidR="00B42022">
          <w:rPr>
            <w:noProof/>
            <w:webHidden/>
          </w:rPr>
          <w:t>12</w:t>
        </w:r>
        <w:r w:rsidR="00B42022">
          <w:rPr>
            <w:noProof/>
            <w:webHidden/>
          </w:rPr>
          <w:fldChar w:fldCharType="end"/>
        </w:r>
      </w:hyperlink>
    </w:p>
    <w:p w14:paraId="6341917D" w14:textId="77777777" w:rsidR="00B42022" w:rsidRDefault="00DF53D1">
      <w:pPr>
        <w:pStyle w:val="21"/>
        <w:tabs>
          <w:tab w:val="right" w:leader="dot" w:pos="8438"/>
        </w:tabs>
        <w:rPr>
          <w:rFonts w:asciiTheme="minorHAnsi" w:eastAsiaTheme="minorEastAsia" w:hAnsiTheme="minorHAnsi" w:cstheme="minorBidi"/>
          <w:noProof/>
          <w:szCs w:val="22"/>
        </w:rPr>
      </w:pPr>
      <w:hyperlink w:anchor="_Toc370887967" w:history="1">
        <w:r w:rsidR="00B42022" w:rsidRPr="00186C03">
          <w:rPr>
            <w:rStyle w:val="a8"/>
            <w:noProof/>
          </w:rPr>
          <w:t>(9) Graphsheet “Graph2”</w:t>
        </w:r>
        <w:r w:rsidR="00B42022">
          <w:rPr>
            <w:noProof/>
            <w:webHidden/>
          </w:rPr>
          <w:tab/>
        </w:r>
        <w:r w:rsidR="00B42022">
          <w:rPr>
            <w:noProof/>
            <w:webHidden/>
          </w:rPr>
          <w:fldChar w:fldCharType="begin"/>
        </w:r>
        <w:r w:rsidR="00B42022">
          <w:rPr>
            <w:noProof/>
            <w:webHidden/>
          </w:rPr>
          <w:instrText xml:space="preserve"> PAGEREF _Toc370887967 \h </w:instrText>
        </w:r>
        <w:r w:rsidR="00B42022">
          <w:rPr>
            <w:noProof/>
            <w:webHidden/>
          </w:rPr>
        </w:r>
        <w:r w:rsidR="00B42022">
          <w:rPr>
            <w:noProof/>
            <w:webHidden/>
          </w:rPr>
          <w:fldChar w:fldCharType="separate"/>
        </w:r>
        <w:r w:rsidR="00B42022">
          <w:rPr>
            <w:noProof/>
            <w:webHidden/>
          </w:rPr>
          <w:t>12</w:t>
        </w:r>
        <w:r w:rsidR="00B42022">
          <w:rPr>
            <w:noProof/>
            <w:webHidden/>
          </w:rPr>
          <w:fldChar w:fldCharType="end"/>
        </w:r>
      </w:hyperlink>
    </w:p>
    <w:p w14:paraId="65776457" w14:textId="77777777" w:rsidR="00B42022" w:rsidRDefault="00DF53D1">
      <w:pPr>
        <w:pStyle w:val="21"/>
        <w:tabs>
          <w:tab w:val="right" w:leader="dot" w:pos="8438"/>
        </w:tabs>
        <w:rPr>
          <w:rFonts w:asciiTheme="minorHAnsi" w:eastAsiaTheme="minorEastAsia" w:hAnsiTheme="minorHAnsi" w:cstheme="minorBidi"/>
          <w:noProof/>
          <w:szCs w:val="22"/>
        </w:rPr>
      </w:pPr>
      <w:hyperlink w:anchor="_Toc370887968" w:history="1">
        <w:r w:rsidR="00B42022" w:rsidRPr="00186C03">
          <w:rPr>
            <w:rStyle w:val="a8"/>
            <w:noProof/>
          </w:rPr>
          <w:t>(10) Worksheets “Window</w:t>
        </w:r>
        <w:r w:rsidR="00B42022" w:rsidRPr="00186C03">
          <w:rPr>
            <w:rStyle w:val="a8"/>
            <w:i/>
            <w:iCs/>
            <w:noProof/>
          </w:rPr>
          <w:t>k</w:t>
        </w:r>
        <w:r w:rsidR="00B42022" w:rsidRPr="00186C03">
          <w:rPr>
            <w:rStyle w:val="a8"/>
            <w:noProof/>
          </w:rPr>
          <w:t>”</w:t>
        </w:r>
        <w:r w:rsidR="00B42022">
          <w:rPr>
            <w:noProof/>
            <w:webHidden/>
          </w:rPr>
          <w:tab/>
        </w:r>
        <w:r w:rsidR="00B42022">
          <w:rPr>
            <w:noProof/>
            <w:webHidden/>
          </w:rPr>
          <w:fldChar w:fldCharType="begin"/>
        </w:r>
        <w:r w:rsidR="00B42022">
          <w:rPr>
            <w:noProof/>
            <w:webHidden/>
          </w:rPr>
          <w:instrText xml:space="preserve"> PAGEREF _Toc370887968 \h </w:instrText>
        </w:r>
        <w:r w:rsidR="00B42022">
          <w:rPr>
            <w:noProof/>
            <w:webHidden/>
          </w:rPr>
        </w:r>
        <w:r w:rsidR="00B42022">
          <w:rPr>
            <w:noProof/>
            <w:webHidden/>
          </w:rPr>
          <w:fldChar w:fldCharType="separate"/>
        </w:r>
        <w:r w:rsidR="00B42022">
          <w:rPr>
            <w:noProof/>
            <w:webHidden/>
          </w:rPr>
          <w:t>13</w:t>
        </w:r>
        <w:r w:rsidR="00B42022">
          <w:rPr>
            <w:noProof/>
            <w:webHidden/>
          </w:rPr>
          <w:fldChar w:fldCharType="end"/>
        </w:r>
      </w:hyperlink>
    </w:p>
    <w:p w14:paraId="30514814" w14:textId="77777777" w:rsidR="00B42022" w:rsidRDefault="00DF53D1">
      <w:pPr>
        <w:pStyle w:val="21"/>
        <w:tabs>
          <w:tab w:val="right" w:leader="dot" w:pos="8438"/>
        </w:tabs>
        <w:rPr>
          <w:rFonts w:asciiTheme="minorHAnsi" w:eastAsiaTheme="minorEastAsia" w:hAnsiTheme="minorHAnsi" w:cstheme="minorBidi"/>
          <w:noProof/>
          <w:szCs w:val="22"/>
        </w:rPr>
      </w:pPr>
      <w:hyperlink w:anchor="_Toc370887969" w:history="1">
        <w:r w:rsidR="00B42022" w:rsidRPr="00186C03">
          <w:rPr>
            <w:rStyle w:val="a8"/>
            <w:noProof/>
          </w:rPr>
          <w:t>(11) Worksheets “Malmquist</w:t>
        </w:r>
        <w:r w:rsidR="00B42022" w:rsidRPr="00186C03">
          <w:rPr>
            <w:rStyle w:val="a8"/>
            <w:i/>
            <w:iCs/>
            <w:noProof/>
          </w:rPr>
          <w:t>k</w:t>
        </w:r>
        <w:r w:rsidR="00B42022" w:rsidRPr="00186C03">
          <w:rPr>
            <w:rStyle w:val="a8"/>
            <w:noProof/>
          </w:rPr>
          <w:t>”</w:t>
        </w:r>
        <w:r w:rsidR="00B42022">
          <w:rPr>
            <w:noProof/>
            <w:webHidden/>
          </w:rPr>
          <w:tab/>
        </w:r>
        <w:r w:rsidR="00B42022">
          <w:rPr>
            <w:noProof/>
            <w:webHidden/>
          </w:rPr>
          <w:fldChar w:fldCharType="begin"/>
        </w:r>
        <w:r w:rsidR="00B42022">
          <w:rPr>
            <w:noProof/>
            <w:webHidden/>
          </w:rPr>
          <w:instrText xml:space="preserve"> PAGEREF _Toc370887969 \h </w:instrText>
        </w:r>
        <w:r w:rsidR="00B42022">
          <w:rPr>
            <w:noProof/>
            <w:webHidden/>
          </w:rPr>
        </w:r>
        <w:r w:rsidR="00B42022">
          <w:rPr>
            <w:noProof/>
            <w:webHidden/>
          </w:rPr>
          <w:fldChar w:fldCharType="separate"/>
        </w:r>
        <w:r w:rsidR="00B42022">
          <w:rPr>
            <w:noProof/>
            <w:webHidden/>
          </w:rPr>
          <w:t>14</w:t>
        </w:r>
        <w:r w:rsidR="00B42022">
          <w:rPr>
            <w:noProof/>
            <w:webHidden/>
          </w:rPr>
          <w:fldChar w:fldCharType="end"/>
        </w:r>
      </w:hyperlink>
    </w:p>
    <w:p w14:paraId="39470560" w14:textId="77777777" w:rsidR="00B42022" w:rsidRDefault="00DF53D1">
      <w:pPr>
        <w:pStyle w:val="11"/>
        <w:rPr>
          <w:rFonts w:asciiTheme="minorHAnsi" w:eastAsiaTheme="minorEastAsia" w:hAnsiTheme="minorHAnsi" w:cstheme="minorBidi"/>
          <w:b w:val="0"/>
          <w:noProof/>
          <w:szCs w:val="22"/>
        </w:rPr>
      </w:pPr>
      <w:hyperlink w:anchor="_Toc370887970" w:history="1">
        <w:r w:rsidR="00B42022" w:rsidRPr="00186C03">
          <w:rPr>
            <w:rStyle w:val="a8"/>
            <w:noProof/>
          </w:rPr>
          <w:t>7. Data Limitations</w:t>
        </w:r>
        <w:r w:rsidR="00B42022">
          <w:rPr>
            <w:noProof/>
            <w:webHidden/>
          </w:rPr>
          <w:tab/>
        </w:r>
        <w:r w:rsidR="00B42022">
          <w:rPr>
            <w:noProof/>
            <w:webHidden/>
          </w:rPr>
          <w:fldChar w:fldCharType="begin"/>
        </w:r>
        <w:r w:rsidR="00B42022">
          <w:rPr>
            <w:noProof/>
            <w:webHidden/>
          </w:rPr>
          <w:instrText xml:space="preserve"> PAGEREF _Toc370887970 \h </w:instrText>
        </w:r>
        <w:r w:rsidR="00B42022">
          <w:rPr>
            <w:noProof/>
            <w:webHidden/>
          </w:rPr>
        </w:r>
        <w:r w:rsidR="00B42022">
          <w:rPr>
            <w:noProof/>
            <w:webHidden/>
          </w:rPr>
          <w:fldChar w:fldCharType="separate"/>
        </w:r>
        <w:r w:rsidR="00B42022">
          <w:rPr>
            <w:noProof/>
            <w:webHidden/>
          </w:rPr>
          <w:t>14</w:t>
        </w:r>
        <w:r w:rsidR="00B42022">
          <w:rPr>
            <w:noProof/>
            <w:webHidden/>
          </w:rPr>
          <w:fldChar w:fldCharType="end"/>
        </w:r>
      </w:hyperlink>
    </w:p>
    <w:p w14:paraId="74A6131B" w14:textId="77777777" w:rsidR="00B42022" w:rsidRDefault="00DF53D1">
      <w:pPr>
        <w:pStyle w:val="21"/>
        <w:tabs>
          <w:tab w:val="right" w:leader="dot" w:pos="8438"/>
        </w:tabs>
        <w:rPr>
          <w:rFonts w:asciiTheme="minorHAnsi" w:eastAsiaTheme="minorEastAsia" w:hAnsiTheme="minorHAnsi" w:cstheme="minorBidi"/>
          <w:noProof/>
          <w:szCs w:val="22"/>
        </w:rPr>
      </w:pPr>
      <w:hyperlink w:anchor="_Toc370887971" w:history="1">
        <w:r w:rsidR="00B42022" w:rsidRPr="00186C03">
          <w:rPr>
            <w:rStyle w:val="a8"/>
            <w:noProof/>
          </w:rPr>
          <w:t>(1) Problem size</w:t>
        </w:r>
        <w:r w:rsidR="00B42022">
          <w:rPr>
            <w:noProof/>
            <w:webHidden/>
          </w:rPr>
          <w:tab/>
        </w:r>
        <w:r w:rsidR="00B42022">
          <w:rPr>
            <w:noProof/>
            <w:webHidden/>
          </w:rPr>
          <w:fldChar w:fldCharType="begin"/>
        </w:r>
        <w:r w:rsidR="00B42022">
          <w:rPr>
            <w:noProof/>
            <w:webHidden/>
          </w:rPr>
          <w:instrText xml:space="preserve"> PAGEREF _Toc370887971 \h </w:instrText>
        </w:r>
        <w:r w:rsidR="00B42022">
          <w:rPr>
            <w:noProof/>
            <w:webHidden/>
          </w:rPr>
        </w:r>
        <w:r w:rsidR="00B42022">
          <w:rPr>
            <w:noProof/>
            <w:webHidden/>
          </w:rPr>
          <w:fldChar w:fldCharType="separate"/>
        </w:r>
        <w:r w:rsidR="00B42022">
          <w:rPr>
            <w:noProof/>
            <w:webHidden/>
          </w:rPr>
          <w:t>14</w:t>
        </w:r>
        <w:r w:rsidR="00B42022">
          <w:rPr>
            <w:noProof/>
            <w:webHidden/>
          </w:rPr>
          <w:fldChar w:fldCharType="end"/>
        </w:r>
      </w:hyperlink>
    </w:p>
    <w:p w14:paraId="2237EDD8" w14:textId="77777777" w:rsidR="00B42022" w:rsidRDefault="00DF53D1">
      <w:pPr>
        <w:pStyle w:val="21"/>
        <w:tabs>
          <w:tab w:val="right" w:leader="dot" w:pos="8438"/>
        </w:tabs>
        <w:rPr>
          <w:rFonts w:asciiTheme="minorHAnsi" w:eastAsiaTheme="minorEastAsia" w:hAnsiTheme="minorHAnsi" w:cstheme="minorBidi"/>
          <w:noProof/>
          <w:szCs w:val="22"/>
        </w:rPr>
      </w:pPr>
      <w:hyperlink w:anchor="_Toc370887972" w:history="1">
        <w:r w:rsidR="00B42022" w:rsidRPr="00186C03">
          <w:rPr>
            <w:rStyle w:val="a8"/>
            <w:noProof/>
          </w:rPr>
          <w:t>(2) For the sake of numerical accuracy</w:t>
        </w:r>
        <w:r w:rsidR="00B42022">
          <w:rPr>
            <w:noProof/>
            <w:webHidden/>
          </w:rPr>
          <w:tab/>
        </w:r>
        <w:r w:rsidR="00B42022">
          <w:rPr>
            <w:noProof/>
            <w:webHidden/>
          </w:rPr>
          <w:fldChar w:fldCharType="begin"/>
        </w:r>
        <w:r w:rsidR="00B42022">
          <w:rPr>
            <w:noProof/>
            <w:webHidden/>
          </w:rPr>
          <w:instrText xml:space="preserve"> PAGEREF _Toc370887972 \h </w:instrText>
        </w:r>
        <w:r w:rsidR="00B42022">
          <w:rPr>
            <w:noProof/>
            <w:webHidden/>
          </w:rPr>
        </w:r>
        <w:r w:rsidR="00B42022">
          <w:rPr>
            <w:noProof/>
            <w:webHidden/>
          </w:rPr>
          <w:fldChar w:fldCharType="separate"/>
        </w:r>
        <w:r w:rsidR="00B42022">
          <w:rPr>
            <w:noProof/>
            <w:webHidden/>
          </w:rPr>
          <w:t>15</w:t>
        </w:r>
        <w:r w:rsidR="00B42022">
          <w:rPr>
            <w:noProof/>
            <w:webHidden/>
          </w:rPr>
          <w:fldChar w:fldCharType="end"/>
        </w:r>
      </w:hyperlink>
    </w:p>
    <w:p w14:paraId="56AC34D5" w14:textId="77777777" w:rsidR="00B42022" w:rsidRDefault="00DF53D1">
      <w:pPr>
        <w:pStyle w:val="11"/>
        <w:rPr>
          <w:rFonts w:asciiTheme="minorHAnsi" w:eastAsiaTheme="minorEastAsia" w:hAnsiTheme="minorHAnsi" w:cstheme="minorBidi"/>
          <w:b w:val="0"/>
          <w:noProof/>
          <w:szCs w:val="22"/>
        </w:rPr>
      </w:pPr>
      <w:hyperlink w:anchor="_Toc370887973" w:history="1">
        <w:r w:rsidR="00B42022" w:rsidRPr="00186C03">
          <w:rPr>
            <w:rStyle w:val="a8"/>
            <w:noProof/>
          </w:rPr>
          <w:t>8. Inappropriate Data for Each Model</w:t>
        </w:r>
        <w:r w:rsidR="00B42022">
          <w:rPr>
            <w:noProof/>
            <w:webHidden/>
          </w:rPr>
          <w:tab/>
        </w:r>
        <w:r w:rsidR="00B42022">
          <w:rPr>
            <w:noProof/>
            <w:webHidden/>
          </w:rPr>
          <w:fldChar w:fldCharType="begin"/>
        </w:r>
        <w:r w:rsidR="00B42022">
          <w:rPr>
            <w:noProof/>
            <w:webHidden/>
          </w:rPr>
          <w:instrText xml:space="preserve"> PAGEREF _Toc370887973 \h </w:instrText>
        </w:r>
        <w:r w:rsidR="00B42022">
          <w:rPr>
            <w:noProof/>
            <w:webHidden/>
          </w:rPr>
        </w:r>
        <w:r w:rsidR="00B42022">
          <w:rPr>
            <w:noProof/>
            <w:webHidden/>
          </w:rPr>
          <w:fldChar w:fldCharType="separate"/>
        </w:r>
        <w:r w:rsidR="00B42022">
          <w:rPr>
            <w:noProof/>
            <w:webHidden/>
          </w:rPr>
          <w:t>15</w:t>
        </w:r>
        <w:r w:rsidR="00B42022">
          <w:rPr>
            <w:noProof/>
            <w:webHidden/>
          </w:rPr>
          <w:fldChar w:fldCharType="end"/>
        </w:r>
      </w:hyperlink>
    </w:p>
    <w:p w14:paraId="2773C684" w14:textId="77777777" w:rsidR="00B42022" w:rsidRDefault="00DF53D1">
      <w:pPr>
        <w:pStyle w:val="21"/>
        <w:tabs>
          <w:tab w:val="right" w:leader="dot" w:pos="8438"/>
        </w:tabs>
        <w:rPr>
          <w:rFonts w:asciiTheme="minorHAnsi" w:eastAsiaTheme="minorEastAsia" w:hAnsiTheme="minorHAnsi" w:cstheme="minorBidi"/>
          <w:noProof/>
          <w:szCs w:val="22"/>
        </w:rPr>
      </w:pPr>
      <w:hyperlink w:anchor="_Toc370887974" w:history="1">
        <w:r w:rsidR="00B42022" w:rsidRPr="00186C03">
          <w:rPr>
            <w:rStyle w:val="a8"/>
            <w:noProof/>
          </w:rPr>
          <w:t>(1) For the CCR, BCC-I, IRS, DRS, GRS, CAT, SYS and Adjusted Projection models</w:t>
        </w:r>
        <w:r w:rsidR="00B42022">
          <w:rPr>
            <w:noProof/>
            <w:webHidden/>
          </w:rPr>
          <w:tab/>
        </w:r>
        <w:r w:rsidR="00B42022">
          <w:rPr>
            <w:noProof/>
            <w:webHidden/>
          </w:rPr>
          <w:fldChar w:fldCharType="begin"/>
        </w:r>
        <w:r w:rsidR="00B42022">
          <w:rPr>
            <w:noProof/>
            <w:webHidden/>
          </w:rPr>
          <w:instrText xml:space="preserve"> PAGEREF _Toc370887974 \h </w:instrText>
        </w:r>
        <w:r w:rsidR="00B42022">
          <w:rPr>
            <w:noProof/>
            <w:webHidden/>
          </w:rPr>
        </w:r>
        <w:r w:rsidR="00B42022">
          <w:rPr>
            <w:noProof/>
            <w:webHidden/>
          </w:rPr>
          <w:fldChar w:fldCharType="separate"/>
        </w:r>
        <w:r w:rsidR="00B42022">
          <w:rPr>
            <w:noProof/>
            <w:webHidden/>
          </w:rPr>
          <w:t>15</w:t>
        </w:r>
        <w:r w:rsidR="00B42022">
          <w:rPr>
            <w:noProof/>
            <w:webHidden/>
          </w:rPr>
          <w:fldChar w:fldCharType="end"/>
        </w:r>
      </w:hyperlink>
    </w:p>
    <w:p w14:paraId="1F938874" w14:textId="77777777" w:rsidR="00B42022" w:rsidRDefault="00DF53D1">
      <w:pPr>
        <w:pStyle w:val="21"/>
        <w:tabs>
          <w:tab w:val="right" w:leader="dot" w:pos="8438"/>
        </w:tabs>
        <w:rPr>
          <w:rFonts w:asciiTheme="minorHAnsi" w:eastAsiaTheme="minorEastAsia" w:hAnsiTheme="minorHAnsi" w:cstheme="minorBidi"/>
          <w:noProof/>
          <w:szCs w:val="22"/>
        </w:rPr>
      </w:pPr>
      <w:hyperlink w:anchor="_Toc370887975" w:history="1">
        <w:r w:rsidR="00B42022" w:rsidRPr="00186C03">
          <w:rPr>
            <w:rStyle w:val="a8"/>
            <w:noProof/>
          </w:rPr>
          <w:t>(2) For the BCC-O model</w:t>
        </w:r>
        <w:r w:rsidR="00B42022">
          <w:rPr>
            <w:noProof/>
            <w:webHidden/>
          </w:rPr>
          <w:tab/>
        </w:r>
        <w:r w:rsidR="00B42022">
          <w:rPr>
            <w:noProof/>
            <w:webHidden/>
          </w:rPr>
          <w:fldChar w:fldCharType="begin"/>
        </w:r>
        <w:r w:rsidR="00B42022">
          <w:rPr>
            <w:noProof/>
            <w:webHidden/>
          </w:rPr>
          <w:instrText xml:space="preserve"> PAGEREF _Toc370887975 \h </w:instrText>
        </w:r>
        <w:r w:rsidR="00B42022">
          <w:rPr>
            <w:noProof/>
            <w:webHidden/>
          </w:rPr>
        </w:r>
        <w:r w:rsidR="00B42022">
          <w:rPr>
            <w:noProof/>
            <w:webHidden/>
          </w:rPr>
          <w:fldChar w:fldCharType="separate"/>
        </w:r>
        <w:r w:rsidR="00B42022">
          <w:rPr>
            <w:noProof/>
            <w:webHidden/>
          </w:rPr>
          <w:t>15</w:t>
        </w:r>
        <w:r w:rsidR="00B42022">
          <w:rPr>
            <w:noProof/>
            <w:webHidden/>
          </w:rPr>
          <w:fldChar w:fldCharType="end"/>
        </w:r>
      </w:hyperlink>
    </w:p>
    <w:p w14:paraId="79E67D17" w14:textId="77777777" w:rsidR="00B42022" w:rsidRDefault="00DF53D1">
      <w:pPr>
        <w:pStyle w:val="21"/>
        <w:tabs>
          <w:tab w:val="right" w:leader="dot" w:pos="8438"/>
        </w:tabs>
        <w:rPr>
          <w:rFonts w:asciiTheme="minorHAnsi" w:eastAsiaTheme="minorEastAsia" w:hAnsiTheme="minorHAnsi" w:cstheme="minorBidi"/>
          <w:noProof/>
          <w:szCs w:val="22"/>
        </w:rPr>
      </w:pPr>
      <w:hyperlink w:anchor="_Toc370887976" w:history="1">
        <w:r w:rsidR="00B42022" w:rsidRPr="00186C03">
          <w:rPr>
            <w:rStyle w:val="a8"/>
            <w:noProof/>
          </w:rPr>
          <w:t>(3) For the AR and ARG models</w:t>
        </w:r>
        <w:r w:rsidR="00B42022">
          <w:rPr>
            <w:noProof/>
            <w:webHidden/>
          </w:rPr>
          <w:tab/>
        </w:r>
        <w:r w:rsidR="00B42022">
          <w:rPr>
            <w:noProof/>
            <w:webHidden/>
          </w:rPr>
          <w:fldChar w:fldCharType="begin"/>
        </w:r>
        <w:r w:rsidR="00B42022">
          <w:rPr>
            <w:noProof/>
            <w:webHidden/>
          </w:rPr>
          <w:instrText xml:space="preserve"> PAGEREF _Toc370887976 \h </w:instrText>
        </w:r>
        <w:r w:rsidR="00B42022">
          <w:rPr>
            <w:noProof/>
            <w:webHidden/>
          </w:rPr>
        </w:r>
        <w:r w:rsidR="00B42022">
          <w:rPr>
            <w:noProof/>
            <w:webHidden/>
          </w:rPr>
          <w:fldChar w:fldCharType="separate"/>
        </w:r>
        <w:r w:rsidR="00B42022">
          <w:rPr>
            <w:noProof/>
            <w:webHidden/>
          </w:rPr>
          <w:t>15</w:t>
        </w:r>
        <w:r w:rsidR="00B42022">
          <w:rPr>
            <w:noProof/>
            <w:webHidden/>
          </w:rPr>
          <w:fldChar w:fldCharType="end"/>
        </w:r>
      </w:hyperlink>
    </w:p>
    <w:p w14:paraId="1A59C8FA" w14:textId="77777777" w:rsidR="00B42022" w:rsidRDefault="00DF53D1">
      <w:pPr>
        <w:pStyle w:val="21"/>
        <w:tabs>
          <w:tab w:val="right" w:leader="dot" w:pos="8438"/>
        </w:tabs>
        <w:rPr>
          <w:rFonts w:asciiTheme="minorHAnsi" w:eastAsiaTheme="minorEastAsia" w:hAnsiTheme="minorHAnsi" w:cstheme="minorBidi"/>
          <w:noProof/>
          <w:szCs w:val="22"/>
        </w:rPr>
      </w:pPr>
      <w:hyperlink w:anchor="_Toc370887977" w:history="1">
        <w:r w:rsidR="00B42022" w:rsidRPr="00186C03">
          <w:rPr>
            <w:rStyle w:val="a8"/>
            <w:noProof/>
          </w:rPr>
          <w:t>(4) For the FDH model</w:t>
        </w:r>
        <w:r w:rsidR="00B42022">
          <w:rPr>
            <w:noProof/>
            <w:webHidden/>
          </w:rPr>
          <w:tab/>
        </w:r>
        <w:r w:rsidR="00B42022">
          <w:rPr>
            <w:noProof/>
            <w:webHidden/>
          </w:rPr>
          <w:fldChar w:fldCharType="begin"/>
        </w:r>
        <w:r w:rsidR="00B42022">
          <w:rPr>
            <w:noProof/>
            <w:webHidden/>
          </w:rPr>
          <w:instrText xml:space="preserve"> PAGEREF _Toc370887977 \h </w:instrText>
        </w:r>
        <w:r w:rsidR="00B42022">
          <w:rPr>
            <w:noProof/>
            <w:webHidden/>
          </w:rPr>
        </w:r>
        <w:r w:rsidR="00B42022">
          <w:rPr>
            <w:noProof/>
            <w:webHidden/>
          </w:rPr>
          <w:fldChar w:fldCharType="separate"/>
        </w:r>
        <w:r w:rsidR="00B42022">
          <w:rPr>
            <w:noProof/>
            <w:webHidden/>
          </w:rPr>
          <w:t>15</w:t>
        </w:r>
        <w:r w:rsidR="00B42022">
          <w:rPr>
            <w:noProof/>
            <w:webHidden/>
          </w:rPr>
          <w:fldChar w:fldCharType="end"/>
        </w:r>
      </w:hyperlink>
    </w:p>
    <w:p w14:paraId="017FEEC6" w14:textId="77777777" w:rsidR="00B42022" w:rsidRDefault="00DF53D1">
      <w:pPr>
        <w:pStyle w:val="21"/>
        <w:tabs>
          <w:tab w:val="right" w:leader="dot" w:pos="8438"/>
        </w:tabs>
        <w:rPr>
          <w:rFonts w:asciiTheme="minorHAnsi" w:eastAsiaTheme="minorEastAsia" w:hAnsiTheme="minorHAnsi" w:cstheme="minorBidi"/>
          <w:noProof/>
          <w:szCs w:val="22"/>
        </w:rPr>
      </w:pPr>
      <w:hyperlink w:anchor="_Toc370887978" w:history="1">
        <w:r w:rsidR="00B42022" w:rsidRPr="00186C03">
          <w:rPr>
            <w:rStyle w:val="a8"/>
            <w:noProof/>
          </w:rPr>
          <w:t>(5) For the Cost and New-Cost models</w:t>
        </w:r>
        <w:r w:rsidR="00B42022">
          <w:rPr>
            <w:noProof/>
            <w:webHidden/>
          </w:rPr>
          <w:tab/>
        </w:r>
        <w:r w:rsidR="00B42022">
          <w:rPr>
            <w:noProof/>
            <w:webHidden/>
          </w:rPr>
          <w:fldChar w:fldCharType="begin"/>
        </w:r>
        <w:r w:rsidR="00B42022">
          <w:rPr>
            <w:noProof/>
            <w:webHidden/>
          </w:rPr>
          <w:instrText xml:space="preserve"> PAGEREF _Toc370887978 \h </w:instrText>
        </w:r>
        <w:r w:rsidR="00B42022">
          <w:rPr>
            <w:noProof/>
            <w:webHidden/>
          </w:rPr>
        </w:r>
        <w:r w:rsidR="00B42022">
          <w:rPr>
            <w:noProof/>
            <w:webHidden/>
          </w:rPr>
          <w:fldChar w:fldCharType="separate"/>
        </w:r>
        <w:r w:rsidR="00B42022">
          <w:rPr>
            <w:noProof/>
            <w:webHidden/>
          </w:rPr>
          <w:t>15</w:t>
        </w:r>
        <w:r w:rsidR="00B42022">
          <w:rPr>
            <w:noProof/>
            <w:webHidden/>
          </w:rPr>
          <w:fldChar w:fldCharType="end"/>
        </w:r>
      </w:hyperlink>
    </w:p>
    <w:p w14:paraId="23F7CE24" w14:textId="77777777" w:rsidR="00B42022" w:rsidRDefault="00DF53D1">
      <w:pPr>
        <w:pStyle w:val="21"/>
        <w:tabs>
          <w:tab w:val="right" w:leader="dot" w:pos="8438"/>
        </w:tabs>
        <w:rPr>
          <w:rFonts w:asciiTheme="minorHAnsi" w:eastAsiaTheme="minorEastAsia" w:hAnsiTheme="minorHAnsi" w:cstheme="minorBidi"/>
          <w:noProof/>
          <w:szCs w:val="22"/>
        </w:rPr>
      </w:pPr>
      <w:hyperlink w:anchor="_Toc370887979" w:history="1">
        <w:r w:rsidR="00B42022" w:rsidRPr="00186C03">
          <w:rPr>
            <w:rStyle w:val="a8"/>
            <w:noProof/>
          </w:rPr>
          <w:t>(6) For the Revenue, New-Revenue, Profit, New-Profit and Ratio models</w:t>
        </w:r>
        <w:r w:rsidR="00B42022">
          <w:rPr>
            <w:noProof/>
            <w:webHidden/>
          </w:rPr>
          <w:tab/>
        </w:r>
        <w:r w:rsidR="00B42022">
          <w:rPr>
            <w:noProof/>
            <w:webHidden/>
          </w:rPr>
          <w:fldChar w:fldCharType="begin"/>
        </w:r>
        <w:r w:rsidR="00B42022">
          <w:rPr>
            <w:noProof/>
            <w:webHidden/>
          </w:rPr>
          <w:instrText xml:space="preserve"> PAGEREF _Toc370887979 \h </w:instrText>
        </w:r>
        <w:r w:rsidR="00B42022">
          <w:rPr>
            <w:noProof/>
            <w:webHidden/>
          </w:rPr>
        </w:r>
        <w:r w:rsidR="00B42022">
          <w:rPr>
            <w:noProof/>
            <w:webHidden/>
          </w:rPr>
          <w:fldChar w:fldCharType="separate"/>
        </w:r>
        <w:r w:rsidR="00B42022">
          <w:rPr>
            <w:noProof/>
            <w:webHidden/>
          </w:rPr>
          <w:t>15</w:t>
        </w:r>
        <w:r w:rsidR="00B42022">
          <w:rPr>
            <w:noProof/>
            <w:webHidden/>
          </w:rPr>
          <w:fldChar w:fldCharType="end"/>
        </w:r>
      </w:hyperlink>
    </w:p>
    <w:p w14:paraId="74ABF4FF" w14:textId="77777777" w:rsidR="00B42022" w:rsidRDefault="00DF53D1">
      <w:pPr>
        <w:pStyle w:val="21"/>
        <w:tabs>
          <w:tab w:val="right" w:leader="dot" w:pos="8438"/>
        </w:tabs>
        <w:rPr>
          <w:rFonts w:asciiTheme="minorHAnsi" w:eastAsiaTheme="minorEastAsia" w:hAnsiTheme="minorHAnsi" w:cstheme="minorBidi"/>
          <w:noProof/>
          <w:szCs w:val="22"/>
        </w:rPr>
      </w:pPr>
      <w:hyperlink w:anchor="_Toc370887980" w:history="1">
        <w:r w:rsidR="00B42022" w:rsidRPr="00186C03">
          <w:rPr>
            <w:rStyle w:val="a8"/>
            <w:noProof/>
          </w:rPr>
          <w:t>(7) For the NCN, NDSC and BND models</w:t>
        </w:r>
        <w:r w:rsidR="00B42022">
          <w:rPr>
            <w:noProof/>
            <w:webHidden/>
          </w:rPr>
          <w:tab/>
        </w:r>
        <w:r w:rsidR="00B42022">
          <w:rPr>
            <w:noProof/>
            <w:webHidden/>
          </w:rPr>
          <w:fldChar w:fldCharType="begin"/>
        </w:r>
        <w:r w:rsidR="00B42022">
          <w:rPr>
            <w:noProof/>
            <w:webHidden/>
          </w:rPr>
          <w:instrText xml:space="preserve"> PAGEREF _Toc370887980 \h </w:instrText>
        </w:r>
        <w:r w:rsidR="00B42022">
          <w:rPr>
            <w:noProof/>
            <w:webHidden/>
          </w:rPr>
        </w:r>
        <w:r w:rsidR="00B42022">
          <w:rPr>
            <w:noProof/>
            <w:webHidden/>
          </w:rPr>
          <w:fldChar w:fldCharType="separate"/>
        </w:r>
        <w:r w:rsidR="00B42022">
          <w:rPr>
            <w:noProof/>
            <w:webHidden/>
          </w:rPr>
          <w:t>15</w:t>
        </w:r>
        <w:r w:rsidR="00B42022">
          <w:rPr>
            <w:noProof/>
            <w:webHidden/>
          </w:rPr>
          <w:fldChar w:fldCharType="end"/>
        </w:r>
      </w:hyperlink>
    </w:p>
    <w:p w14:paraId="03E2CFA4" w14:textId="77777777" w:rsidR="00B42022" w:rsidRDefault="00DF53D1">
      <w:pPr>
        <w:pStyle w:val="21"/>
        <w:tabs>
          <w:tab w:val="right" w:leader="dot" w:pos="8438"/>
        </w:tabs>
        <w:rPr>
          <w:rFonts w:asciiTheme="minorHAnsi" w:eastAsiaTheme="minorEastAsia" w:hAnsiTheme="minorHAnsi" w:cstheme="minorBidi"/>
          <w:noProof/>
          <w:szCs w:val="22"/>
        </w:rPr>
      </w:pPr>
      <w:hyperlink w:anchor="_Toc370887981" w:history="1">
        <w:r w:rsidR="00B42022" w:rsidRPr="00186C03">
          <w:rPr>
            <w:rStyle w:val="a8"/>
            <w:noProof/>
          </w:rPr>
          <w:t>(8) For the Window model</w:t>
        </w:r>
        <w:r w:rsidR="00B42022">
          <w:rPr>
            <w:noProof/>
            <w:webHidden/>
          </w:rPr>
          <w:tab/>
        </w:r>
        <w:r w:rsidR="00B42022">
          <w:rPr>
            <w:noProof/>
            <w:webHidden/>
          </w:rPr>
          <w:fldChar w:fldCharType="begin"/>
        </w:r>
        <w:r w:rsidR="00B42022">
          <w:rPr>
            <w:noProof/>
            <w:webHidden/>
          </w:rPr>
          <w:instrText xml:space="preserve"> PAGEREF _Toc370887981 \h </w:instrText>
        </w:r>
        <w:r w:rsidR="00B42022">
          <w:rPr>
            <w:noProof/>
            <w:webHidden/>
          </w:rPr>
        </w:r>
        <w:r w:rsidR="00B42022">
          <w:rPr>
            <w:noProof/>
            <w:webHidden/>
          </w:rPr>
          <w:fldChar w:fldCharType="separate"/>
        </w:r>
        <w:r w:rsidR="00B42022">
          <w:rPr>
            <w:noProof/>
            <w:webHidden/>
          </w:rPr>
          <w:t>16</w:t>
        </w:r>
        <w:r w:rsidR="00B42022">
          <w:rPr>
            <w:noProof/>
            <w:webHidden/>
          </w:rPr>
          <w:fldChar w:fldCharType="end"/>
        </w:r>
      </w:hyperlink>
    </w:p>
    <w:p w14:paraId="2F447F26" w14:textId="77777777" w:rsidR="00B42022" w:rsidRDefault="00DF53D1">
      <w:pPr>
        <w:pStyle w:val="21"/>
        <w:tabs>
          <w:tab w:val="right" w:leader="dot" w:pos="8438"/>
        </w:tabs>
        <w:rPr>
          <w:rFonts w:asciiTheme="minorHAnsi" w:eastAsiaTheme="minorEastAsia" w:hAnsiTheme="minorHAnsi" w:cstheme="minorBidi"/>
          <w:noProof/>
          <w:szCs w:val="22"/>
        </w:rPr>
      </w:pPr>
      <w:hyperlink w:anchor="_Toc370887982" w:history="1">
        <w:r w:rsidR="00B42022" w:rsidRPr="00186C03">
          <w:rPr>
            <w:rStyle w:val="a8"/>
            <w:noProof/>
          </w:rPr>
          <w:t>(9) For the SBM and Super-efficiency models</w:t>
        </w:r>
        <w:r w:rsidR="00B42022">
          <w:rPr>
            <w:noProof/>
            <w:webHidden/>
          </w:rPr>
          <w:tab/>
        </w:r>
        <w:r w:rsidR="00B42022">
          <w:rPr>
            <w:noProof/>
            <w:webHidden/>
          </w:rPr>
          <w:fldChar w:fldCharType="begin"/>
        </w:r>
        <w:r w:rsidR="00B42022">
          <w:rPr>
            <w:noProof/>
            <w:webHidden/>
          </w:rPr>
          <w:instrText xml:space="preserve"> PAGEREF _Toc370887982 \h </w:instrText>
        </w:r>
        <w:r w:rsidR="00B42022">
          <w:rPr>
            <w:noProof/>
            <w:webHidden/>
          </w:rPr>
        </w:r>
        <w:r w:rsidR="00B42022">
          <w:rPr>
            <w:noProof/>
            <w:webHidden/>
          </w:rPr>
          <w:fldChar w:fldCharType="separate"/>
        </w:r>
        <w:r w:rsidR="00B42022">
          <w:rPr>
            <w:noProof/>
            <w:webHidden/>
          </w:rPr>
          <w:t>16</w:t>
        </w:r>
        <w:r w:rsidR="00B42022">
          <w:rPr>
            <w:noProof/>
            <w:webHidden/>
          </w:rPr>
          <w:fldChar w:fldCharType="end"/>
        </w:r>
      </w:hyperlink>
    </w:p>
    <w:p w14:paraId="71CEB3F6" w14:textId="77777777" w:rsidR="00B42022" w:rsidRDefault="00DF53D1">
      <w:pPr>
        <w:pStyle w:val="21"/>
        <w:tabs>
          <w:tab w:val="right" w:leader="dot" w:pos="8438"/>
        </w:tabs>
        <w:rPr>
          <w:rFonts w:asciiTheme="minorHAnsi" w:eastAsiaTheme="minorEastAsia" w:hAnsiTheme="minorHAnsi" w:cstheme="minorBidi"/>
          <w:noProof/>
          <w:szCs w:val="22"/>
        </w:rPr>
      </w:pPr>
      <w:hyperlink w:anchor="_Toc370887983" w:history="1">
        <w:r w:rsidR="00B42022" w:rsidRPr="00186C03">
          <w:rPr>
            <w:rStyle w:val="a8"/>
            <w:noProof/>
          </w:rPr>
          <w:t>(10) For the Bilateral model</w:t>
        </w:r>
        <w:r w:rsidR="00B42022">
          <w:rPr>
            <w:noProof/>
            <w:webHidden/>
          </w:rPr>
          <w:tab/>
        </w:r>
        <w:r w:rsidR="00B42022">
          <w:rPr>
            <w:noProof/>
            <w:webHidden/>
          </w:rPr>
          <w:fldChar w:fldCharType="begin"/>
        </w:r>
        <w:r w:rsidR="00B42022">
          <w:rPr>
            <w:noProof/>
            <w:webHidden/>
          </w:rPr>
          <w:instrText xml:space="preserve"> PAGEREF _Toc370887983 \h </w:instrText>
        </w:r>
        <w:r w:rsidR="00B42022">
          <w:rPr>
            <w:noProof/>
            <w:webHidden/>
          </w:rPr>
        </w:r>
        <w:r w:rsidR="00B42022">
          <w:rPr>
            <w:noProof/>
            <w:webHidden/>
          </w:rPr>
          <w:fldChar w:fldCharType="separate"/>
        </w:r>
        <w:r w:rsidR="00B42022">
          <w:rPr>
            <w:noProof/>
            <w:webHidden/>
          </w:rPr>
          <w:t>16</w:t>
        </w:r>
        <w:r w:rsidR="00B42022">
          <w:rPr>
            <w:noProof/>
            <w:webHidden/>
          </w:rPr>
          <w:fldChar w:fldCharType="end"/>
        </w:r>
      </w:hyperlink>
    </w:p>
    <w:p w14:paraId="21DAD86F" w14:textId="77777777" w:rsidR="00B42022" w:rsidRDefault="00DF53D1">
      <w:pPr>
        <w:pStyle w:val="21"/>
        <w:tabs>
          <w:tab w:val="right" w:leader="dot" w:pos="8438"/>
        </w:tabs>
        <w:rPr>
          <w:rFonts w:asciiTheme="minorHAnsi" w:eastAsiaTheme="minorEastAsia" w:hAnsiTheme="minorHAnsi" w:cstheme="minorBidi"/>
          <w:noProof/>
          <w:szCs w:val="22"/>
        </w:rPr>
      </w:pPr>
      <w:hyperlink w:anchor="_Toc370887984" w:history="1">
        <w:r w:rsidR="00B42022" w:rsidRPr="00186C03">
          <w:rPr>
            <w:rStyle w:val="a8"/>
            <w:noProof/>
          </w:rPr>
          <w:t>(11) For the Malmquist model</w:t>
        </w:r>
        <w:r w:rsidR="00B42022">
          <w:rPr>
            <w:noProof/>
            <w:webHidden/>
          </w:rPr>
          <w:tab/>
        </w:r>
        <w:r w:rsidR="00B42022">
          <w:rPr>
            <w:noProof/>
            <w:webHidden/>
          </w:rPr>
          <w:fldChar w:fldCharType="begin"/>
        </w:r>
        <w:r w:rsidR="00B42022">
          <w:rPr>
            <w:noProof/>
            <w:webHidden/>
          </w:rPr>
          <w:instrText xml:space="preserve"> PAGEREF _Toc370887984 \h </w:instrText>
        </w:r>
        <w:r w:rsidR="00B42022">
          <w:rPr>
            <w:noProof/>
            <w:webHidden/>
          </w:rPr>
        </w:r>
        <w:r w:rsidR="00B42022">
          <w:rPr>
            <w:noProof/>
            <w:webHidden/>
          </w:rPr>
          <w:fldChar w:fldCharType="separate"/>
        </w:r>
        <w:r w:rsidR="00B42022">
          <w:rPr>
            <w:noProof/>
            <w:webHidden/>
          </w:rPr>
          <w:t>16</w:t>
        </w:r>
        <w:r w:rsidR="00B42022">
          <w:rPr>
            <w:noProof/>
            <w:webHidden/>
          </w:rPr>
          <w:fldChar w:fldCharType="end"/>
        </w:r>
      </w:hyperlink>
    </w:p>
    <w:p w14:paraId="63ADDBBC" w14:textId="77777777" w:rsidR="00B42022" w:rsidRDefault="00DF53D1">
      <w:pPr>
        <w:pStyle w:val="11"/>
        <w:rPr>
          <w:rFonts w:asciiTheme="minorHAnsi" w:eastAsiaTheme="minorEastAsia" w:hAnsiTheme="minorHAnsi" w:cstheme="minorBidi"/>
          <w:b w:val="0"/>
          <w:noProof/>
          <w:szCs w:val="22"/>
        </w:rPr>
      </w:pPr>
      <w:hyperlink w:anchor="_Toc370887985" w:history="1">
        <w:r w:rsidR="00B42022" w:rsidRPr="00186C03">
          <w:rPr>
            <w:rStyle w:val="a8"/>
            <w:noProof/>
          </w:rPr>
          <w:t>9. Sample Problems and Results</w:t>
        </w:r>
        <w:r w:rsidR="00B42022">
          <w:rPr>
            <w:noProof/>
            <w:webHidden/>
          </w:rPr>
          <w:tab/>
        </w:r>
        <w:r w:rsidR="00B42022">
          <w:rPr>
            <w:noProof/>
            <w:webHidden/>
          </w:rPr>
          <w:fldChar w:fldCharType="begin"/>
        </w:r>
        <w:r w:rsidR="00B42022">
          <w:rPr>
            <w:noProof/>
            <w:webHidden/>
          </w:rPr>
          <w:instrText xml:space="preserve"> PAGEREF _Toc370887985 \h </w:instrText>
        </w:r>
        <w:r w:rsidR="00B42022">
          <w:rPr>
            <w:noProof/>
            <w:webHidden/>
          </w:rPr>
        </w:r>
        <w:r w:rsidR="00B42022">
          <w:rPr>
            <w:noProof/>
            <w:webHidden/>
          </w:rPr>
          <w:fldChar w:fldCharType="separate"/>
        </w:r>
        <w:r w:rsidR="00B42022">
          <w:rPr>
            <w:noProof/>
            <w:webHidden/>
          </w:rPr>
          <w:t>16</w:t>
        </w:r>
        <w:r w:rsidR="00B42022">
          <w:rPr>
            <w:noProof/>
            <w:webHidden/>
          </w:rPr>
          <w:fldChar w:fldCharType="end"/>
        </w:r>
      </w:hyperlink>
    </w:p>
    <w:p w14:paraId="1FD3AB18" w14:textId="77777777" w:rsidR="00B42022" w:rsidRDefault="00DF53D1">
      <w:pPr>
        <w:pStyle w:val="11"/>
        <w:rPr>
          <w:rFonts w:asciiTheme="minorHAnsi" w:eastAsiaTheme="minorEastAsia" w:hAnsiTheme="minorHAnsi" w:cstheme="minorBidi"/>
          <w:b w:val="0"/>
          <w:noProof/>
          <w:szCs w:val="22"/>
        </w:rPr>
      </w:pPr>
      <w:hyperlink w:anchor="_Toc370887986" w:history="1">
        <w:r w:rsidR="00B42022" w:rsidRPr="00186C03">
          <w:rPr>
            <w:rStyle w:val="a8"/>
            <w:noProof/>
          </w:rPr>
          <w:t>Index</w:t>
        </w:r>
        <w:r w:rsidR="00B42022">
          <w:rPr>
            <w:noProof/>
            <w:webHidden/>
          </w:rPr>
          <w:tab/>
        </w:r>
        <w:r w:rsidR="00B42022">
          <w:rPr>
            <w:noProof/>
            <w:webHidden/>
          </w:rPr>
          <w:fldChar w:fldCharType="begin"/>
        </w:r>
        <w:r w:rsidR="00B42022">
          <w:rPr>
            <w:noProof/>
            <w:webHidden/>
          </w:rPr>
          <w:instrText xml:space="preserve"> PAGEREF _Toc370887986 \h </w:instrText>
        </w:r>
        <w:r w:rsidR="00B42022">
          <w:rPr>
            <w:noProof/>
            <w:webHidden/>
          </w:rPr>
        </w:r>
        <w:r w:rsidR="00B42022">
          <w:rPr>
            <w:noProof/>
            <w:webHidden/>
          </w:rPr>
          <w:fldChar w:fldCharType="separate"/>
        </w:r>
        <w:r w:rsidR="00B42022">
          <w:rPr>
            <w:noProof/>
            <w:webHidden/>
          </w:rPr>
          <w:t>17</w:t>
        </w:r>
        <w:r w:rsidR="00B42022">
          <w:rPr>
            <w:noProof/>
            <w:webHidden/>
          </w:rPr>
          <w:fldChar w:fldCharType="end"/>
        </w:r>
      </w:hyperlink>
    </w:p>
    <w:p w14:paraId="16576B7F" w14:textId="77777777" w:rsidR="002B2F84" w:rsidRDefault="00B13E31">
      <w:pPr>
        <w:pStyle w:val="a4"/>
        <w:jc w:val="center"/>
        <w:rPr>
          <w:rFonts w:ascii="Times New Roman" w:hAnsi="Times New Roman"/>
          <w:b/>
          <w:bCs/>
          <w:sz w:val="28"/>
          <w:szCs w:val="28"/>
        </w:rPr>
      </w:pPr>
      <w:r>
        <w:rPr>
          <w:rFonts w:ascii="Times New Roman" w:hAnsi="Times New Roman"/>
          <w:b/>
          <w:bCs/>
          <w:sz w:val="28"/>
          <w:szCs w:val="28"/>
        </w:rPr>
        <w:fldChar w:fldCharType="end"/>
      </w:r>
    </w:p>
    <w:p w14:paraId="32C3AE52" w14:textId="77777777" w:rsidR="00B13E31" w:rsidRDefault="00B13E31">
      <w:pPr>
        <w:widowControl/>
        <w:jc w:val="left"/>
        <w:rPr>
          <w:b/>
          <w:bCs/>
        </w:rPr>
      </w:pPr>
      <w:bookmarkStart w:id="6" w:name="_Toc370887239"/>
      <w:bookmarkStart w:id="7" w:name="_Toc370887366"/>
      <w:r>
        <w:br w:type="page"/>
      </w:r>
    </w:p>
    <w:p w14:paraId="180348B2" w14:textId="77777777" w:rsidR="00B74156" w:rsidRDefault="00B74156" w:rsidP="00B74156">
      <w:pPr>
        <w:pStyle w:val="1"/>
      </w:pPr>
      <w:bookmarkStart w:id="8" w:name="_Toc370887937"/>
      <w:r>
        <w:rPr>
          <w:rFonts w:hint="eastAsia"/>
        </w:rPr>
        <w:lastRenderedPageBreak/>
        <w:t>Preface</w:t>
      </w:r>
      <w:r w:rsidR="00517322">
        <w:rPr>
          <w:rFonts w:hint="eastAsia"/>
        </w:rPr>
        <w:t xml:space="preserve"> to DEA-Solver</w:t>
      </w:r>
      <w:bookmarkEnd w:id="6"/>
      <w:bookmarkEnd w:id="7"/>
      <w:bookmarkEnd w:id="8"/>
    </w:p>
    <w:p w14:paraId="5108A463" w14:textId="77777777" w:rsidR="000B421F" w:rsidRPr="000B421F" w:rsidRDefault="000B421F" w:rsidP="000B421F"/>
    <w:p w14:paraId="53974DFE" w14:textId="3BD9FCCE" w:rsidR="002474CE" w:rsidRDefault="00A700F8">
      <w:pPr>
        <w:pStyle w:val="a4"/>
        <w:rPr>
          <w:rFonts w:ascii="Times New Roman" w:hAnsi="Times New Roman"/>
        </w:rPr>
      </w:pPr>
      <w:r w:rsidRPr="00A700F8">
        <w:rPr>
          <w:rFonts w:ascii="Times New Roman" w:hAnsi="Times New Roman"/>
        </w:rPr>
        <w:t>This is an introduction and manual for the DEA-Solver</w:t>
      </w:r>
      <w:r w:rsidR="00DD21C1">
        <w:rPr>
          <w:rFonts w:ascii="Times New Roman" w:hAnsi="Times New Roman" w:hint="eastAsia"/>
        </w:rPr>
        <w:t>-LV</w:t>
      </w:r>
      <w:r w:rsidRPr="00A700F8">
        <w:rPr>
          <w:rFonts w:ascii="Times New Roman" w:hAnsi="Times New Roman"/>
        </w:rPr>
        <w:t>. There are two versions of DEA-Solver, the “Learning Version" (called DEA-Solver-LV</w:t>
      </w:r>
      <w:r w:rsidR="00DD21C1">
        <w:rPr>
          <w:rFonts w:ascii="Times New Roman" w:hAnsi="Times New Roman" w:hint="eastAsia"/>
        </w:rPr>
        <w:t>)</w:t>
      </w:r>
      <w:r w:rsidRPr="00A700F8">
        <w:rPr>
          <w:rFonts w:ascii="Times New Roman" w:hAnsi="Times New Roman"/>
        </w:rPr>
        <w:t xml:space="preserve"> and the “Professional Version"</w:t>
      </w:r>
      <w:r>
        <w:rPr>
          <w:rFonts w:ascii="Times New Roman" w:hAnsi="Times New Roman" w:hint="eastAsia"/>
        </w:rPr>
        <w:t xml:space="preserve"> </w:t>
      </w:r>
      <w:r w:rsidRPr="00A700F8">
        <w:rPr>
          <w:rFonts w:ascii="Times New Roman" w:hAnsi="Times New Roman"/>
        </w:rPr>
        <w:t>(called DEA-Solver-PRO</w:t>
      </w:r>
      <w:r w:rsidR="00DD21C1">
        <w:rPr>
          <w:rFonts w:ascii="Times New Roman" w:hAnsi="Times New Roman" w:hint="eastAsia"/>
        </w:rPr>
        <w:t xml:space="preserve">). </w:t>
      </w:r>
      <w:r w:rsidRPr="00A700F8">
        <w:rPr>
          <w:rFonts w:ascii="Times New Roman" w:hAnsi="Times New Roman"/>
        </w:rPr>
        <w:t>DEA-Solver</w:t>
      </w:r>
      <w:r w:rsidR="00DD21C1">
        <w:rPr>
          <w:rFonts w:ascii="Times New Roman" w:hAnsi="Times New Roman" w:hint="eastAsia"/>
        </w:rPr>
        <w:t>-PRO can be viewed in</w:t>
      </w:r>
      <w:r w:rsidRPr="00A700F8">
        <w:rPr>
          <w:rFonts w:ascii="Times New Roman" w:hAnsi="Times New Roman"/>
        </w:rPr>
        <w:t xml:space="preserve"> website at:  http://www.saitech-inc.com/.  </w:t>
      </w:r>
      <w:r w:rsidR="00857BC5">
        <w:rPr>
          <w:rFonts w:ascii="Times New Roman" w:hAnsi="Times New Roman" w:hint="eastAsia"/>
        </w:rPr>
        <w:t>DEA-Solver-LV 8</w:t>
      </w:r>
      <w:r w:rsidR="00DD21C1">
        <w:rPr>
          <w:rFonts w:ascii="Times New Roman" w:hAnsi="Times New Roman" w:hint="eastAsia"/>
        </w:rPr>
        <w:t xml:space="preserve">.0 includes 28 clusters of DEA models and can solve </w:t>
      </w:r>
      <w:r w:rsidR="003E2F41">
        <w:rPr>
          <w:rFonts w:ascii="Times New Roman" w:hAnsi="Times New Roman" w:hint="eastAsia"/>
        </w:rPr>
        <w:t>up to</w:t>
      </w:r>
      <w:r w:rsidR="00857BC5">
        <w:rPr>
          <w:rFonts w:ascii="Times New Roman" w:hAnsi="Times New Roman" w:hint="eastAsia"/>
        </w:rPr>
        <w:t xml:space="preserve"> 50 DMUs, while DEA-Solver-PRO 10</w:t>
      </w:r>
      <w:r w:rsidR="003E2F41">
        <w:rPr>
          <w:rFonts w:ascii="Times New Roman" w:hAnsi="Times New Roman" w:hint="eastAsia"/>
        </w:rPr>
        <w:t xml:space="preserve">.0 includes 45 clusters and can deal with large-scale problems within the capacity of Excel worksheet. </w:t>
      </w:r>
      <w:r w:rsidRPr="00A700F8">
        <w:rPr>
          <w:rFonts w:ascii="Times New Roman" w:hAnsi="Times New Roman"/>
        </w:rPr>
        <w:t>DEA-Solver was developed by Kaoru Tone. All responsibility and intellectual property rights are attr</w:t>
      </w:r>
      <w:r w:rsidR="00857BC5">
        <w:rPr>
          <w:rFonts w:ascii="Times New Roman" w:hAnsi="Times New Roman"/>
        </w:rPr>
        <w:t xml:space="preserve">ibuted to Tone, but not to </w:t>
      </w:r>
      <w:r w:rsidR="00857BC5">
        <w:rPr>
          <w:rFonts w:ascii="Times New Roman" w:hAnsi="Times New Roman" w:hint="eastAsia"/>
        </w:rPr>
        <w:t>others</w:t>
      </w:r>
      <w:r w:rsidRPr="00A700F8">
        <w:rPr>
          <w:rFonts w:ascii="Times New Roman" w:hAnsi="Times New Roman"/>
        </w:rPr>
        <w:t xml:space="preserve"> in any dimension.</w:t>
      </w:r>
    </w:p>
    <w:p w14:paraId="6E97F5EB" w14:textId="77777777" w:rsidR="002B2F84" w:rsidRPr="00A700F8" w:rsidRDefault="002B2F84">
      <w:pPr>
        <w:pStyle w:val="a4"/>
        <w:rPr>
          <w:rFonts w:ascii="Times New Roman" w:hAnsi="Times New Roman"/>
        </w:rPr>
      </w:pPr>
    </w:p>
    <w:p w14:paraId="56C220BF" w14:textId="77777777" w:rsidR="002474CE" w:rsidRDefault="002474CE" w:rsidP="003E2F41">
      <w:pPr>
        <w:rPr>
          <w:rFonts w:ascii="Times New Roman" w:hAnsi="Times New Roman"/>
        </w:rPr>
      </w:pPr>
      <w:r>
        <w:rPr>
          <w:rFonts w:ascii="Times New Roman" w:hAnsi="Times New Roman" w:hint="eastAsia"/>
        </w:rPr>
        <w:t>We can classify all DEA models into three types: (1) Radial</w:t>
      </w:r>
      <w:r>
        <w:rPr>
          <w:rFonts w:ascii="Times New Roman" w:hAnsi="Times New Roman"/>
        </w:rPr>
        <w:fldChar w:fldCharType="begin"/>
      </w:r>
      <w:r>
        <w:instrText xml:space="preserve"> XE "</w:instrText>
      </w:r>
      <w:r>
        <w:rPr>
          <w:rFonts w:ascii="Times New Roman" w:hAnsi="Times New Roman" w:hint="eastAsia"/>
        </w:rPr>
        <w:instrText>Radial</w:instrText>
      </w:r>
      <w:r>
        <w:instrText xml:space="preserve">" </w:instrText>
      </w:r>
      <w:r>
        <w:rPr>
          <w:rFonts w:ascii="Times New Roman" w:hAnsi="Times New Roman"/>
        </w:rPr>
        <w:fldChar w:fldCharType="end"/>
      </w:r>
      <w:r>
        <w:rPr>
          <w:rFonts w:ascii="Times New Roman" w:hAnsi="Times New Roman" w:hint="eastAsia"/>
        </w:rPr>
        <w:t xml:space="preserve">, (2) </w:t>
      </w:r>
      <w:r w:rsidR="00853755">
        <w:rPr>
          <w:rFonts w:ascii="Times New Roman" w:hAnsi="Times New Roman" w:hint="eastAsia"/>
        </w:rPr>
        <w:t>NonRadial</w:t>
      </w:r>
      <w:r>
        <w:rPr>
          <w:rFonts w:ascii="Times New Roman" w:hAnsi="Times New Roman"/>
        </w:rPr>
        <w:fldChar w:fldCharType="begin"/>
      </w:r>
      <w:r>
        <w:instrText xml:space="preserve"> XE "</w:instrText>
      </w:r>
      <w:r>
        <w:rPr>
          <w:rFonts w:ascii="Times New Roman" w:hAnsi="Times New Roman" w:hint="eastAsia"/>
        </w:rPr>
        <w:instrText>Non-Radial</w:instrText>
      </w:r>
      <w:r>
        <w:instrText xml:space="preserve">" </w:instrText>
      </w:r>
      <w:r>
        <w:rPr>
          <w:rFonts w:ascii="Times New Roman" w:hAnsi="Times New Roman"/>
        </w:rPr>
        <w:fldChar w:fldCharType="end"/>
      </w:r>
      <w:r>
        <w:rPr>
          <w:rFonts w:ascii="Times New Roman" w:hAnsi="Times New Roman" w:hint="eastAsia"/>
        </w:rPr>
        <w:t xml:space="preserve"> and Oriented</w:t>
      </w:r>
      <w:r>
        <w:rPr>
          <w:rFonts w:ascii="Times New Roman" w:hAnsi="Times New Roman"/>
        </w:rPr>
        <w:fldChar w:fldCharType="begin"/>
      </w:r>
      <w:r>
        <w:instrText xml:space="preserve"> XE "</w:instrText>
      </w:r>
      <w:r>
        <w:rPr>
          <w:rFonts w:ascii="Times New Roman" w:hAnsi="Times New Roman" w:hint="eastAsia"/>
        </w:rPr>
        <w:instrText>Oriented</w:instrText>
      </w:r>
      <w:r>
        <w:instrText xml:space="preserve">" </w:instrText>
      </w:r>
      <w:r>
        <w:rPr>
          <w:rFonts w:ascii="Times New Roman" w:hAnsi="Times New Roman"/>
        </w:rPr>
        <w:fldChar w:fldCharType="end"/>
      </w:r>
      <w:r>
        <w:rPr>
          <w:rFonts w:ascii="Times New Roman" w:hAnsi="Times New Roman" w:hint="eastAsia"/>
        </w:rPr>
        <w:t xml:space="preserve">, (3) </w:t>
      </w:r>
      <w:r w:rsidR="00D060FC">
        <w:rPr>
          <w:rFonts w:ascii="Times New Roman" w:hAnsi="Times New Roman" w:hint="eastAsia"/>
        </w:rPr>
        <w:t xml:space="preserve">and </w:t>
      </w:r>
      <w:r w:rsidR="00853755">
        <w:rPr>
          <w:rFonts w:ascii="Times New Roman" w:hAnsi="Times New Roman" w:hint="eastAsia"/>
        </w:rPr>
        <w:t>NonRadial</w:t>
      </w:r>
      <w:r w:rsidR="00D060FC">
        <w:rPr>
          <w:rFonts w:ascii="Times New Roman" w:hAnsi="Times New Roman" w:hint="eastAsia"/>
        </w:rPr>
        <w:t xml:space="preserve"> and NonOriented.</w:t>
      </w:r>
      <w:r>
        <w:rPr>
          <w:rFonts w:ascii="Times New Roman" w:hAnsi="Times New Roman" w:hint="eastAsia"/>
        </w:rPr>
        <w:t xml:space="preserve"> </w:t>
      </w:r>
      <w:r>
        <w:rPr>
          <w:rFonts w:ascii="Times New Roman" w:hAnsi="Times New Roman"/>
        </w:rPr>
        <w:t>‘</w:t>
      </w:r>
      <w:r>
        <w:rPr>
          <w:rFonts w:ascii="Times New Roman" w:hAnsi="Times New Roman" w:hint="eastAsia"/>
        </w:rPr>
        <w:t>Radial</w:t>
      </w:r>
      <w:r>
        <w:rPr>
          <w:rFonts w:ascii="Times New Roman" w:hAnsi="Times New Roman"/>
        </w:rPr>
        <w:t>’</w:t>
      </w:r>
      <w:r>
        <w:rPr>
          <w:rFonts w:ascii="Times New Roman" w:hAnsi="Times New Roman" w:hint="eastAsia"/>
        </w:rPr>
        <w:t xml:space="preserve"> means that a proportionate change of input/output values is the main concern and hence it neglects the existence of slacks (input excesses and output shortfalls remaining in the model) as secondary or freely disposable, whereas </w:t>
      </w:r>
      <w:r>
        <w:rPr>
          <w:rFonts w:ascii="Times New Roman" w:hAnsi="Times New Roman"/>
        </w:rPr>
        <w:t>‘</w:t>
      </w:r>
      <w:r w:rsidR="00853755">
        <w:rPr>
          <w:rFonts w:ascii="Times New Roman" w:hAnsi="Times New Roman" w:hint="eastAsia"/>
        </w:rPr>
        <w:t>NonRadial</w:t>
      </w:r>
      <w:r>
        <w:rPr>
          <w:rFonts w:ascii="Times New Roman" w:hAnsi="Times New Roman"/>
        </w:rPr>
        <w:t>’</w:t>
      </w:r>
      <w:r>
        <w:rPr>
          <w:rFonts w:ascii="Times New Roman" w:hAnsi="Times New Roman" w:hint="eastAsia"/>
        </w:rPr>
        <w:t xml:space="preserve"> deals with slacks directly and does not stick to a proportionate change of input/output. </w:t>
      </w:r>
      <w:r>
        <w:rPr>
          <w:rFonts w:ascii="Times New Roman" w:hAnsi="Times New Roman"/>
        </w:rPr>
        <w:t>‘</w:t>
      </w:r>
      <w:r>
        <w:rPr>
          <w:rFonts w:ascii="Times New Roman" w:hAnsi="Times New Roman" w:hint="eastAsia"/>
        </w:rPr>
        <w:t>Oriented</w:t>
      </w:r>
      <w:r>
        <w:rPr>
          <w:rFonts w:ascii="Times New Roman" w:hAnsi="Times New Roman"/>
        </w:rPr>
        <w:t>’</w:t>
      </w:r>
      <w:r>
        <w:rPr>
          <w:rFonts w:ascii="Times New Roman" w:hAnsi="Times New Roman" w:hint="eastAsia"/>
        </w:rPr>
        <w:t xml:space="preserve"> indicates the input or output orientation in evaluating efficiency, i.e., the main target of evaluation is either input reduction or output expansion. For example, input oriented models first aim to reduce input resources to the efficient frontier as far as possible, and then to enlarge output products as the second objective. </w:t>
      </w:r>
      <w:r>
        <w:rPr>
          <w:rFonts w:ascii="Times New Roman" w:hAnsi="Times New Roman"/>
        </w:rPr>
        <w:t>‘</w:t>
      </w:r>
      <w:r w:rsidR="00B763FC">
        <w:rPr>
          <w:rFonts w:ascii="Times New Roman" w:hAnsi="Times New Roman" w:hint="eastAsia"/>
        </w:rPr>
        <w:t>NonOriented</w:t>
      </w:r>
      <w:r>
        <w:rPr>
          <w:rFonts w:ascii="Times New Roman" w:hAnsi="Times New Roman"/>
        </w:rPr>
        <w:t>’</w:t>
      </w:r>
      <w:r>
        <w:rPr>
          <w:rFonts w:ascii="Times New Roman" w:hAnsi="Times New Roman" w:hint="eastAsia"/>
        </w:rPr>
        <w:t xml:space="preserve"> models deal with input reduction and output expan</w:t>
      </w:r>
      <w:r w:rsidR="00E500AE">
        <w:rPr>
          <w:rFonts w:ascii="Times New Roman" w:hAnsi="Times New Roman" w:hint="eastAsia"/>
        </w:rPr>
        <w:t xml:space="preserve">sion at the same time. </w:t>
      </w:r>
      <w:r>
        <w:rPr>
          <w:rFonts w:ascii="Times New Roman" w:hAnsi="Times New Roman" w:hint="eastAsia"/>
        </w:rPr>
        <w:t>We c</w:t>
      </w:r>
      <w:r w:rsidR="00D060FC">
        <w:rPr>
          <w:rFonts w:ascii="Times New Roman" w:hAnsi="Times New Roman" w:hint="eastAsia"/>
        </w:rPr>
        <w:t>an classify them into the three</w:t>
      </w:r>
      <w:r w:rsidR="00AB0763">
        <w:rPr>
          <w:rFonts w:ascii="Times New Roman" w:hAnsi="Times New Roman" w:hint="eastAsia"/>
        </w:rPr>
        <w:t xml:space="preserve"> </w:t>
      </w:r>
      <w:r>
        <w:rPr>
          <w:rFonts w:ascii="Times New Roman" w:hAnsi="Times New Roman" w:hint="eastAsia"/>
        </w:rPr>
        <w:t>categories as displayed below.</w:t>
      </w:r>
    </w:p>
    <w:p w14:paraId="706F1A46" w14:textId="77777777" w:rsidR="002474CE" w:rsidRPr="00D060FC" w:rsidRDefault="002474CE">
      <w:pPr>
        <w:ind w:firstLineChars="100" w:firstLine="210"/>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76"/>
        <w:gridCol w:w="5662"/>
      </w:tblGrid>
      <w:tr w:rsidR="002474CE" w14:paraId="05086CA7" w14:textId="77777777">
        <w:tc>
          <w:tcPr>
            <w:tcW w:w="2829" w:type="dxa"/>
            <w:shd w:val="clear" w:color="auto" w:fill="C0C0C0"/>
          </w:tcPr>
          <w:p w14:paraId="714FD5EE" w14:textId="77777777" w:rsidR="002474CE" w:rsidRDefault="002474CE">
            <w:pPr>
              <w:rPr>
                <w:rFonts w:ascii="Times New Roman" w:hAnsi="Times New Roman"/>
              </w:rPr>
            </w:pPr>
            <w:r>
              <w:rPr>
                <w:rFonts w:ascii="Times New Roman" w:hAnsi="Times New Roman" w:hint="eastAsia"/>
              </w:rPr>
              <w:t>Category</w:t>
            </w:r>
          </w:p>
        </w:tc>
        <w:tc>
          <w:tcPr>
            <w:tcW w:w="5817" w:type="dxa"/>
            <w:shd w:val="clear" w:color="auto" w:fill="C0C0C0"/>
          </w:tcPr>
          <w:p w14:paraId="1ECEF7E2" w14:textId="77777777" w:rsidR="002474CE" w:rsidRDefault="002474CE">
            <w:pPr>
              <w:rPr>
                <w:rFonts w:ascii="Times New Roman" w:hAnsi="Times New Roman"/>
              </w:rPr>
            </w:pPr>
            <w:r>
              <w:rPr>
                <w:rFonts w:ascii="Times New Roman" w:hAnsi="Times New Roman" w:hint="eastAsia"/>
              </w:rPr>
              <w:t>Cluster or Model</w:t>
            </w:r>
          </w:p>
        </w:tc>
      </w:tr>
      <w:tr w:rsidR="002474CE" w14:paraId="7CBC7145" w14:textId="77777777">
        <w:tc>
          <w:tcPr>
            <w:tcW w:w="2829" w:type="dxa"/>
          </w:tcPr>
          <w:p w14:paraId="2F3CE416" w14:textId="77777777" w:rsidR="002474CE" w:rsidRDefault="002474CE">
            <w:pPr>
              <w:rPr>
                <w:rFonts w:ascii="Times New Roman" w:hAnsi="Times New Roman"/>
              </w:rPr>
            </w:pPr>
            <w:r>
              <w:rPr>
                <w:rFonts w:ascii="Times New Roman" w:hAnsi="Times New Roman" w:hint="eastAsia"/>
              </w:rPr>
              <w:t>Radial</w:t>
            </w:r>
            <w:r>
              <w:rPr>
                <w:rFonts w:ascii="Times New Roman" w:hAnsi="Times New Roman"/>
              </w:rPr>
              <w:fldChar w:fldCharType="begin"/>
            </w:r>
            <w:r>
              <w:instrText xml:space="preserve"> XE "</w:instrText>
            </w:r>
            <w:r>
              <w:rPr>
                <w:rFonts w:ascii="Times New Roman" w:hAnsi="Times New Roman" w:hint="eastAsia"/>
              </w:rPr>
              <w:instrText>Radial</w:instrText>
            </w:r>
            <w:r>
              <w:instrText xml:space="preserve">" </w:instrText>
            </w:r>
            <w:r>
              <w:rPr>
                <w:rFonts w:ascii="Times New Roman" w:hAnsi="Times New Roman"/>
              </w:rPr>
              <w:fldChar w:fldCharType="end"/>
            </w:r>
          </w:p>
        </w:tc>
        <w:tc>
          <w:tcPr>
            <w:tcW w:w="5817" w:type="dxa"/>
          </w:tcPr>
          <w:p w14:paraId="4E06FA48" w14:textId="77777777" w:rsidR="002474CE" w:rsidRDefault="002474CE" w:rsidP="00D50592">
            <w:pPr>
              <w:rPr>
                <w:rFonts w:ascii="Times New Roman" w:hAnsi="Times New Roman"/>
              </w:rPr>
            </w:pPr>
            <w:r>
              <w:rPr>
                <w:rFonts w:ascii="Times New Roman" w:hAnsi="Times New Roman" w:hint="eastAsia"/>
              </w:rPr>
              <w:t>CCR, BCC, IRS, DRS, AR, ARG, NCN</w:t>
            </w:r>
            <w:r>
              <w:rPr>
                <w:rFonts w:ascii="Times New Roman" w:hAnsi="Times New Roman"/>
              </w:rPr>
              <w:fldChar w:fldCharType="begin"/>
            </w:r>
            <w:r>
              <w:instrText xml:space="preserve"> XE "NCN" </w:instrText>
            </w:r>
            <w:r>
              <w:rPr>
                <w:rFonts w:ascii="Times New Roman" w:hAnsi="Times New Roman"/>
              </w:rPr>
              <w:fldChar w:fldCharType="end"/>
            </w:r>
            <w:r>
              <w:rPr>
                <w:rFonts w:ascii="Times New Roman" w:hAnsi="Times New Roman" w:hint="eastAsia"/>
              </w:rPr>
              <w:t>, NDSC</w:t>
            </w:r>
            <w:r>
              <w:rPr>
                <w:rFonts w:ascii="Times New Roman" w:hAnsi="Times New Roman"/>
              </w:rPr>
              <w:fldChar w:fldCharType="begin"/>
            </w:r>
            <w:r>
              <w:instrText xml:space="preserve"> XE "NDSC" </w:instrText>
            </w:r>
            <w:r>
              <w:rPr>
                <w:rFonts w:ascii="Times New Roman" w:hAnsi="Times New Roman"/>
              </w:rPr>
              <w:fldChar w:fldCharType="end"/>
            </w:r>
            <w:r>
              <w:rPr>
                <w:rFonts w:ascii="Times New Roman" w:hAnsi="Times New Roman" w:hint="eastAsia"/>
              </w:rPr>
              <w:t>, BND</w:t>
            </w:r>
            <w:r>
              <w:rPr>
                <w:rFonts w:ascii="Times New Roman" w:hAnsi="Times New Roman"/>
              </w:rPr>
              <w:fldChar w:fldCharType="begin"/>
            </w:r>
            <w:r>
              <w:instrText xml:space="preserve"> XE "</w:instrText>
            </w:r>
            <w:r>
              <w:rPr>
                <w:rFonts w:ascii="Times New Roman" w:hAnsi="Times New Roman"/>
              </w:rPr>
              <w:instrText>BND</w:instrText>
            </w:r>
            <w:r>
              <w:instrText xml:space="preserve">" </w:instrText>
            </w:r>
            <w:r>
              <w:rPr>
                <w:rFonts w:ascii="Times New Roman" w:hAnsi="Times New Roman"/>
              </w:rPr>
              <w:fldChar w:fldCharType="end"/>
            </w:r>
            <w:r>
              <w:rPr>
                <w:rFonts w:ascii="Times New Roman" w:hAnsi="Times New Roman" w:hint="eastAsia"/>
              </w:rPr>
              <w:t>, CAT</w:t>
            </w:r>
            <w:r>
              <w:rPr>
                <w:rFonts w:ascii="Times New Roman" w:hAnsi="Times New Roman"/>
              </w:rPr>
              <w:fldChar w:fldCharType="begin"/>
            </w:r>
            <w:r>
              <w:instrText xml:space="preserve"> XE "CAT" </w:instrText>
            </w:r>
            <w:r>
              <w:rPr>
                <w:rFonts w:ascii="Times New Roman" w:hAnsi="Times New Roman"/>
              </w:rPr>
              <w:fldChar w:fldCharType="end"/>
            </w:r>
            <w:r>
              <w:rPr>
                <w:rFonts w:ascii="Times New Roman" w:hAnsi="Times New Roman" w:hint="eastAsia"/>
              </w:rPr>
              <w:t>, SYS</w:t>
            </w:r>
            <w:r>
              <w:rPr>
                <w:rFonts w:ascii="Times New Roman" w:hAnsi="Times New Roman"/>
              </w:rPr>
              <w:fldChar w:fldCharType="begin"/>
            </w:r>
            <w:r>
              <w:instrText xml:space="preserve"> XE "SYS" </w:instrText>
            </w:r>
            <w:r>
              <w:rPr>
                <w:rFonts w:ascii="Times New Roman" w:hAnsi="Times New Roman"/>
              </w:rPr>
              <w:fldChar w:fldCharType="end"/>
            </w:r>
            <w:r>
              <w:rPr>
                <w:rFonts w:ascii="Times New Roman" w:hAnsi="Times New Roman" w:hint="eastAsia"/>
              </w:rPr>
              <w:t>, Bilateral</w:t>
            </w:r>
            <w:r>
              <w:rPr>
                <w:rFonts w:ascii="Times New Roman" w:hAnsi="Times New Roman"/>
              </w:rPr>
              <w:fldChar w:fldCharType="begin"/>
            </w:r>
            <w:r>
              <w:instrText xml:space="preserve"> XE "Bilateral" </w:instrText>
            </w:r>
            <w:r>
              <w:rPr>
                <w:rFonts w:ascii="Times New Roman" w:hAnsi="Times New Roman"/>
              </w:rPr>
              <w:fldChar w:fldCharType="end"/>
            </w:r>
            <w:r>
              <w:rPr>
                <w:rFonts w:ascii="Times New Roman" w:hAnsi="Times New Roman" w:hint="eastAsia"/>
              </w:rPr>
              <w:t>, Window</w:t>
            </w:r>
            <w:r>
              <w:rPr>
                <w:rFonts w:ascii="Times New Roman" w:hAnsi="Times New Roman"/>
              </w:rPr>
              <w:fldChar w:fldCharType="begin"/>
            </w:r>
            <w:r>
              <w:instrText xml:space="preserve"> XE "</w:instrText>
            </w:r>
            <w:r>
              <w:rPr>
                <w:rFonts w:ascii="Times New Roman" w:hAnsi="Times New Roman"/>
              </w:rPr>
              <w:instrText>Window</w:instrText>
            </w:r>
            <w:r>
              <w:instrText xml:space="preserve">" </w:instrText>
            </w:r>
            <w:r>
              <w:rPr>
                <w:rFonts w:ascii="Times New Roman" w:hAnsi="Times New Roman"/>
              </w:rPr>
              <w:fldChar w:fldCharType="end"/>
            </w:r>
            <w:r>
              <w:rPr>
                <w:rFonts w:ascii="Times New Roman" w:hAnsi="Times New Roman" w:hint="eastAsia"/>
              </w:rPr>
              <w:t>, Malmquist</w:t>
            </w:r>
            <w:r>
              <w:rPr>
                <w:rFonts w:ascii="Times New Roman" w:hAnsi="Times New Roman"/>
              </w:rPr>
              <w:fldChar w:fldCharType="begin"/>
            </w:r>
            <w:r>
              <w:instrText xml:space="preserve"> XE "</w:instrText>
            </w:r>
            <w:r>
              <w:rPr>
                <w:rFonts w:ascii="Times New Roman" w:hAnsi="Times New Roman"/>
              </w:rPr>
              <w:instrText>Malmquist</w:instrText>
            </w:r>
            <w:r>
              <w:instrText xml:space="preserve">" </w:instrText>
            </w:r>
            <w:r>
              <w:rPr>
                <w:rFonts w:ascii="Times New Roman" w:hAnsi="Times New Roman"/>
              </w:rPr>
              <w:fldChar w:fldCharType="end"/>
            </w:r>
            <w:r>
              <w:rPr>
                <w:rFonts w:ascii="Times New Roman" w:hAnsi="Times New Roman" w:hint="eastAsia"/>
              </w:rPr>
              <w:t>-Radial</w:t>
            </w:r>
            <w:r>
              <w:rPr>
                <w:rFonts w:ascii="Times New Roman" w:hAnsi="Times New Roman"/>
              </w:rPr>
              <w:fldChar w:fldCharType="begin"/>
            </w:r>
            <w:r>
              <w:instrText xml:space="preserve"> XE "</w:instrText>
            </w:r>
            <w:r>
              <w:rPr>
                <w:rFonts w:ascii="Times New Roman" w:hAnsi="Times New Roman" w:hint="eastAsia"/>
              </w:rPr>
              <w:instrText>Radial</w:instrText>
            </w:r>
            <w:r>
              <w:instrText xml:space="preserve">" </w:instrText>
            </w:r>
            <w:r>
              <w:rPr>
                <w:rFonts w:ascii="Times New Roman" w:hAnsi="Times New Roman"/>
              </w:rPr>
              <w:fldChar w:fldCharType="end"/>
            </w:r>
            <w:r w:rsidR="00D50592">
              <w:rPr>
                <w:rFonts w:ascii="Times New Roman" w:hAnsi="Times New Roman" w:hint="eastAsia"/>
              </w:rPr>
              <w:t xml:space="preserve">, </w:t>
            </w:r>
            <w:r>
              <w:rPr>
                <w:rFonts w:ascii="Times New Roman" w:hAnsi="Times New Roman" w:hint="eastAsia"/>
              </w:rPr>
              <w:t xml:space="preserve"> FDH</w:t>
            </w:r>
          </w:p>
        </w:tc>
      </w:tr>
      <w:tr w:rsidR="002474CE" w14:paraId="6772E4AD" w14:textId="77777777">
        <w:tc>
          <w:tcPr>
            <w:tcW w:w="2829" w:type="dxa"/>
          </w:tcPr>
          <w:p w14:paraId="64527174" w14:textId="77777777" w:rsidR="002474CE" w:rsidRDefault="00853755">
            <w:pPr>
              <w:rPr>
                <w:rFonts w:ascii="Times New Roman" w:hAnsi="Times New Roman"/>
              </w:rPr>
            </w:pPr>
            <w:r>
              <w:rPr>
                <w:rFonts w:ascii="Times New Roman" w:hAnsi="Times New Roman" w:hint="eastAsia"/>
              </w:rPr>
              <w:t>NonRadial</w:t>
            </w:r>
            <w:r w:rsidR="002474CE">
              <w:rPr>
                <w:rFonts w:ascii="Times New Roman" w:hAnsi="Times New Roman"/>
              </w:rPr>
              <w:fldChar w:fldCharType="begin"/>
            </w:r>
            <w:r w:rsidR="002474CE">
              <w:instrText xml:space="preserve"> XE "</w:instrText>
            </w:r>
            <w:r w:rsidR="002474CE">
              <w:rPr>
                <w:rFonts w:ascii="Times New Roman" w:hAnsi="Times New Roman" w:hint="eastAsia"/>
              </w:rPr>
              <w:instrText>Radial</w:instrText>
            </w:r>
            <w:r w:rsidR="002474CE">
              <w:instrText xml:space="preserve">" </w:instrText>
            </w:r>
            <w:r w:rsidR="002474CE">
              <w:rPr>
                <w:rFonts w:ascii="Times New Roman" w:hAnsi="Times New Roman"/>
              </w:rPr>
              <w:fldChar w:fldCharType="end"/>
            </w:r>
            <w:r w:rsidR="002474CE">
              <w:rPr>
                <w:rFonts w:ascii="Times New Roman" w:hAnsi="Times New Roman" w:hint="eastAsia"/>
              </w:rPr>
              <w:t xml:space="preserve"> and Oriented</w:t>
            </w:r>
            <w:r w:rsidR="002474CE">
              <w:rPr>
                <w:rFonts w:ascii="Times New Roman" w:hAnsi="Times New Roman"/>
              </w:rPr>
              <w:fldChar w:fldCharType="begin"/>
            </w:r>
            <w:r w:rsidR="002474CE">
              <w:instrText xml:space="preserve"> XE "</w:instrText>
            </w:r>
            <w:r w:rsidR="002474CE">
              <w:rPr>
                <w:rFonts w:ascii="Times New Roman" w:hAnsi="Times New Roman" w:hint="eastAsia"/>
              </w:rPr>
              <w:instrText>Oriented</w:instrText>
            </w:r>
            <w:r w:rsidR="002474CE">
              <w:instrText xml:space="preserve">" </w:instrText>
            </w:r>
            <w:r w:rsidR="002474CE">
              <w:rPr>
                <w:rFonts w:ascii="Times New Roman" w:hAnsi="Times New Roman"/>
              </w:rPr>
              <w:fldChar w:fldCharType="end"/>
            </w:r>
          </w:p>
        </w:tc>
        <w:tc>
          <w:tcPr>
            <w:tcW w:w="5817" w:type="dxa"/>
          </w:tcPr>
          <w:p w14:paraId="49D7660D" w14:textId="77777777" w:rsidR="002474CE" w:rsidRDefault="002474CE" w:rsidP="0005770E">
            <w:pPr>
              <w:jc w:val="left"/>
              <w:rPr>
                <w:rFonts w:ascii="Times New Roman" w:hAnsi="Times New Roman"/>
              </w:rPr>
            </w:pPr>
            <w:r>
              <w:rPr>
                <w:rFonts w:ascii="Times New Roman" w:hAnsi="Times New Roman" w:hint="eastAsia"/>
              </w:rPr>
              <w:t>SBM</w:t>
            </w:r>
            <w:r>
              <w:rPr>
                <w:rFonts w:ascii="Times New Roman" w:hAnsi="Times New Roman"/>
              </w:rPr>
              <w:fldChar w:fldCharType="begin"/>
            </w:r>
            <w:r>
              <w:instrText xml:space="preserve"> XE "</w:instrText>
            </w:r>
            <w:r>
              <w:rPr>
                <w:rFonts w:ascii="Times New Roman" w:hAnsi="Times New Roman"/>
              </w:rPr>
              <w:instrText>SBM</w:instrText>
            </w:r>
            <w:r>
              <w:instrText xml:space="preserve">" </w:instrText>
            </w:r>
            <w:r>
              <w:rPr>
                <w:rFonts w:ascii="Times New Roman" w:hAnsi="Times New Roman"/>
              </w:rPr>
              <w:fldChar w:fldCharType="end"/>
            </w:r>
            <w:r>
              <w:rPr>
                <w:rFonts w:ascii="Times New Roman" w:hAnsi="Times New Roman" w:hint="eastAsia"/>
              </w:rPr>
              <w:t>-Oriented</w:t>
            </w:r>
            <w:r>
              <w:rPr>
                <w:rFonts w:ascii="Times New Roman" w:hAnsi="Times New Roman"/>
              </w:rPr>
              <w:fldChar w:fldCharType="begin"/>
            </w:r>
            <w:r>
              <w:instrText xml:space="preserve"> XE "</w:instrText>
            </w:r>
            <w:r>
              <w:rPr>
                <w:rFonts w:ascii="Times New Roman" w:hAnsi="Times New Roman" w:hint="eastAsia"/>
              </w:rPr>
              <w:instrText>Oriented</w:instrText>
            </w:r>
            <w:r>
              <w:instrText xml:space="preserve">" </w:instrText>
            </w:r>
            <w:r>
              <w:rPr>
                <w:rFonts w:ascii="Times New Roman" w:hAnsi="Times New Roman"/>
              </w:rPr>
              <w:fldChar w:fldCharType="end"/>
            </w:r>
            <w:r>
              <w:rPr>
                <w:rFonts w:ascii="Times New Roman" w:hAnsi="Times New Roman" w:hint="eastAsia"/>
              </w:rPr>
              <w:t>, Super-efficiency</w:t>
            </w:r>
            <w:r>
              <w:rPr>
                <w:rFonts w:ascii="Times New Roman" w:hAnsi="Times New Roman"/>
              </w:rPr>
              <w:fldChar w:fldCharType="begin"/>
            </w:r>
            <w:r>
              <w:instrText xml:space="preserve"> XE "Super-efficiency" </w:instrText>
            </w:r>
            <w:r>
              <w:rPr>
                <w:rFonts w:ascii="Times New Roman" w:hAnsi="Times New Roman"/>
              </w:rPr>
              <w:fldChar w:fldCharType="end"/>
            </w:r>
            <w:r>
              <w:rPr>
                <w:rFonts w:ascii="Times New Roman" w:hAnsi="Times New Roman" w:hint="eastAsia"/>
              </w:rPr>
              <w:t>-Oriented</w:t>
            </w:r>
            <w:r>
              <w:rPr>
                <w:rFonts w:ascii="Times New Roman" w:hAnsi="Times New Roman"/>
              </w:rPr>
              <w:fldChar w:fldCharType="begin"/>
            </w:r>
            <w:r>
              <w:instrText xml:space="preserve"> XE "</w:instrText>
            </w:r>
            <w:r>
              <w:rPr>
                <w:rFonts w:ascii="Times New Roman" w:hAnsi="Times New Roman"/>
              </w:rPr>
              <w:instrText>Malmquist</w:instrText>
            </w:r>
            <w:r>
              <w:instrText xml:space="preserve">" </w:instrText>
            </w:r>
            <w:r>
              <w:rPr>
                <w:rFonts w:ascii="Times New Roman" w:hAnsi="Times New Roman"/>
              </w:rPr>
              <w:fldChar w:fldCharType="end"/>
            </w:r>
          </w:p>
        </w:tc>
      </w:tr>
      <w:tr w:rsidR="002474CE" w14:paraId="381A4BC9" w14:textId="77777777">
        <w:tc>
          <w:tcPr>
            <w:tcW w:w="2829" w:type="dxa"/>
          </w:tcPr>
          <w:p w14:paraId="3DBBA687" w14:textId="77777777" w:rsidR="002474CE" w:rsidRDefault="00853755">
            <w:pPr>
              <w:rPr>
                <w:rFonts w:ascii="Times New Roman" w:hAnsi="Times New Roman"/>
              </w:rPr>
            </w:pPr>
            <w:r>
              <w:rPr>
                <w:rFonts w:ascii="Times New Roman" w:hAnsi="Times New Roman" w:hint="eastAsia"/>
              </w:rPr>
              <w:t>NonRadial</w:t>
            </w:r>
            <w:r w:rsidR="002474CE">
              <w:rPr>
                <w:rFonts w:ascii="Times New Roman" w:hAnsi="Times New Roman"/>
              </w:rPr>
              <w:fldChar w:fldCharType="begin"/>
            </w:r>
            <w:r w:rsidR="002474CE">
              <w:instrText xml:space="preserve"> XE "</w:instrText>
            </w:r>
            <w:r w:rsidR="002474CE">
              <w:rPr>
                <w:rFonts w:ascii="Times New Roman" w:hAnsi="Times New Roman" w:hint="eastAsia"/>
              </w:rPr>
              <w:instrText>Radial</w:instrText>
            </w:r>
            <w:r w:rsidR="002474CE">
              <w:instrText xml:space="preserve">" </w:instrText>
            </w:r>
            <w:r w:rsidR="002474CE">
              <w:rPr>
                <w:rFonts w:ascii="Times New Roman" w:hAnsi="Times New Roman"/>
              </w:rPr>
              <w:fldChar w:fldCharType="end"/>
            </w:r>
            <w:r w:rsidR="002474CE">
              <w:rPr>
                <w:rFonts w:ascii="Times New Roman" w:hAnsi="Times New Roman" w:hint="eastAsia"/>
              </w:rPr>
              <w:t xml:space="preserve"> and </w:t>
            </w:r>
            <w:r w:rsidR="00B763FC">
              <w:rPr>
                <w:rFonts w:ascii="Times New Roman" w:hAnsi="Times New Roman" w:hint="eastAsia"/>
              </w:rPr>
              <w:t>NonOriented</w:t>
            </w:r>
            <w:r w:rsidR="002474CE">
              <w:rPr>
                <w:rFonts w:ascii="Times New Roman" w:hAnsi="Times New Roman"/>
              </w:rPr>
              <w:fldChar w:fldCharType="begin"/>
            </w:r>
            <w:r w:rsidR="002474CE">
              <w:instrText xml:space="preserve"> XE "</w:instrText>
            </w:r>
            <w:r w:rsidR="002474CE">
              <w:rPr>
                <w:rFonts w:ascii="Times New Roman" w:hAnsi="Times New Roman" w:hint="eastAsia"/>
              </w:rPr>
              <w:instrText>Non-Oriented</w:instrText>
            </w:r>
            <w:r w:rsidR="002474CE">
              <w:instrText xml:space="preserve">" </w:instrText>
            </w:r>
            <w:r w:rsidR="002474CE">
              <w:rPr>
                <w:rFonts w:ascii="Times New Roman" w:hAnsi="Times New Roman"/>
              </w:rPr>
              <w:fldChar w:fldCharType="end"/>
            </w:r>
          </w:p>
        </w:tc>
        <w:tc>
          <w:tcPr>
            <w:tcW w:w="5817" w:type="dxa"/>
          </w:tcPr>
          <w:p w14:paraId="62F04F2D" w14:textId="77777777" w:rsidR="002474CE" w:rsidRDefault="002474CE" w:rsidP="00D50592">
            <w:pPr>
              <w:jc w:val="left"/>
              <w:rPr>
                <w:rFonts w:ascii="Times New Roman" w:hAnsi="Times New Roman"/>
              </w:rPr>
            </w:pPr>
            <w:r>
              <w:rPr>
                <w:rFonts w:ascii="Times New Roman" w:hAnsi="Times New Roman" w:hint="eastAsia"/>
              </w:rPr>
              <w:t>Cost</w:t>
            </w:r>
            <w:r>
              <w:rPr>
                <w:rFonts w:ascii="Times New Roman" w:hAnsi="Times New Roman"/>
              </w:rPr>
              <w:fldChar w:fldCharType="begin"/>
            </w:r>
            <w:r>
              <w:instrText xml:space="preserve"> XE "Cost" </w:instrText>
            </w:r>
            <w:r>
              <w:rPr>
                <w:rFonts w:ascii="Times New Roman" w:hAnsi="Times New Roman"/>
              </w:rPr>
              <w:fldChar w:fldCharType="end"/>
            </w:r>
            <w:r>
              <w:rPr>
                <w:rFonts w:ascii="Times New Roman" w:hAnsi="Times New Roman" w:hint="eastAsia"/>
              </w:rPr>
              <w:t>, New-Cost</w:t>
            </w:r>
            <w:r>
              <w:rPr>
                <w:rFonts w:ascii="Times New Roman" w:hAnsi="Times New Roman"/>
              </w:rPr>
              <w:fldChar w:fldCharType="begin"/>
            </w:r>
            <w:r>
              <w:instrText xml:space="preserve"> XE "New-Cost" </w:instrText>
            </w:r>
            <w:r>
              <w:rPr>
                <w:rFonts w:ascii="Times New Roman" w:hAnsi="Times New Roman"/>
              </w:rPr>
              <w:fldChar w:fldCharType="end"/>
            </w:r>
            <w:r>
              <w:rPr>
                <w:rFonts w:ascii="Times New Roman" w:hAnsi="Times New Roman" w:hint="eastAsia"/>
              </w:rPr>
              <w:t>, Revenue</w:t>
            </w:r>
            <w:r>
              <w:rPr>
                <w:rFonts w:ascii="Times New Roman" w:hAnsi="Times New Roman"/>
              </w:rPr>
              <w:fldChar w:fldCharType="begin"/>
            </w:r>
            <w:r>
              <w:instrText xml:space="preserve"> XE "Revenue" </w:instrText>
            </w:r>
            <w:r>
              <w:rPr>
                <w:rFonts w:ascii="Times New Roman" w:hAnsi="Times New Roman"/>
              </w:rPr>
              <w:fldChar w:fldCharType="end"/>
            </w:r>
            <w:r>
              <w:rPr>
                <w:rFonts w:ascii="Times New Roman" w:hAnsi="Times New Roman" w:hint="eastAsia"/>
              </w:rPr>
              <w:t>, New-Revenue</w:t>
            </w:r>
            <w:r>
              <w:rPr>
                <w:rFonts w:ascii="Times New Roman" w:hAnsi="Times New Roman"/>
              </w:rPr>
              <w:fldChar w:fldCharType="begin"/>
            </w:r>
            <w:r>
              <w:instrText xml:space="preserve"> XE "New-Revenue" </w:instrText>
            </w:r>
            <w:r>
              <w:rPr>
                <w:rFonts w:ascii="Times New Roman" w:hAnsi="Times New Roman"/>
              </w:rPr>
              <w:fldChar w:fldCharType="end"/>
            </w:r>
            <w:r>
              <w:rPr>
                <w:rFonts w:ascii="Times New Roman" w:hAnsi="Times New Roman" w:hint="eastAsia"/>
              </w:rPr>
              <w:t>, Profit, New-Profit</w:t>
            </w:r>
            <w:r>
              <w:rPr>
                <w:rFonts w:ascii="Times New Roman" w:hAnsi="Times New Roman"/>
              </w:rPr>
              <w:fldChar w:fldCharType="begin"/>
            </w:r>
            <w:r>
              <w:instrText xml:space="preserve"> XE "</w:instrText>
            </w:r>
            <w:r>
              <w:rPr>
                <w:sz w:val="24"/>
                <w:szCs w:val="24"/>
              </w:rPr>
              <w:instrText>New-Profit</w:instrText>
            </w:r>
            <w:r>
              <w:instrText xml:space="preserve">" </w:instrText>
            </w:r>
            <w:r>
              <w:rPr>
                <w:rFonts w:ascii="Times New Roman" w:hAnsi="Times New Roman"/>
              </w:rPr>
              <w:fldChar w:fldCharType="end"/>
            </w:r>
            <w:r>
              <w:rPr>
                <w:rFonts w:ascii="Times New Roman" w:hAnsi="Times New Roman" w:hint="eastAsia"/>
              </w:rPr>
              <w:t>, Ratio, SBM</w:t>
            </w:r>
            <w:r>
              <w:rPr>
                <w:rFonts w:ascii="Times New Roman" w:hAnsi="Times New Roman"/>
              </w:rPr>
              <w:fldChar w:fldCharType="begin"/>
            </w:r>
            <w:r>
              <w:instrText xml:space="preserve"> XE "</w:instrText>
            </w:r>
            <w:r>
              <w:rPr>
                <w:rFonts w:ascii="Times New Roman" w:hAnsi="Times New Roman"/>
              </w:rPr>
              <w:instrText>SBM</w:instrText>
            </w:r>
            <w:r>
              <w:instrText xml:space="preserve">" </w:instrText>
            </w:r>
            <w:r>
              <w:rPr>
                <w:rFonts w:ascii="Times New Roman" w:hAnsi="Times New Roman"/>
              </w:rPr>
              <w:fldChar w:fldCharType="end"/>
            </w:r>
            <w:r>
              <w:rPr>
                <w:rFonts w:ascii="Times New Roman" w:hAnsi="Times New Roman" w:hint="eastAsia"/>
              </w:rPr>
              <w:t>-NonOriented</w:t>
            </w:r>
            <w:r>
              <w:rPr>
                <w:rFonts w:ascii="Times New Roman" w:hAnsi="Times New Roman"/>
              </w:rPr>
              <w:fldChar w:fldCharType="begin"/>
            </w:r>
            <w:r>
              <w:instrText xml:space="preserve"> XE "</w:instrText>
            </w:r>
            <w:r>
              <w:rPr>
                <w:rFonts w:ascii="Times New Roman" w:hAnsi="Times New Roman" w:hint="eastAsia"/>
              </w:rPr>
              <w:instrText>Non-Oriented</w:instrText>
            </w:r>
            <w:r>
              <w:instrText xml:space="preserve">" </w:instrText>
            </w:r>
            <w:r>
              <w:rPr>
                <w:rFonts w:ascii="Times New Roman" w:hAnsi="Times New Roman"/>
              </w:rPr>
              <w:fldChar w:fldCharType="end"/>
            </w:r>
            <w:r>
              <w:rPr>
                <w:rFonts w:ascii="Times New Roman" w:hAnsi="Times New Roman" w:hint="eastAsia"/>
              </w:rPr>
              <w:t>, Super-SBM</w:t>
            </w:r>
            <w:r>
              <w:rPr>
                <w:rFonts w:ascii="Times New Roman" w:hAnsi="Times New Roman"/>
              </w:rPr>
              <w:fldChar w:fldCharType="begin"/>
            </w:r>
            <w:r>
              <w:instrText xml:space="preserve"> XE "Super-efficiency" </w:instrText>
            </w:r>
            <w:r>
              <w:rPr>
                <w:rFonts w:ascii="Times New Roman" w:hAnsi="Times New Roman"/>
              </w:rPr>
              <w:fldChar w:fldCharType="end"/>
            </w:r>
            <w:r>
              <w:rPr>
                <w:rFonts w:ascii="Times New Roman" w:hAnsi="Times New Roman" w:hint="eastAsia"/>
              </w:rPr>
              <w:t>-NonOriented</w:t>
            </w:r>
            <w:r>
              <w:rPr>
                <w:rFonts w:ascii="Times New Roman" w:hAnsi="Times New Roman"/>
              </w:rPr>
              <w:fldChar w:fldCharType="begin"/>
            </w:r>
            <w:r>
              <w:instrText xml:space="preserve"> XE "</w:instrText>
            </w:r>
            <w:r>
              <w:rPr>
                <w:rFonts w:ascii="Times New Roman" w:hAnsi="Times New Roman" w:hint="eastAsia"/>
              </w:rPr>
              <w:instrText>Oriented</w:instrText>
            </w:r>
            <w:r>
              <w:instrText xml:space="preserve">" </w:instrText>
            </w:r>
            <w:r>
              <w:rPr>
                <w:rFonts w:ascii="Times New Roman" w:hAnsi="Times New Roman"/>
              </w:rPr>
              <w:fldChar w:fldCharType="end"/>
            </w:r>
            <w:r>
              <w:rPr>
                <w:rFonts w:ascii="Times New Roman" w:hAnsi="Times New Roman" w:hint="eastAsia"/>
              </w:rPr>
              <w:t>, Weighted SBM</w:t>
            </w:r>
            <w:r>
              <w:rPr>
                <w:rFonts w:ascii="Times New Roman" w:hAnsi="Times New Roman"/>
              </w:rPr>
              <w:fldChar w:fldCharType="begin"/>
            </w:r>
            <w:r>
              <w:instrText xml:space="preserve"> XE "</w:instrText>
            </w:r>
            <w:r>
              <w:rPr>
                <w:rFonts w:ascii="Times New Roman" w:hAnsi="Times New Roman" w:hint="eastAsia"/>
              </w:rPr>
              <w:instrText>Weighted SBM</w:instrText>
            </w:r>
            <w:r>
              <w:instrText xml:space="preserve">" </w:instrText>
            </w:r>
            <w:r>
              <w:rPr>
                <w:rFonts w:ascii="Times New Roman" w:hAnsi="Times New Roman"/>
              </w:rPr>
              <w:fldChar w:fldCharType="end"/>
            </w:r>
            <w:r>
              <w:rPr>
                <w:rFonts w:ascii="Times New Roman" w:hAnsi="Times New Roman" w:hint="eastAsia"/>
              </w:rPr>
              <w:t xml:space="preserve"> </w:t>
            </w:r>
          </w:p>
        </w:tc>
      </w:tr>
    </w:tbl>
    <w:p w14:paraId="63DA4113" w14:textId="77777777" w:rsidR="00925870" w:rsidRDefault="00925870" w:rsidP="00925870">
      <w:pPr>
        <w:pStyle w:val="a6"/>
        <w:tabs>
          <w:tab w:val="clear" w:pos="4252"/>
          <w:tab w:val="clear" w:pos="8504"/>
        </w:tabs>
        <w:snapToGrid/>
        <w:rPr>
          <w:sz w:val="24"/>
          <w:szCs w:val="24"/>
        </w:rPr>
      </w:pPr>
      <w:bookmarkStart w:id="9" w:name="_Toc534898282"/>
      <w:bookmarkStart w:id="10" w:name="_Toc534899456"/>
      <w:bookmarkStart w:id="11" w:name="_Toc534900050"/>
      <w:bookmarkStart w:id="12" w:name="_Toc534908783"/>
      <w:bookmarkStart w:id="13" w:name="_Toc534935004"/>
      <w:bookmarkStart w:id="14" w:name="_Toc534935491"/>
      <w:bookmarkStart w:id="15" w:name="_Toc534935751"/>
      <w:bookmarkStart w:id="16" w:name="_Toc534960253"/>
      <w:bookmarkStart w:id="17" w:name="_Toc534963184"/>
      <w:bookmarkStart w:id="18" w:name="_Toc535040206"/>
      <w:bookmarkStart w:id="19" w:name="_Toc535041612"/>
      <w:bookmarkStart w:id="20" w:name="_Toc535074277"/>
      <w:bookmarkStart w:id="21" w:name="_Toc535125900"/>
      <w:bookmarkStart w:id="22" w:name="_Toc535154393"/>
      <w:bookmarkStart w:id="23" w:name="_Toc329599847"/>
      <w:bookmarkStart w:id="24" w:name="_Toc329600203"/>
      <w:bookmarkStart w:id="25" w:name="_Toc336106413"/>
    </w:p>
    <w:p w14:paraId="46FF54B0" w14:textId="77777777" w:rsidR="002474CE" w:rsidRDefault="002474CE" w:rsidP="00925870">
      <w:pPr>
        <w:pStyle w:val="1"/>
        <w:jc w:val="left"/>
      </w:pPr>
      <w:bookmarkStart w:id="26" w:name="_Toc370887240"/>
      <w:bookmarkStart w:id="27" w:name="_Toc370887367"/>
      <w:bookmarkStart w:id="28" w:name="_Toc370887938"/>
      <w:r>
        <w:t>1. Platform</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4C60B529" w14:textId="77777777" w:rsidR="0073085C" w:rsidRDefault="002474CE">
      <w:pPr>
        <w:rPr>
          <w:rFonts w:ascii="Times New Roman" w:hAnsi="Times New Roman"/>
        </w:rPr>
      </w:pPr>
      <w:r>
        <w:rPr>
          <w:rFonts w:ascii="Times New Roman" w:hAnsi="Times New Roman"/>
        </w:rPr>
        <w:t xml:space="preserve"> </w:t>
      </w:r>
    </w:p>
    <w:p w14:paraId="3512BBD7" w14:textId="77777777" w:rsidR="002474CE" w:rsidRDefault="002474CE">
      <w:pPr>
        <w:numPr>
          <w:ins w:id="29" w:author="ctone" w:date="2012-08-23T14:50:00Z"/>
        </w:numPr>
        <w:rPr>
          <w:rFonts w:ascii="Times New Roman" w:hAnsi="Times New Roman"/>
        </w:rPr>
      </w:pPr>
      <w:r>
        <w:rPr>
          <w:rFonts w:ascii="Times New Roman" w:hAnsi="Times New Roman"/>
        </w:rPr>
        <w:t>The platform</w:t>
      </w:r>
      <w:r>
        <w:rPr>
          <w:rFonts w:ascii="Times New Roman" w:hAnsi="Times New Roman"/>
        </w:rPr>
        <w:fldChar w:fldCharType="begin"/>
      </w:r>
      <w:r>
        <w:instrText>xe "</w:instrText>
      </w:r>
      <w:r>
        <w:rPr>
          <w:rFonts w:ascii="Times New Roman" w:hAnsi="Times New Roman"/>
        </w:rPr>
        <w:instrText>Platform</w:instrText>
      </w:r>
      <w:r>
        <w:instrText>"</w:instrText>
      </w:r>
      <w:r>
        <w:rPr>
          <w:rFonts w:ascii="Times New Roman" w:hAnsi="Times New Roman"/>
        </w:rPr>
        <w:fldChar w:fldCharType="end"/>
      </w:r>
      <w:r>
        <w:rPr>
          <w:rFonts w:ascii="Times New Roman" w:hAnsi="Times New Roman"/>
        </w:rPr>
        <w:t xml:space="preserve"> for this software is Microsoft Excel 97 (a trademark of Microsoft Corporation) or later. If DEA-Solver does not work correctly on your PC, please try to change the Regional Settings of your PC through the Window</w:t>
      </w:r>
      <w:r>
        <w:rPr>
          <w:rFonts w:ascii="Times New Roman" w:hAnsi="Times New Roman"/>
        </w:rPr>
        <w:fldChar w:fldCharType="begin"/>
      </w:r>
      <w:r>
        <w:instrText xml:space="preserve"> XE "</w:instrText>
      </w:r>
      <w:r>
        <w:rPr>
          <w:rFonts w:ascii="Times New Roman" w:hAnsi="Times New Roman"/>
        </w:rPr>
        <w:instrText>Window</w:instrText>
      </w:r>
      <w:r>
        <w:instrText xml:space="preserve">" </w:instrText>
      </w:r>
      <w:r>
        <w:rPr>
          <w:rFonts w:ascii="Times New Roman" w:hAnsi="Times New Roman"/>
        </w:rPr>
        <w:fldChar w:fldCharType="end"/>
      </w:r>
      <w:r>
        <w:rPr>
          <w:rFonts w:ascii="Times New Roman" w:hAnsi="Times New Roman"/>
        </w:rPr>
        <w:t>s Control Panel. This manual is for use of English (</w:t>
      </w:r>
      <w:smartTag w:uri="urn:schemas-microsoft-com:office:smarttags" w:element="place">
        <w:smartTag w:uri="urn:schemas-microsoft-com:office:smarttags" w:element="country-region">
          <w:r>
            <w:rPr>
              <w:rFonts w:ascii="Times New Roman" w:hAnsi="Times New Roman"/>
            </w:rPr>
            <w:t>United States</w:t>
          </w:r>
        </w:smartTag>
      </w:smartTag>
      <w:r>
        <w:rPr>
          <w:rFonts w:ascii="Times New Roman" w:hAnsi="Times New Roman"/>
        </w:rPr>
        <w:t>) Regional Setting</w:t>
      </w:r>
      <w:r w:rsidR="00CA33E5">
        <w:rPr>
          <w:rFonts w:ascii="Times New Roman" w:hAnsi="Times New Roman" w:hint="eastAsia"/>
        </w:rPr>
        <w:t>s</w:t>
      </w:r>
      <w:r>
        <w:rPr>
          <w:rFonts w:ascii="Times New Roman" w:hAnsi="Times New Roman"/>
        </w:rPr>
        <w:t xml:space="preserve">. </w:t>
      </w:r>
    </w:p>
    <w:p w14:paraId="2ABCE7B2" w14:textId="77777777" w:rsidR="001A3815" w:rsidRDefault="001A3815">
      <w:pPr>
        <w:rPr>
          <w:rFonts w:ascii="Times New Roman" w:hAnsi="Times New Roman"/>
        </w:rPr>
      </w:pPr>
    </w:p>
    <w:p w14:paraId="2C11612C" w14:textId="77777777" w:rsidR="002474CE" w:rsidRDefault="002474CE">
      <w:pPr>
        <w:pStyle w:val="1"/>
        <w:jc w:val="both"/>
        <w:rPr>
          <w:sz w:val="24"/>
          <w:szCs w:val="24"/>
        </w:rPr>
      </w:pPr>
      <w:bookmarkStart w:id="30" w:name="_Toc534898283"/>
      <w:bookmarkStart w:id="31" w:name="_Toc534899457"/>
      <w:bookmarkStart w:id="32" w:name="_Toc534900051"/>
      <w:bookmarkStart w:id="33" w:name="_Toc534908784"/>
      <w:bookmarkStart w:id="34" w:name="_Toc534935005"/>
      <w:bookmarkStart w:id="35" w:name="_Toc534935492"/>
      <w:bookmarkStart w:id="36" w:name="_Toc534935752"/>
      <w:bookmarkStart w:id="37" w:name="_Toc534960254"/>
      <w:bookmarkStart w:id="38" w:name="_Toc534963185"/>
      <w:bookmarkStart w:id="39" w:name="_Toc535040207"/>
      <w:bookmarkStart w:id="40" w:name="_Toc535041613"/>
      <w:bookmarkStart w:id="41" w:name="_Toc535074278"/>
      <w:bookmarkStart w:id="42" w:name="_Toc535125901"/>
      <w:bookmarkStart w:id="43" w:name="_Toc535154394"/>
      <w:bookmarkStart w:id="44" w:name="_Toc329599848"/>
      <w:bookmarkStart w:id="45" w:name="_Toc329600074"/>
      <w:bookmarkStart w:id="46" w:name="_Toc329600204"/>
      <w:bookmarkStart w:id="47" w:name="_Toc336106414"/>
      <w:bookmarkStart w:id="48" w:name="_Toc370887241"/>
      <w:bookmarkStart w:id="49" w:name="_Toc370887368"/>
      <w:bookmarkStart w:id="50" w:name="_Toc370887939"/>
      <w:r>
        <w:rPr>
          <w:sz w:val="24"/>
          <w:szCs w:val="24"/>
        </w:rPr>
        <w:t>2. Notation</w:t>
      </w:r>
      <w:r>
        <w:rPr>
          <w:sz w:val="24"/>
          <w:szCs w:val="24"/>
        </w:rPr>
        <w:fldChar w:fldCharType="begin"/>
      </w:r>
      <w:r>
        <w:instrText>xe "</w:instrText>
      </w:r>
      <w:r>
        <w:rPr>
          <w:sz w:val="24"/>
          <w:szCs w:val="24"/>
        </w:rPr>
        <w:instrText>Notation</w:instrText>
      </w:r>
      <w:r>
        <w:instrText>"</w:instrText>
      </w:r>
      <w:r>
        <w:rPr>
          <w:sz w:val="24"/>
          <w:szCs w:val="24"/>
        </w:rPr>
        <w:fldChar w:fldCharType="end"/>
      </w:r>
      <w:r>
        <w:rPr>
          <w:sz w:val="24"/>
          <w:szCs w:val="24"/>
        </w:rPr>
        <w:t xml:space="preserve"> of DEA Models</w:t>
      </w:r>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r>
        <w:rPr>
          <w:sz w:val="24"/>
          <w:szCs w:val="24"/>
        </w:rPr>
        <w:t xml:space="preserve"> </w:t>
      </w:r>
    </w:p>
    <w:p w14:paraId="31C98FBB" w14:textId="77777777" w:rsidR="0073085C" w:rsidRDefault="002474CE">
      <w:r>
        <w:t xml:space="preserve"> </w:t>
      </w:r>
    </w:p>
    <w:p w14:paraId="1C9BBBFF" w14:textId="77777777" w:rsidR="002474CE" w:rsidRDefault="002474CE">
      <w:r>
        <w:t>DEA-Solver applies the following notat</w:t>
      </w:r>
      <w:bookmarkStart w:id="51" w:name="_Toc534896139"/>
      <w:bookmarkStart w:id="52" w:name="_Toc534896332"/>
      <w:r>
        <w:t xml:space="preserve">ion </w:t>
      </w:r>
      <w:r w:rsidR="00CA33E5">
        <w:rPr>
          <w:rFonts w:hint="eastAsia"/>
        </w:rPr>
        <w:t>to describe</w:t>
      </w:r>
      <w:r>
        <w:t xml:space="preserve"> DEA models. </w:t>
      </w:r>
    </w:p>
    <w:p w14:paraId="1D87EEEB" w14:textId="77777777" w:rsidR="0073085C" w:rsidRPr="00CA33E5" w:rsidRDefault="0073085C">
      <w:pPr>
        <w:numPr>
          <w:ins w:id="53" w:author="ctone" w:date="2012-08-23T14:53:00Z"/>
        </w:numPr>
        <w:rPr>
          <w:rFonts w:ascii="Times New Roman" w:hAnsi="Times New Roman"/>
        </w:rPr>
      </w:pPr>
    </w:p>
    <w:p w14:paraId="02E57994" w14:textId="77777777" w:rsidR="002474CE" w:rsidRDefault="002474CE" w:rsidP="00353599">
      <w:pPr>
        <w:pStyle w:val="a4"/>
        <w:ind w:firstLine="851"/>
        <w:rPr>
          <w:rFonts w:ascii="Times New Roman" w:hAnsi="Times New Roman"/>
          <w:b/>
          <w:bCs/>
        </w:rPr>
      </w:pPr>
      <w:r>
        <w:rPr>
          <w:rFonts w:ascii="Times New Roman" w:hAnsi="Times New Roman"/>
          <w:b/>
          <w:bCs/>
        </w:rPr>
        <w:t>Model Name - I or O – C, V</w:t>
      </w:r>
      <w:bookmarkEnd w:id="51"/>
      <w:bookmarkEnd w:id="52"/>
      <w:r>
        <w:rPr>
          <w:rFonts w:ascii="Times New Roman" w:hAnsi="Times New Roman" w:hint="eastAsia"/>
          <w:b/>
          <w:bCs/>
        </w:rPr>
        <w:t xml:space="preserve"> or GRS</w:t>
      </w:r>
    </w:p>
    <w:p w14:paraId="3875CBD4" w14:textId="77777777" w:rsidR="00353599" w:rsidRDefault="00353599">
      <w:pPr>
        <w:rPr>
          <w:rFonts w:ascii="Times New Roman" w:hAnsi="Times New Roman"/>
        </w:rPr>
      </w:pPr>
    </w:p>
    <w:p w14:paraId="1A194C2D" w14:textId="77777777" w:rsidR="002474CE" w:rsidRDefault="002474CE">
      <w:pPr>
        <w:rPr>
          <w:rFonts w:ascii="Times New Roman" w:hAnsi="Times New Roman"/>
        </w:rPr>
      </w:pPr>
      <w:r>
        <w:rPr>
          <w:rFonts w:ascii="Times New Roman" w:hAnsi="Times New Roman"/>
        </w:rPr>
        <w:t>where I or O corresponds to “Input”- or “Output”-orientation</w:t>
      </w:r>
      <w:r>
        <w:rPr>
          <w:rFonts w:ascii="Times New Roman" w:hAnsi="Times New Roman" w:hint="eastAsia"/>
        </w:rPr>
        <w:t>,</w:t>
      </w:r>
      <w:r>
        <w:rPr>
          <w:rFonts w:ascii="Times New Roman" w:hAnsi="Times New Roman"/>
        </w:rPr>
        <w:t xml:space="preserve"> and C</w:t>
      </w:r>
      <w:r>
        <w:rPr>
          <w:rFonts w:ascii="Times New Roman" w:hAnsi="Times New Roman" w:hint="eastAsia"/>
        </w:rPr>
        <w:t xml:space="preserve"> </w:t>
      </w:r>
      <w:r>
        <w:rPr>
          <w:rFonts w:ascii="Times New Roman" w:hAnsi="Times New Roman"/>
        </w:rPr>
        <w:t>or</w:t>
      </w:r>
      <w:r>
        <w:rPr>
          <w:rFonts w:ascii="Times New Roman" w:hAnsi="Times New Roman" w:hint="eastAsia"/>
        </w:rPr>
        <w:t xml:space="preserve"> V </w:t>
      </w:r>
      <w:r>
        <w:rPr>
          <w:rFonts w:ascii="Times New Roman" w:hAnsi="Times New Roman"/>
        </w:rPr>
        <w:t>to “Constant” or “Variable” returns to scale</w:t>
      </w:r>
      <w:r>
        <w:rPr>
          <w:rFonts w:ascii="Times New Roman" w:hAnsi="Times New Roman"/>
        </w:rPr>
        <w:fldChar w:fldCharType="begin"/>
      </w:r>
      <w:r>
        <w:instrText xml:space="preserve"> XE "</w:instrText>
      </w:r>
      <w:r>
        <w:rPr>
          <w:rFonts w:ascii="Times New Roman" w:hAnsi="Times New Roman" w:hint="eastAsia"/>
        </w:rPr>
        <w:instrText>returns to scale</w:instrText>
      </w:r>
      <w:r>
        <w:instrText xml:space="preserve">" </w:instrText>
      </w:r>
      <w:r>
        <w:rPr>
          <w:rFonts w:ascii="Times New Roman" w:hAnsi="Times New Roman"/>
        </w:rPr>
        <w:fldChar w:fldCharType="end"/>
      </w:r>
      <w:r>
        <w:rPr>
          <w:rFonts w:ascii="Times New Roman" w:hAnsi="Times New Roman"/>
        </w:rPr>
        <w:t>, respectively. For example, “AR-I-C” means the Input-oriented Assurance Region model under Constant returns-to-scale assumption. In some cases, “I or O” and/or “C or V” are omitted. For example, “CCR-I” indicates the Input oriented CCR model that is naturally under constant returns-to-scale. “</w:t>
      </w:r>
      <w:r>
        <w:rPr>
          <w:rFonts w:ascii="Times New Roman" w:hAnsi="Times New Roman" w:hint="eastAsia"/>
        </w:rPr>
        <w:t>GRS</w:t>
      </w:r>
      <w:r>
        <w:rPr>
          <w:rFonts w:ascii="Times New Roman" w:hAnsi="Times New Roman"/>
        </w:rPr>
        <w:t>”</w:t>
      </w:r>
      <w:r>
        <w:rPr>
          <w:rFonts w:ascii="Times New Roman" w:hAnsi="Times New Roman" w:hint="eastAsia"/>
        </w:rPr>
        <w:t xml:space="preserve"> indicates the </w:t>
      </w:r>
      <w:r>
        <w:rPr>
          <w:rFonts w:ascii="Times New Roman" w:hAnsi="Times New Roman"/>
        </w:rPr>
        <w:t>“</w:t>
      </w:r>
      <w:r>
        <w:rPr>
          <w:rFonts w:ascii="Times New Roman" w:hAnsi="Times New Roman" w:hint="eastAsia"/>
        </w:rPr>
        <w:t>General</w:t>
      </w:r>
      <w:r>
        <w:rPr>
          <w:rFonts w:ascii="Times New Roman" w:hAnsi="Times New Roman"/>
        </w:rPr>
        <w:t>”</w:t>
      </w:r>
      <w:r>
        <w:rPr>
          <w:rFonts w:ascii="Times New Roman" w:hAnsi="Times New Roman" w:hint="eastAsia"/>
        </w:rPr>
        <w:t xml:space="preserve"> returns to scale model. Models with the GRS extension demand to input two parameters through </w:t>
      </w:r>
      <w:r>
        <w:rPr>
          <w:rFonts w:ascii="Times New Roman" w:hAnsi="Times New Roman"/>
        </w:rPr>
        <w:t>keyboard</w:t>
      </w:r>
      <w:r>
        <w:rPr>
          <w:rFonts w:ascii="Times New Roman" w:hAnsi="Times New Roman" w:hint="eastAsia"/>
        </w:rPr>
        <w:t>. The one is the lower bound</w:t>
      </w:r>
      <w:r>
        <w:rPr>
          <w:rFonts w:ascii="Times New Roman" w:hAnsi="Times New Roman" w:hint="eastAsia"/>
          <w:i/>
        </w:rPr>
        <w:t xml:space="preserve"> L</w:t>
      </w:r>
      <w:r>
        <w:rPr>
          <w:rFonts w:ascii="Times New Roman" w:hAnsi="Times New Roman" w:hint="eastAsia"/>
        </w:rPr>
        <w:t xml:space="preserve"> of the sum of lambdas (</w:t>
      </w:r>
      <w:r>
        <w:rPr>
          <w:rFonts w:ascii="ＭＳ 明朝" w:hAnsi="ＭＳ 明朝" w:hint="eastAsia"/>
        </w:rPr>
        <w:t>λ</w:t>
      </w:r>
      <w:r>
        <w:rPr>
          <w:rFonts w:ascii="Times New Roman" w:hAnsi="Times New Roman" w:hint="eastAsia"/>
        </w:rPr>
        <w:t xml:space="preserve">) and the other its upper bound </w:t>
      </w:r>
      <w:r>
        <w:rPr>
          <w:rFonts w:ascii="Times New Roman" w:hAnsi="Times New Roman" w:hint="eastAsia"/>
          <w:i/>
        </w:rPr>
        <w:t>U</w:t>
      </w:r>
      <w:r>
        <w:rPr>
          <w:rFonts w:ascii="Times New Roman" w:hAnsi="Times New Roman" w:hint="eastAsia"/>
        </w:rPr>
        <w:t xml:space="preserve">. </w:t>
      </w:r>
      <w:r>
        <w:rPr>
          <w:rFonts w:ascii="Times New Roman" w:hAnsi="Times New Roman"/>
        </w:rPr>
        <w:t xml:space="preserve"> “Bilateral</w:t>
      </w:r>
      <w:r>
        <w:rPr>
          <w:rFonts w:ascii="Times New Roman" w:hAnsi="Times New Roman"/>
        </w:rPr>
        <w:fldChar w:fldCharType="begin"/>
      </w:r>
      <w:r>
        <w:instrText xml:space="preserve"> XE "Bilateral" </w:instrText>
      </w:r>
      <w:r>
        <w:rPr>
          <w:rFonts w:ascii="Times New Roman" w:hAnsi="Times New Roman"/>
        </w:rPr>
        <w:fldChar w:fldCharType="end"/>
      </w:r>
      <w:r>
        <w:rPr>
          <w:rFonts w:ascii="Times New Roman" w:hAnsi="Times New Roman"/>
        </w:rPr>
        <w:t xml:space="preserve">” </w:t>
      </w:r>
      <w:r>
        <w:rPr>
          <w:rFonts w:ascii="Times New Roman" w:hAnsi="Times New Roman" w:hint="eastAsia"/>
        </w:rPr>
        <w:t xml:space="preserve"> </w:t>
      </w:r>
      <w:r>
        <w:rPr>
          <w:rFonts w:ascii="Times New Roman" w:hAnsi="Times New Roman"/>
        </w:rPr>
        <w:t>and “FDH” have no extensions. The abbreviated model names correspond to the following models</w:t>
      </w:r>
      <w:r>
        <w:rPr>
          <w:rFonts w:ascii="Times New Roman" w:hAnsi="Times New Roman" w:hint="eastAsia"/>
        </w:rPr>
        <w:t xml:space="preserve">. </w:t>
      </w:r>
    </w:p>
    <w:p w14:paraId="578C21C1" w14:textId="77777777" w:rsidR="002474CE" w:rsidRDefault="002474CE">
      <w:pPr>
        <w:numPr>
          <w:ilvl w:val="0"/>
          <w:numId w:val="4"/>
        </w:numPr>
        <w:rPr>
          <w:rFonts w:ascii="Times New Roman" w:hAnsi="Times New Roman"/>
        </w:rPr>
      </w:pPr>
      <w:r>
        <w:rPr>
          <w:rFonts w:ascii="Times New Roman" w:hAnsi="Times New Roman"/>
        </w:rPr>
        <w:t>CCR</w:t>
      </w:r>
      <w:r>
        <w:rPr>
          <w:rFonts w:ascii="Times New Roman" w:hAnsi="Times New Roman"/>
        </w:rPr>
        <w:fldChar w:fldCharType="begin"/>
      </w:r>
      <w:r>
        <w:instrText>xe "</w:instrText>
      </w:r>
      <w:r>
        <w:rPr>
          <w:rFonts w:ascii="Times New Roman" w:hAnsi="Times New Roman"/>
        </w:rPr>
        <w:instrText>CCR</w:instrText>
      </w:r>
      <w:r>
        <w:instrText>"</w:instrText>
      </w:r>
      <w:r>
        <w:rPr>
          <w:rFonts w:ascii="Times New Roman" w:hAnsi="Times New Roman"/>
        </w:rPr>
        <w:fldChar w:fldCharType="end"/>
      </w:r>
      <w:r>
        <w:rPr>
          <w:rFonts w:ascii="Times New Roman" w:hAnsi="Times New Roman"/>
        </w:rPr>
        <w:t xml:space="preserve"> = Charnes-Cooper-Rhodes model</w:t>
      </w:r>
      <w:r>
        <w:rPr>
          <w:rFonts w:ascii="Times New Roman" w:hAnsi="Times New Roman"/>
        </w:rPr>
        <w:fldChar w:fldCharType="begin"/>
      </w:r>
      <w:r>
        <w:instrText>xe "</w:instrText>
      </w:r>
      <w:r>
        <w:rPr>
          <w:rFonts w:ascii="Times New Roman" w:hAnsi="Times New Roman"/>
        </w:rPr>
        <w:instrText>Charnes-Cooper-Rhodes model</w:instrText>
      </w:r>
      <w:r>
        <w:instrText>"</w:instrText>
      </w:r>
      <w:r>
        <w:rPr>
          <w:rFonts w:ascii="Times New Roman" w:hAnsi="Times New Roman"/>
        </w:rPr>
        <w:fldChar w:fldCharType="end"/>
      </w:r>
      <w:r>
        <w:rPr>
          <w:rFonts w:ascii="Times New Roman" w:hAnsi="Times New Roman"/>
        </w:rPr>
        <w:t xml:space="preserve"> </w:t>
      </w:r>
    </w:p>
    <w:p w14:paraId="35F7C6ED" w14:textId="77777777" w:rsidR="002474CE" w:rsidRDefault="002474CE">
      <w:pPr>
        <w:numPr>
          <w:ilvl w:val="0"/>
          <w:numId w:val="4"/>
        </w:numPr>
        <w:rPr>
          <w:rFonts w:ascii="Times New Roman" w:hAnsi="Times New Roman"/>
        </w:rPr>
      </w:pPr>
      <w:r>
        <w:rPr>
          <w:rFonts w:ascii="Times New Roman" w:hAnsi="Times New Roman"/>
        </w:rPr>
        <w:t>BCC</w:t>
      </w:r>
      <w:r>
        <w:rPr>
          <w:rFonts w:ascii="Times New Roman" w:hAnsi="Times New Roman"/>
        </w:rPr>
        <w:fldChar w:fldCharType="begin"/>
      </w:r>
      <w:r>
        <w:instrText>xe “</w:instrText>
      </w:r>
      <w:r>
        <w:rPr>
          <w:rFonts w:ascii="Times New Roman" w:hAnsi="Times New Roman"/>
        </w:rPr>
        <w:instrText>BCC</w:instrText>
      </w:r>
      <w:r>
        <w:instrText>”</w:instrText>
      </w:r>
      <w:r>
        <w:rPr>
          <w:rFonts w:ascii="Times New Roman" w:hAnsi="Times New Roman"/>
        </w:rPr>
        <w:fldChar w:fldCharType="end"/>
      </w:r>
      <w:r>
        <w:rPr>
          <w:rFonts w:ascii="Times New Roman" w:hAnsi="Times New Roman"/>
        </w:rPr>
        <w:t xml:space="preserve"> = Banker-Charnes-Cooper model</w:t>
      </w:r>
      <w:r>
        <w:rPr>
          <w:rFonts w:ascii="Times New Roman" w:hAnsi="Times New Roman"/>
        </w:rPr>
        <w:fldChar w:fldCharType="begin"/>
      </w:r>
      <w:r>
        <w:instrText>xe “</w:instrText>
      </w:r>
      <w:r>
        <w:rPr>
          <w:rFonts w:ascii="Times New Roman" w:hAnsi="Times New Roman"/>
        </w:rPr>
        <w:instrText>Banker-Charnes-Cooper model</w:instrText>
      </w:r>
      <w:r>
        <w:instrText>”</w:instrText>
      </w:r>
      <w:r>
        <w:rPr>
          <w:rFonts w:ascii="Times New Roman" w:hAnsi="Times New Roman"/>
        </w:rPr>
        <w:fldChar w:fldCharType="end"/>
      </w:r>
      <w:r>
        <w:rPr>
          <w:rFonts w:ascii="Times New Roman" w:hAnsi="Times New Roman"/>
        </w:rPr>
        <w:t xml:space="preserve"> </w:t>
      </w:r>
    </w:p>
    <w:p w14:paraId="7D973574" w14:textId="77777777" w:rsidR="002474CE" w:rsidRDefault="002474CE">
      <w:pPr>
        <w:numPr>
          <w:ilvl w:val="0"/>
          <w:numId w:val="4"/>
        </w:numPr>
        <w:rPr>
          <w:rFonts w:ascii="Times New Roman" w:hAnsi="Times New Roman"/>
        </w:rPr>
      </w:pPr>
      <w:r>
        <w:rPr>
          <w:rFonts w:ascii="Times New Roman" w:hAnsi="Times New Roman"/>
        </w:rPr>
        <w:t>IRS</w:t>
      </w:r>
      <w:r>
        <w:rPr>
          <w:rFonts w:ascii="Times New Roman" w:hAnsi="Times New Roman"/>
        </w:rPr>
        <w:fldChar w:fldCharType="begin"/>
      </w:r>
      <w:r>
        <w:instrText>xe “</w:instrText>
      </w:r>
      <w:r>
        <w:rPr>
          <w:rFonts w:ascii="Times New Roman" w:hAnsi="Times New Roman"/>
        </w:rPr>
        <w:instrText>IRS</w:instrText>
      </w:r>
      <w:r>
        <w:instrText>”</w:instrText>
      </w:r>
      <w:r>
        <w:rPr>
          <w:rFonts w:ascii="Times New Roman" w:hAnsi="Times New Roman"/>
        </w:rPr>
        <w:fldChar w:fldCharType="end"/>
      </w:r>
      <w:r>
        <w:rPr>
          <w:rFonts w:ascii="Times New Roman" w:hAnsi="Times New Roman"/>
        </w:rPr>
        <w:t xml:space="preserve"> = Increasing Returns-to-Scale model</w:t>
      </w:r>
      <w:r>
        <w:rPr>
          <w:rFonts w:ascii="Times New Roman" w:hAnsi="Times New Roman"/>
        </w:rPr>
        <w:fldChar w:fldCharType="begin"/>
      </w:r>
      <w:r>
        <w:instrText>xe “</w:instrText>
      </w:r>
      <w:r>
        <w:rPr>
          <w:rFonts w:ascii="Times New Roman" w:hAnsi="Times New Roman"/>
        </w:rPr>
        <w:instrText>Increasing Returns-to-Scale model</w:instrText>
      </w:r>
      <w:r>
        <w:instrText>”</w:instrText>
      </w:r>
      <w:r>
        <w:rPr>
          <w:rFonts w:ascii="Times New Roman" w:hAnsi="Times New Roman"/>
        </w:rPr>
        <w:fldChar w:fldCharType="end"/>
      </w:r>
      <w:r>
        <w:rPr>
          <w:rFonts w:ascii="Times New Roman" w:hAnsi="Times New Roman"/>
        </w:rPr>
        <w:t xml:space="preserve"> </w:t>
      </w:r>
    </w:p>
    <w:p w14:paraId="2CEAAEA9" w14:textId="77777777" w:rsidR="002474CE" w:rsidRDefault="002474CE">
      <w:pPr>
        <w:numPr>
          <w:ilvl w:val="0"/>
          <w:numId w:val="4"/>
        </w:numPr>
        <w:rPr>
          <w:rFonts w:ascii="Times New Roman" w:hAnsi="Times New Roman"/>
        </w:rPr>
      </w:pPr>
      <w:r>
        <w:rPr>
          <w:rFonts w:ascii="Times New Roman" w:hAnsi="Times New Roman"/>
        </w:rPr>
        <w:t>DRS</w:t>
      </w:r>
      <w:r>
        <w:rPr>
          <w:rFonts w:ascii="Times New Roman" w:hAnsi="Times New Roman"/>
        </w:rPr>
        <w:fldChar w:fldCharType="begin"/>
      </w:r>
      <w:r>
        <w:instrText>xe “</w:instrText>
      </w:r>
      <w:r>
        <w:rPr>
          <w:rFonts w:ascii="Times New Roman" w:hAnsi="Times New Roman"/>
        </w:rPr>
        <w:instrText>DRS</w:instrText>
      </w:r>
      <w:r>
        <w:instrText>”</w:instrText>
      </w:r>
      <w:r>
        <w:rPr>
          <w:rFonts w:ascii="Times New Roman" w:hAnsi="Times New Roman"/>
        </w:rPr>
        <w:fldChar w:fldCharType="end"/>
      </w:r>
      <w:r>
        <w:rPr>
          <w:rFonts w:ascii="Times New Roman" w:hAnsi="Times New Roman"/>
        </w:rPr>
        <w:t xml:space="preserve"> = Decreasing Returns-to-Scale model</w:t>
      </w:r>
      <w:r>
        <w:rPr>
          <w:rFonts w:ascii="Times New Roman" w:hAnsi="Times New Roman"/>
        </w:rPr>
        <w:fldChar w:fldCharType="begin"/>
      </w:r>
      <w:r>
        <w:instrText>xe “</w:instrText>
      </w:r>
      <w:r>
        <w:rPr>
          <w:rFonts w:ascii="Times New Roman" w:hAnsi="Times New Roman"/>
        </w:rPr>
        <w:instrText>Decreasing Returns-to-Scale model</w:instrText>
      </w:r>
      <w:r>
        <w:instrText>”</w:instrText>
      </w:r>
      <w:r>
        <w:rPr>
          <w:rFonts w:ascii="Times New Roman" w:hAnsi="Times New Roman"/>
        </w:rPr>
        <w:fldChar w:fldCharType="end"/>
      </w:r>
      <w:r>
        <w:rPr>
          <w:rFonts w:ascii="Times New Roman" w:hAnsi="Times New Roman"/>
        </w:rPr>
        <w:t xml:space="preserve">      </w:t>
      </w:r>
    </w:p>
    <w:p w14:paraId="423B4543" w14:textId="77777777" w:rsidR="002474CE" w:rsidRDefault="002474CE">
      <w:pPr>
        <w:numPr>
          <w:ilvl w:val="0"/>
          <w:numId w:val="4"/>
        </w:numPr>
        <w:rPr>
          <w:rFonts w:ascii="Times New Roman" w:hAnsi="Times New Roman"/>
        </w:rPr>
      </w:pPr>
      <w:r>
        <w:rPr>
          <w:rFonts w:ascii="Times New Roman" w:hAnsi="Times New Roman"/>
        </w:rPr>
        <w:lastRenderedPageBreak/>
        <w:t>GRS</w:t>
      </w:r>
      <w:r>
        <w:rPr>
          <w:rFonts w:ascii="Times New Roman" w:hAnsi="Times New Roman"/>
        </w:rPr>
        <w:fldChar w:fldCharType="begin"/>
      </w:r>
      <w:r>
        <w:instrText>xe “</w:instrText>
      </w:r>
      <w:r>
        <w:rPr>
          <w:rFonts w:ascii="Times New Roman" w:hAnsi="Times New Roman"/>
        </w:rPr>
        <w:instrText>GRS</w:instrText>
      </w:r>
      <w:r>
        <w:instrText>”</w:instrText>
      </w:r>
      <w:r>
        <w:rPr>
          <w:rFonts w:ascii="Times New Roman" w:hAnsi="Times New Roman"/>
        </w:rPr>
        <w:fldChar w:fldCharType="end"/>
      </w:r>
      <w:r>
        <w:rPr>
          <w:rFonts w:ascii="Times New Roman" w:hAnsi="Times New Roman"/>
        </w:rPr>
        <w:t xml:space="preserve"> = Generalized Returns-to-Scale model</w:t>
      </w:r>
      <w:r>
        <w:rPr>
          <w:rFonts w:ascii="Times New Roman" w:hAnsi="Times New Roman"/>
        </w:rPr>
        <w:fldChar w:fldCharType="begin"/>
      </w:r>
      <w:r>
        <w:instrText>xe “</w:instrText>
      </w:r>
      <w:r>
        <w:rPr>
          <w:rFonts w:ascii="Times New Roman" w:hAnsi="Times New Roman"/>
        </w:rPr>
        <w:instrText>Generalized Returns-to-Scale model</w:instrText>
      </w:r>
      <w:r>
        <w:instrText>”</w:instrText>
      </w:r>
      <w:r>
        <w:rPr>
          <w:rFonts w:ascii="Times New Roman" w:hAnsi="Times New Roman"/>
        </w:rPr>
        <w:fldChar w:fldCharType="end"/>
      </w:r>
      <w:r>
        <w:rPr>
          <w:rFonts w:ascii="Times New Roman" w:hAnsi="Times New Roman"/>
        </w:rPr>
        <w:t xml:space="preserve"> </w:t>
      </w:r>
    </w:p>
    <w:p w14:paraId="76DCFA32" w14:textId="77777777" w:rsidR="002474CE" w:rsidRDefault="002474CE">
      <w:pPr>
        <w:numPr>
          <w:ilvl w:val="0"/>
          <w:numId w:val="4"/>
        </w:numPr>
        <w:rPr>
          <w:rFonts w:ascii="Times New Roman" w:hAnsi="Times New Roman"/>
        </w:rPr>
      </w:pPr>
      <w:r>
        <w:rPr>
          <w:rFonts w:ascii="Times New Roman" w:hAnsi="Times New Roman"/>
        </w:rPr>
        <w:t>AR</w:t>
      </w:r>
      <w:r>
        <w:rPr>
          <w:rFonts w:ascii="Times New Roman" w:hAnsi="Times New Roman"/>
        </w:rPr>
        <w:fldChar w:fldCharType="begin"/>
      </w:r>
      <w:r>
        <w:instrText>xe “</w:instrText>
      </w:r>
      <w:r>
        <w:rPr>
          <w:rFonts w:ascii="Times New Roman" w:hAnsi="Times New Roman"/>
        </w:rPr>
        <w:instrText>AR</w:instrText>
      </w:r>
      <w:r>
        <w:instrText>”</w:instrText>
      </w:r>
      <w:r>
        <w:rPr>
          <w:rFonts w:ascii="Times New Roman" w:hAnsi="Times New Roman"/>
        </w:rPr>
        <w:fldChar w:fldCharType="end"/>
      </w:r>
      <w:r>
        <w:rPr>
          <w:rFonts w:ascii="Times New Roman" w:hAnsi="Times New Roman"/>
        </w:rPr>
        <w:t xml:space="preserve"> = Assurance Region model</w:t>
      </w:r>
      <w:r>
        <w:rPr>
          <w:rFonts w:ascii="Times New Roman" w:hAnsi="Times New Roman"/>
        </w:rPr>
        <w:fldChar w:fldCharType="begin"/>
      </w:r>
      <w:r>
        <w:instrText>xe “</w:instrText>
      </w:r>
      <w:r>
        <w:rPr>
          <w:rFonts w:ascii="Times New Roman" w:hAnsi="Times New Roman"/>
        </w:rPr>
        <w:instrText xml:space="preserve">Assurance Region </w:instrText>
      </w:r>
      <w:r>
        <w:instrText>“</w:instrText>
      </w:r>
      <w:r>
        <w:rPr>
          <w:rFonts w:ascii="Times New Roman" w:hAnsi="Times New Roman"/>
        </w:rPr>
        <w:fldChar w:fldCharType="end"/>
      </w:r>
      <w:r>
        <w:rPr>
          <w:rFonts w:ascii="Times New Roman" w:hAnsi="Times New Roman"/>
        </w:rPr>
        <w:t xml:space="preserve"> </w:t>
      </w:r>
    </w:p>
    <w:p w14:paraId="16774EB9" w14:textId="77777777" w:rsidR="002474CE" w:rsidRDefault="002474CE">
      <w:pPr>
        <w:numPr>
          <w:ilvl w:val="0"/>
          <w:numId w:val="4"/>
        </w:numPr>
        <w:rPr>
          <w:rFonts w:ascii="Times New Roman" w:hAnsi="Times New Roman"/>
        </w:rPr>
      </w:pPr>
      <w:r>
        <w:rPr>
          <w:rFonts w:ascii="Times New Roman" w:hAnsi="Times New Roman"/>
        </w:rPr>
        <w:t>NCN</w:t>
      </w:r>
      <w:r>
        <w:rPr>
          <w:rFonts w:ascii="Times New Roman" w:hAnsi="Times New Roman"/>
        </w:rPr>
        <w:fldChar w:fldCharType="begin"/>
      </w:r>
      <w:r>
        <w:instrText>xe “</w:instrText>
      </w:r>
      <w:r>
        <w:rPr>
          <w:rFonts w:ascii="Times New Roman" w:hAnsi="Times New Roman"/>
        </w:rPr>
        <w:instrText>NCN</w:instrText>
      </w:r>
      <w:r>
        <w:instrText>”</w:instrText>
      </w:r>
      <w:r>
        <w:rPr>
          <w:rFonts w:ascii="Times New Roman" w:hAnsi="Times New Roman"/>
        </w:rPr>
        <w:fldChar w:fldCharType="end"/>
      </w:r>
      <w:r>
        <w:rPr>
          <w:rFonts w:ascii="Times New Roman" w:hAnsi="Times New Roman"/>
        </w:rPr>
        <w:t xml:space="preserve"> = Non-controllable</w:t>
      </w:r>
      <w:r>
        <w:rPr>
          <w:rFonts w:ascii="Times New Roman" w:hAnsi="Times New Roman"/>
        </w:rPr>
        <w:fldChar w:fldCharType="begin"/>
      </w:r>
      <w:r>
        <w:instrText xml:space="preserve"> XE “</w:instrText>
      </w:r>
      <w:r>
        <w:rPr>
          <w:rFonts w:ascii="Times New Roman" w:hAnsi="Times New Roman"/>
        </w:rPr>
        <w:instrText>Non-controllable</w:instrText>
      </w:r>
      <w:r>
        <w:instrText xml:space="preserve">” </w:instrText>
      </w:r>
      <w:r>
        <w:rPr>
          <w:rFonts w:ascii="Times New Roman" w:hAnsi="Times New Roman"/>
        </w:rPr>
        <w:fldChar w:fldCharType="end"/>
      </w:r>
      <w:r>
        <w:rPr>
          <w:rFonts w:ascii="Times New Roman" w:hAnsi="Times New Roman"/>
        </w:rPr>
        <w:t xml:space="preserve"> variable model</w:t>
      </w:r>
    </w:p>
    <w:p w14:paraId="7A13BABD" w14:textId="77777777" w:rsidR="002474CE" w:rsidRDefault="002474CE">
      <w:pPr>
        <w:numPr>
          <w:ilvl w:val="0"/>
          <w:numId w:val="4"/>
        </w:numPr>
        <w:rPr>
          <w:rFonts w:ascii="Times New Roman" w:hAnsi="Times New Roman"/>
        </w:rPr>
      </w:pPr>
      <w:r>
        <w:rPr>
          <w:rFonts w:ascii="Times New Roman" w:hAnsi="Times New Roman"/>
        </w:rPr>
        <w:t>NDSC</w:t>
      </w:r>
      <w:r>
        <w:rPr>
          <w:rFonts w:ascii="Times New Roman" w:hAnsi="Times New Roman"/>
        </w:rPr>
        <w:fldChar w:fldCharType="begin"/>
      </w:r>
      <w:r>
        <w:instrText>xe “</w:instrText>
      </w:r>
      <w:r>
        <w:rPr>
          <w:rFonts w:ascii="Times New Roman" w:hAnsi="Times New Roman"/>
        </w:rPr>
        <w:instrText>NDSC</w:instrText>
      </w:r>
      <w:r>
        <w:instrText>”</w:instrText>
      </w:r>
      <w:r>
        <w:rPr>
          <w:rFonts w:ascii="Times New Roman" w:hAnsi="Times New Roman"/>
        </w:rPr>
        <w:fldChar w:fldCharType="end"/>
      </w:r>
      <w:r>
        <w:rPr>
          <w:rFonts w:ascii="Times New Roman" w:hAnsi="Times New Roman"/>
        </w:rPr>
        <w:t xml:space="preserve"> = Non-discretionary</w:t>
      </w:r>
      <w:r>
        <w:rPr>
          <w:rFonts w:ascii="Times New Roman" w:hAnsi="Times New Roman"/>
        </w:rPr>
        <w:fldChar w:fldCharType="begin"/>
      </w:r>
      <w:r>
        <w:instrText xml:space="preserve"> XE “</w:instrText>
      </w:r>
      <w:r>
        <w:rPr>
          <w:rFonts w:ascii="Times New Roman" w:hAnsi="Times New Roman"/>
        </w:rPr>
        <w:instrText>Non-discretionary</w:instrText>
      </w:r>
      <w:r>
        <w:instrText xml:space="preserve">” </w:instrText>
      </w:r>
      <w:r>
        <w:rPr>
          <w:rFonts w:ascii="Times New Roman" w:hAnsi="Times New Roman"/>
        </w:rPr>
        <w:fldChar w:fldCharType="end"/>
      </w:r>
      <w:r>
        <w:rPr>
          <w:rFonts w:ascii="Times New Roman" w:hAnsi="Times New Roman"/>
        </w:rPr>
        <w:t xml:space="preserve"> variable model </w:t>
      </w:r>
    </w:p>
    <w:p w14:paraId="61EFD2F4" w14:textId="77777777" w:rsidR="002474CE" w:rsidRDefault="002474CE">
      <w:pPr>
        <w:numPr>
          <w:ilvl w:val="0"/>
          <w:numId w:val="4"/>
        </w:numPr>
        <w:rPr>
          <w:rFonts w:ascii="Times New Roman" w:hAnsi="Times New Roman"/>
        </w:rPr>
      </w:pPr>
      <w:r>
        <w:rPr>
          <w:rFonts w:ascii="Times New Roman" w:hAnsi="Times New Roman"/>
        </w:rPr>
        <w:t>BND</w:t>
      </w:r>
      <w:r>
        <w:rPr>
          <w:rFonts w:ascii="Times New Roman" w:hAnsi="Times New Roman"/>
        </w:rPr>
        <w:fldChar w:fldCharType="begin"/>
      </w:r>
      <w:r>
        <w:instrText xml:space="preserve"> XE “</w:instrText>
      </w:r>
      <w:r>
        <w:rPr>
          <w:rFonts w:ascii="Times New Roman" w:hAnsi="Times New Roman"/>
        </w:rPr>
        <w:instrText>BND</w:instrText>
      </w:r>
      <w:r>
        <w:instrText xml:space="preserve">” </w:instrText>
      </w:r>
      <w:r>
        <w:rPr>
          <w:rFonts w:ascii="Times New Roman" w:hAnsi="Times New Roman"/>
        </w:rPr>
        <w:fldChar w:fldCharType="end"/>
      </w:r>
      <w:r>
        <w:rPr>
          <w:rFonts w:ascii="Times New Roman" w:hAnsi="Times New Roman"/>
        </w:rPr>
        <w:t xml:space="preserve"> = Bounded variable model     </w:t>
      </w:r>
    </w:p>
    <w:p w14:paraId="487CC2DE" w14:textId="77777777" w:rsidR="002474CE" w:rsidRDefault="002474CE">
      <w:pPr>
        <w:numPr>
          <w:ilvl w:val="0"/>
          <w:numId w:val="4"/>
        </w:numPr>
        <w:rPr>
          <w:rFonts w:ascii="Times New Roman" w:hAnsi="Times New Roman"/>
        </w:rPr>
      </w:pPr>
      <w:r>
        <w:rPr>
          <w:rFonts w:ascii="Times New Roman" w:hAnsi="Times New Roman"/>
        </w:rPr>
        <w:t>CAT</w:t>
      </w:r>
      <w:r>
        <w:rPr>
          <w:rFonts w:ascii="Times New Roman" w:hAnsi="Times New Roman"/>
        </w:rPr>
        <w:fldChar w:fldCharType="begin"/>
      </w:r>
      <w:r>
        <w:instrText>xe “</w:instrText>
      </w:r>
      <w:r>
        <w:rPr>
          <w:rFonts w:ascii="Times New Roman" w:hAnsi="Times New Roman"/>
        </w:rPr>
        <w:instrText>CAT</w:instrText>
      </w:r>
      <w:r>
        <w:instrText>”</w:instrText>
      </w:r>
      <w:r>
        <w:rPr>
          <w:rFonts w:ascii="Times New Roman" w:hAnsi="Times New Roman"/>
        </w:rPr>
        <w:fldChar w:fldCharType="end"/>
      </w:r>
      <w:r>
        <w:rPr>
          <w:rFonts w:ascii="Times New Roman" w:hAnsi="Times New Roman"/>
        </w:rPr>
        <w:t xml:space="preserve"> = Categorical variable model</w:t>
      </w:r>
      <w:r>
        <w:rPr>
          <w:rFonts w:ascii="Times New Roman" w:hAnsi="Times New Roman"/>
        </w:rPr>
        <w:fldChar w:fldCharType="begin"/>
      </w:r>
      <w:r>
        <w:instrText>xe “</w:instrText>
      </w:r>
      <w:r>
        <w:rPr>
          <w:rFonts w:ascii="Times New Roman" w:hAnsi="Times New Roman"/>
        </w:rPr>
        <w:instrText>Categorical variable</w:instrText>
      </w:r>
      <w:r>
        <w:instrText>”</w:instrText>
      </w:r>
      <w:r>
        <w:rPr>
          <w:rFonts w:ascii="Times New Roman" w:hAnsi="Times New Roman"/>
        </w:rPr>
        <w:fldChar w:fldCharType="end"/>
      </w:r>
      <w:r>
        <w:rPr>
          <w:rFonts w:ascii="Times New Roman" w:hAnsi="Times New Roman"/>
        </w:rPr>
        <w:t xml:space="preserve"> </w:t>
      </w:r>
    </w:p>
    <w:p w14:paraId="754C8B86" w14:textId="77777777" w:rsidR="002474CE" w:rsidRDefault="002474CE">
      <w:pPr>
        <w:numPr>
          <w:ilvl w:val="0"/>
          <w:numId w:val="4"/>
        </w:numPr>
        <w:rPr>
          <w:rFonts w:ascii="Times New Roman" w:hAnsi="Times New Roman"/>
        </w:rPr>
      </w:pPr>
      <w:r>
        <w:rPr>
          <w:rFonts w:ascii="Times New Roman" w:hAnsi="Times New Roman"/>
        </w:rPr>
        <w:t>SYS</w:t>
      </w:r>
      <w:r>
        <w:rPr>
          <w:rFonts w:ascii="Times New Roman" w:hAnsi="Times New Roman"/>
        </w:rPr>
        <w:fldChar w:fldCharType="begin"/>
      </w:r>
      <w:r>
        <w:instrText>xe “</w:instrText>
      </w:r>
      <w:r>
        <w:rPr>
          <w:rFonts w:ascii="Times New Roman" w:hAnsi="Times New Roman"/>
        </w:rPr>
        <w:instrText>SYS</w:instrText>
      </w:r>
      <w:r>
        <w:instrText>”</w:instrText>
      </w:r>
      <w:r>
        <w:rPr>
          <w:rFonts w:ascii="Times New Roman" w:hAnsi="Times New Roman"/>
        </w:rPr>
        <w:fldChar w:fldCharType="end"/>
      </w:r>
      <w:r>
        <w:rPr>
          <w:rFonts w:ascii="Times New Roman" w:hAnsi="Times New Roman"/>
        </w:rPr>
        <w:t xml:space="preserve"> = Different Systems model</w:t>
      </w:r>
      <w:r>
        <w:rPr>
          <w:rFonts w:ascii="Times New Roman" w:hAnsi="Times New Roman"/>
        </w:rPr>
        <w:fldChar w:fldCharType="begin"/>
      </w:r>
      <w:r>
        <w:instrText>xe “</w:instrText>
      </w:r>
      <w:r>
        <w:rPr>
          <w:rFonts w:ascii="Times New Roman" w:hAnsi="Times New Roman"/>
        </w:rPr>
        <w:instrText>Different Systems</w:instrText>
      </w:r>
      <w:r>
        <w:instrText>”</w:instrText>
      </w:r>
      <w:r>
        <w:rPr>
          <w:rFonts w:ascii="Times New Roman" w:hAnsi="Times New Roman"/>
        </w:rPr>
        <w:fldChar w:fldCharType="end"/>
      </w:r>
      <w:r>
        <w:rPr>
          <w:rFonts w:ascii="Times New Roman" w:hAnsi="Times New Roman"/>
        </w:rPr>
        <w:t xml:space="preserve">     </w:t>
      </w:r>
    </w:p>
    <w:p w14:paraId="14917B75" w14:textId="77777777" w:rsidR="002474CE" w:rsidRDefault="002474CE">
      <w:pPr>
        <w:numPr>
          <w:ilvl w:val="0"/>
          <w:numId w:val="4"/>
        </w:numPr>
        <w:rPr>
          <w:rFonts w:ascii="Times New Roman" w:hAnsi="Times New Roman"/>
        </w:rPr>
      </w:pPr>
      <w:r>
        <w:rPr>
          <w:rFonts w:ascii="Times New Roman" w:hAnsi="Times New Roman"/>
        </w:rPr>
        <w:t>SBM</w:t>
      </w:r>
      <w:r>
        <w:rPr>
          <w:rFonts w:ascii="Times New Roman" w:hAnsi="Times New Roman" w:hint="eastAsia"/>
        </w:rPr>
        <w:t>-Oriented</w:t>
      </w:r>
      <w:r>
        <w:rPr>
          <w:rFonts w:ascii="Times New Roman" w:hAnsi="Times New Roman"/>
        </w:rPr>
        <w:fldChar w:fldCharType="begin"/>
      </w:r>
      <w:r>
        <w:instrText>xe “</w:instrText>
      </w:r>
      <w:r>
        <w:rPr>
          <w:rFonts w:ascii="Times New Roman" w:hAnsi="Times New Roman"/>
        </w:rPr>
        <w:instrText>SBM</w:instrText>
      </w:r>
      <w:r>
        <w:instrText>”</w:instrText>
      </w:r>
      <w:r>
        <w:rPr>
          <w:rFonts w:ascii="Times New Roman" w:hAnsi="Times New Roman"/>
        </w:rPr>
        <w:fldChar w:fldCharType="end"/>
      </w:r>
      <w:r>
        <w:rPr>
          <w:rFonts w:ascii="Times New Roman" w:hAnsi="Times New Roman"/>
        </w:rPr>
        <w:t xml:space="preserve"> = Slacks-Based Measure model</w:t>
      </w:r>
      <w:r>
        <w:rPr>
          <w:rFonts w:ascii="Times New Roman" w:hAnsi="Times New Roman"/>
        </w:rPr>
        <w:fldChar w:fldCharType="begin"/>
      </w:r>
      <w:r>
        <w:instrText>xe “</w:instrText>
      </w:r>
      <w:r>
        <w:rPr>
          <w:rFonts w:ascii="Times New Roman" w:hAnsi="Times New Roman"/>
        </w:rPr>
        <w:instrText>Slacks-Based Measur</w:instrText>
      </w:r>
      <w:r>
        <w:rPr>
          <w:rFonts w:ascii="Times New Roman" w:hAnsi="Times New Roman" w:hint="eastAsia"/>
        </w:rPr>
        <w:instrText>e</w:instrText>
      </w:r>
      <w:r>
        <w:instrText>”</w:instrText>
      </w:r>
      <w:r>
        <w:rPr>
          <w:rFonts w:ascii="Times New Roman" w:hAnsi="Times New Roman"/>
        </w:rPr>
        <w:fldChar w:fldCharType="end"/>
      </w:r>
      <w:r>
        <w:rPr>
          <w:rFonts w:ascii="Times New Roman" w:hAnsi="Times New Roman"/>
        </w:rPr>
        <w:t xml:space="preserve"> </w:t>
      </w:r>
      <w:r>
        <w:rPr>
          <w:rFonts w:ascii="Times New Roman" w:hAnsi="Times New Roman" w:hint="eastAsia"/>
        </w:rPr>
        <w:t xml:space="preserve">in input/output orientation </w:t>
      </w:r>
    </w:p>
    <w:p w14:paraId="2C3A0103" w14:textId="77777777" w:rsidR="002474CE" w:rsidRDefault="002474CE">
      <w:pPr>
        <w:numPr>
          <w:ilvl w:val="0"/>
          <w:numId w:val="4"/>
        </w:numPr>
        <w:rPr>
          <w:rFonts w:ascii="Times New Roman" w:hAnsi="Times New Roman"/>
        </w:rPr>
      </w:pPr>
      <w:r>
        <w:rPr>
          <w:rFonts w:ascii="Times New Roman" w:hAnsi="Times New Roman" w:hint="eastAsia"/>
        </w:rPr>
        <w:t>SBM</w:t>
      </w:r>
      <w:r w:rsidR="00B763FC">
        <w:rPr>
          <w:rFonts w:ascii="Times New Roman" w:hAnsi="Times New Roman" w:hint="eastAsia"/>
        </w:rPr>
        <w:t>-</w:t>
      </w:r>
      <w:r>
        <w:rPr>
          <w:rFonts w:ascii="Times New Roman" w:hAnsi="Times New Roman"/>
        </w:rPr>
        <w:fldChar w:fldCharType="begin"/>
      </w:r>
      <w:r>
        <w:instrText xml:space="preserve"> XE “</w:instrText>
      </w:r>
      <w:r>
        <w:rPr>
          <w:rFonts w:ascii="Times New Roman" w:hAnsi="Times New Roman"/>
        </w:rPr>
        <w:instrText>SBM</w:instrText>
      </w:r>
      <w:r>
        <w:instrText xml:space="preserve">” </w:instrText>
      </w:r>
      <w:r>
        <w:rPr>
          <w:rFonts w:ascii="Times New Roman" w:hAnsi="Times New Roman"/>
        </w:rPr>
        <w:fldChar w:fldCharType="end"/>
      </w:r>
      <w:r w:rsidR="00B763FC">
        <w:rPr>
          <w:rFonts w:ascii="Times New Roman" w:hAnsi="Times New Roman" w:hint="eastAsia"/>
        </w:rPr>
        <w:t>NonOriented</w:t>
      </w:r>
      <w:r>
        <w:rPr>
          <w:rFonts w:ascii="Times New Roman" w:hAnsi="Times New Roman"/>
        </w:rPr>
        <w:fldChar w:fldCharType="begin"/>
      </w:r>
      <w:r>
        <w:instrText xml:space="preserve"> XE “</w:instrText>
      </w:r>
      <w:r>
        <w:rPr>
          <w:rFonts w:ascii="Times New Roman" w:hAnsi="Times New Roman" w:hint="eastAsia"/>
        </w:rPr>
        <w:instrText>Oriented</w:instrText>
      </w:r>
      <w:r>
        <w:instrText xml:space="preserve">” </w:instrText>
      </w:r>
      <w:r>
        <w:rPr>
          <w:rFonts w:ascii="Times New Roman" w:hAnsi="Times New Roman"/>
        </w:rPr>
        <w:fldChar w:fldCharType="end"/>
      </w:r>
      <w:r>
        <w:rPr>
          <w:rFonts w:ascii="Times New Roman" w:hAnsi="Times New Roman" w:hint="eastAsia"/>
        </w:rPr>
        <w:t xml:space="preserve"> = Slacks-Based Measure without orientation </w:t>
      </w:r>
    </w:p>
    <w:p w14:paraId="48458AD5" w14:textId="77777777" w:rsidR="00D50592" w:rsidRDefault="002474CE" w:rsidP="0031091F">
      <w:pPr>
        <w:numPr>
          <w:ilvl w:val="0"/>
          <w:numId w:val="4"/>
        </w:numPr>
        <w:rPr>
          <w:rFonts w:ascii="Times New Roman" w:hAnsi="Times New Roman"/>
        </w:rPr>
      </w:pPr>
      <w:r w:rsidRPr="0031091F">
        <w:rPr>
          <w:rFonts w:ascii="Times New Roman" w:hAnsi="Times New Roman"/>
        </w:rPr>
        <w:t>Supper</w:t>
      </w:r>
      <w:r w:rsidRPr="0031091F">
        <w:rPr>
          <w:rFonts w:ascii="Times New Roman" w:hAnsi="Times New Roman" w:hint="eastAsia"/>
        </w:rPr>
        <w:t>-SBM-Oriented</w:t>
      </w:r>
      <w:r w:rsidRPr="0031091F">
        <w:rPr>
          <w:rFonts w:ascii="Times New Roman" w:hAnsi="Times New Roman"/>
        </w:rPr>
        <w:fldChar w:fldCharType="begin"/>
      </w:r>
      <w:r>
        <w:instrText xml:space="preserve"> XE “</w:instrText>
      </w:r>
      <w:r w:rsidRPr="0031091F">
        <w:rPr>
          <w:rFonts w:ascii="Times New Roman" w:hAnsi="Times New Roman" w:hint="eastAsia"/>
        </w:rPr>
        <w:instrText>Oriented</w:instrText>
      </w:r>
      <w:r>
        <w:instrText xml:space="preserve">” </w:instrText>
      </w:r>
      <w:r w:rsidRPr="0031091F">
        <w:rPr>
          <w:rFonts w:ascii="Times New Roman" w:hAnsi="Times New Roman"/>
        </w:rPr>
        <w:fldChar w:fldCharType="end"/>
      </w:r>
      <w:r w:rsidRPr="0031091F">
        <w:rPr>
          <w:rFonts w:ascii="Times New Roman" w:hAnsi="Times New Roman"/>
        </w:rPr>
        <w:t xml:space="preserve"> = Super-efficiency</w:t>
      </w:r>
      <w:r w:rsidRPr="0031091F">
        <w:rPr>
          <w:rFonts w:ascii="Times New Roman" w:hAnsi="Times New Roman"/>
        </w:rPr>
        <w:fldChar w:fldCharType="begin"/>
      </w:r>
      <w:r>
        <w:instrText xml:space="preserve"> XE “Super-efficiency” </w:instrText>
      </w:r>
      <w:r w:rsidRPr="0031091F">
        <w:rPr>
          <w:rFonts w:ascii="Times New Roman" w:hAnsi="Times New Roman"/>
        </w:rPr>
        <w:fldChar w:fldCharType="end"/>
      </w:r>
      <w:r w:rsidRPr="0031091F">
        <w:rPr>
          <w:rFonts w:ascii="Times New Roman" w:hAnsi="Times New Roman"/>
        </w:rPr>
        <w:t xml:space="preserve"> model</w:t>
      </w:r>
      <w:r w:rsidRPr="0031091F">
        <w:rPr>
          <w:rFonts w:ascii="Times New Roman" w:hAnsi="Times New Roman" w:hint="eastAsia"/>
        </w:rPr>
        <w:t xml:space="preserve"> in input/output orientation</w:t>
      </w:r>
      <w:bookmarkStart w:id="54" w:name="OLE_LINK3"/>
    </w:p>
    <w:p w14:paraId="2EEBF6CE" w14:textId="77777777" w:rsidR="002474CE" w:rsidRPr="0031091F" w:rsidRDefault="002474CE" w:rsidP="0031091F">
      <w:pPr>
        <w:numPr>
          <w:ilvl w:val="0"/>
          <w:numId w:val="4"/>
        </w:numPr>
        <w:rPr>
          <w:rFonts w:ascii="Times New Roman" w:hAnsi="Times New Roman"/>
        </w:rPr>
      </w:pPr>
      <w:r w:rsidRPr="0031091F">
        <w:rPr>
          <w:rFonts w:ascii="Times New Roman" w:hAnsi="Times New Roman"/>
        </w:rPr>
        <w:t xml:space="preserve"> </w:t>
      </w:r>
      <w:bookmarkEnd w:id="54"/>
      <w:r w:rsidRPr="0031091F">
        <w:rPr>
          <w:rFonts w:ascii="Times New Roman" w:hAnsi="Times New Roman" w:hint="eastAsia"/>
        </w:rPr>
        <w:t>Super-SBM-</w:t>
      </w:r>
      <w:r w:rsidRPr="0031091F">
        <w:rPr>
          <w:rFonts w:ascii="Times New Roman" w:hAnsi="Times New Roman"/>
        </w:rPr>
        <w:fldChar w:fldCharType="begin"/>
      </w:r>
      <w:r>
        <w:instrText xml:space="preserve"> XE “Super-efficiency” </w:instrText>
      </w:r>
      <w:r w:rsidRPr="0031091F">
        <w:rPr>
          <w:rFonts w:ascii="Times New Roman" w:hAnsi="Times New Roman"/>
        </w:rPr>
        <w:fldChar w:fldCharType="end"/>
      </w:r>
      <w:r w:rsidRPr="0031091F">
        <w:rPr>
          <w:rFonts w:ascii="Times New Roman" w:hAnsi="Times New Roman" w:hint="eastAsia"/>
        </w:rPr>
        <w:t>NonOriented</w:t>
      </w:r>
      <w:r w:rsidRPr="0031091F">
        <w:rPr>
          <w:rFonts w:ascii="Times New Roman" w:hAnsi="Times New Roman"/>
        </w:rPr>
        <w:fldChar w:fldCharType="begin"/>
      </w:r>
      <w:r>
        <w:instrText xml:space="preserve"> XE “</w:instrText>
      </w:r>
      <w:r w:rsidRPr="0031091F">
        <w:rPr>
          <w:rFonts w:ascii="Times New Roman" w:hAnsi="Times New Roman" w:hint="eastAsia"/>
        </w:rPr>
        <w:instrText>Oriented</w:instrText>
      </w:r>
      <w:r>
        <w:instrText xml:space="preserve">” </w:instrText>
      </w:r>
      <w:r w:rsidRPr="0031091F">
        <w:rPr>
          <w:rFonts w:ascii="Times New Roman" w:hAnsi="Times New Roman"/>
        </w:rPr>
        <w:fldChar w:fldCharType="end"/>
      </w:r>
      <w:r w:rsidRPr="0031091F">
        <w:rPr>
          <w:rFonts w:ascii="Times New Roman" w:hAnsi="Times New Roman" w:hint="eastAsia"/>
        </w:rPr>
        <w:t xml:space="preserve"> =Super-efficiency model without orientation. </w:t>
      </w:r>
    </w:p>
    <w:p w14:paraId="2D68061E" w14:textId="77777777" w:rsidR="002474CE" w:rsidRDefault="002474CE">
      <w:pPr>
        <w:numPr>
          <w:ilvl w:val="0"/>
          <w:numId w:val="4"/>
        </w:numPr>
        <w:rPr>
          <w:rFonts w:ascii="Times New Roman" w:hAnsi="Times New Roman"/>
        </w:rPr>
      </w:pPr>
      <w:r>
        <w:rPr>
          <w:rFonts w:ascii="Times New Roman" w:hAnsi="Times New Roman" w:hint="eastAsia"/>
        </w:rPr>
        <w:t>Super-Radial = Super-efficiency model using Radial inputs and outputs.</w:t>
      </w:r>
    </w:p>
    <w:p w14:paraId="0ABF791B" w14:textId="77777777" w:rsidR="002474CE" w:rsidRDefault="002474CE">
      <w:pPr>
        <w:numPr>
          <w:ilvl w:val="0"/>
          <w:numId w:val="4"/>
        </w:numPr>
        <w:rPr>
          <w:rFonts w:ascii="Times New Roman" w:hAnsi="Times New Roman"/>
        </w:rPr>
      </w:pPr>
      <w:r>
        <w:rPr>
          <w:rFonts w:ascii="Times New Roman" w:hAnsi="Times New Roman"/>
        </w:rPr>
        <w:t>Cost</w:t>
      </w:r>
      <w:r>
        <w:rPr>
          <w:rFonts w:ascii="Times New Roman" w:hAnsi="Times New Roman"/>
        </w:rPr>
        <w:fldChar w:fldCharType="begin"/>
      </w:r>
      <w:r>
        <w:instrText>xe “</w:instrText>
      </w:r>
      <w:r>
        <w:rPr>
          <w:rFonts w:ascii="Times New Roman" w:hAnsi="Times New Roman"/>
        </w:rPr>
        <w:instrText>Cost</w:instrText>
      </w:r>
      <w:r>
        <w:instrText>”</w:instrText>
      </w:r>
      <w:r>
        <w:rPr>
          <w:rFonts w:ascii="Times New Roman" w:hAnsi="Times New Roman"/>
        </w:rPr>
        <w:fldChar w:fldCharType="end"/>
      </w:r>
      <w:r>
        <w:rPr>
          <w:rFonts w:ascii="Times New Roman" w:hAnsi="Times New Roman"/>
        </w:rPr>
        <w:t xml:space="preserve"> = Cost efficiency model   </w:t>
      </w:r>
    </w:p>
    <w:p w14:paraId="6E95A9DE" w14:textId="77777777" w:rsidR="002474CE" w:rsidRDefault="002474CE">
      <w:pPr>
        <w:numPr>
          <w:ilvl w:val="0"/>
          <w:numId w:val="4"/>
        </w:numPr>
        <w:rPr>
          <w:rFonts w:ascii="Times New Roman" w:hAnsi="Times New Roman"/>
        </w:rPr>
      </w:pPr>
      <w:r>
        <w:rPr>
          <w:rFonts w:ascii="Times New Roman" w:hAnsi="Times New Roman" w:hint="eastAsia"/>
        </w:rPr>
        <w:t>New-Cost</w:t>
      </w:r>
      <w:r>
        <w:rPr>
          <w:rFonts w:ascii="Times New Roman" w:hAnsi="Times New Roman"/>
        </w:rPr>
        <w:fldChar w:fldCharType="begin"/>
      </w:r>
      <w:r>
        <w:instrText xml:space="preserve"> XE “Cost” </w:instrText>
      </w:r>
      <w:r>
        <w:rPr>
          <w:rFonts w:ascii="Times New Roman" w:hAnsi="Times New Roman"/>
        </w:rPr>
        <w:fldChar w:fldCharType="end"/>
      </w:r>
      <w:r>
        <w:rPr>
          <w:rFonts w:ascii="Times New Roman" w:hAnsi="Times New Roman" w:hint="eastAsia"/>
        </w:rPr>
        <w:t xml:space="preserve"> = New cost efficiency model </w:t>
      </w:r>
    </w:p>
    <w:p w14:paraId="7EA2982A" w14:textId="77777777" w:rsidR="00D50592" w:rsidRDefault="002474CE" w:rsidP="0031091F">
      <w:pPr>
        <w:numPr>
          <w:ilvl w:val="0"/>
          <w:numId w:val="4"/>
        </w:numPr>
        <w:rPr>
          <w:rFonts w:ascii="Times New Roman" w:hAnsi="Times New Roman"/>
        </w:rPr>
      </w:pPr>
      <w:r w:rsidRPr="0031091F">
        <w:rPr>
          <w:rFonts w:ascii="Times New Roman" w:hAnsi="Times New Roman"/>
        </w:rPr>
        <w:t>Revenue</w:t>
      </w:r>
      <w:r w:rsidRPr="0031091F">
        <w:rPr>
          <w:rFonts w:ascii="Times New Roman" w:hAnsi="Times New Roman"/>
        </w:rPr>
        <w:fldChar w:fldCharType="begin"/>
      </w:r>
      <w:r>
        <w:instrText>xe “</w:instrText>
      </w:r>
      <w:r w:rsidRPr="0031091F">
        <w:rPr>
          <w:rFonts w:ascii="Times New Roman" w:hAnsi="Times New Roman"/>
        </w:rPr>
        <w:instrText>Revenue</w:instrText>
      </w:r>
      <w:r>
        <w:instrText>”</w:instrText>
      </w:r>
      <w:r w:rsidRPr="0031091F">
        <w:rPr>
          <w:rFonts w:ascii="Times New Roman" w:hAnsi="Times New Roman"/>
        </w:rPr>
        <w:fldChar w:fldCharType="end"/>
      </w:r>
      <w:r w:rsidRPr="0031091F">
        <w:rPr>
          <w:rFonts w:ascii="Times New Roman" w:hAnsi="Times New Roman"/>
        </w:rPr>
        <w:t xml:space="preserve"> = Revenue efficiency model </w:t>
      </w:r>
    </w:p>
    <w:p w14:paraId="3EB48077" w14:textId="77777777" w:rsidR="002474CE" w:rsidRPr="0031091F" w:rsidRDefault="002474CE" w:rsidP="0031091F">
      <w:pPr>
        <w:numPr>
          <w:ilvl w:val="0"/>
          <w:numId w:val="4"/>
        </w:numPr>
        <w:rPr>
          <w:rFonts w:ascii="Times New Roman" w:hAnsi="Times New Roman"/>
        </w:rPr>
      </w:pPr>
      <w:r w:rsidRPr="0031091F">
        <w:rPr>
          <w:rFonts w:ascii="Times New Roman" w:hAnsi="Times New Roman" w:hint="eastAsia"/>
        </w:rPr>
        <w:t>New-Revenue</w:t>
      </w:r>
      <w:r w:rsidRPr="0031091F">
        <w:rPr>
          <w:rFonts w:ascii="Times New Roman" w:hAnsi="Times New Roman"/>
        </w:rPr>
        <w:fldChar w:fldCharType="begin"/>
      </w:r>
      <w:r>
        <w:instrText xml:space="preserve"> XE “Revenue” </w:instrText>
      </w:r>
      <w:r w:rsidRPr="0031091F">
        <w:rPr>
          <w:rFonts w:ascii="Times New Roman" w:hAnsi="Times New Roman"/>
        </w:rPr>
        <w:fldChar w:fldCharType="end"/>
      </w:r>
      <w:r w:rsidRPr="0031091F">
        <w:rPr>
          <w:rFonts w:ascii="Times New Roman" w:hAnsi="Times New Roman" w:hint="eastAsia"/>
        </w:rPr>
        <w:t xml:space="preserve"> = New revenue model </w:t>
      </w:r>
    </w:p>
    <w:p w14:paraId="2DB11CCA" w14:textId="77777777" w:rsidR="002474CE" w:rsidRDefault="002474CE">
      <w:pPr>
        <w:numPr>
          <w:ilvl w:val="0"/>
          <w:numId w:val="4"/>
        </w:numPr>
        <w:rPr>
          <w:rFonts w:ascii="Times New Roman" w:hAnsi="Times New Roman"/>
        </w:rPr>
      </w:pPr>
      <w:r>
        <w:rPr>
          <w:rFonts w:ascii="Times New Roman" w:hAnsi="Times New Roman"/>
        </w:rPr>
        <w:t>Profit</w:t>
      </w:r>
      <w:r>
        <w:rPr>
          <w:rFonts w:ascii="Times New Roman" w:hAnsi="Times New Roman"/>
        </w:rPr>
        <w:fldChar w:fldCharType="begin"/>
      </w:r>
      <w:r>
        <w:instrText>xe “</w:instrText>
      </w:r>
      <w:r>
        <w:rPr>
          <w:rFonts w:ascii="Times New Roman" w:hAnsi="Times New Roman"/>
        </w:rPr>
        <w:instrText>Profit</w:instrText>
      </w:r>
      <w:r>
        <w:instrText>”</w:instrText>
      </w:r>
      <w:r>
        <w:rPr>
          <w:rFonts w:ascii="Times New Roman" w:hAnsi="Times New Roman"/>
        </w:rPr>
        <w:fldChar w:fldCharType="end"/>
      </w:r>
      <w:r>
        <w:rPr>
          <w:rFonts w:ascii="Times New Roman" w:hAnsi="Times New Roman"/>
        </w:rPr>
        <w:t xml:space="preserve"> = Profit efficiency model   </w:t>
      </w:r>
    </w:p>
    <w:p w14:paraId="7EAA36C3" w14:textId="77777777" w:rsidR="002474CE" w:rsidRDefault="002474CE">
      <w:pPr>
        <w:numPr>
          <w:ilvl w:val="0"/>
          <w:numId w:val="4"/>
        </w:numPr>
        <w:rPr>
          <w:rFonts w:ascii="Times New Roman" w:hAnsi="Times New Roman"/>
        </w:rPr>
      </w:pPr>
      <w:r>
        <w:rPr>
          <w:rFonts w:ascii="Times New Roman" w:hAnsi="Times New Roman" w:hint="eastAsia"/>
        </w:rPr>
        <w:t>New-Profit</w:t>
      </w:r>
      <w:r>
        <w:rPr>
          <w:rFonts w:ascii="Times New Roman" w:hAnsi="Times New Roman"/>
        </w:rPr>
        <w:fldChar w:fldCharType="begin"/>
      </w:r>
      <w:r>
        <w:instrText xml:space="preserve"> XE “</w:instrText>
      </w:r>
      <w:r>
        <w:rPr>
          <w:sz w:val="24"/>
          <w:szCs w:val="24"/>
        </w:rPr>
        <w:instrText>New-Profit</w:instrText>
      </w:r>
      <w:r>
        <w:instrText xml:space="preserve">” </w:instrText>
      </w:r>
      <w:r>
        <w:rPr>
          <w:rFonts w:ascii="Times New Roman" w:hAnsi="Times New Roman"/>
        </w:rPr>
        <w:fldChar w:fldCharType="end"/>
      </w:r>
      <w:r>
        <w:rPr>
          <w:rFonts w:ascii="Times New Roman" w:hAnsi="Times New Roman" w:hint="eastAsia"/>
        </w:rPr>
        <w:t xml:space="preserve"> = New profit model</w:t>
      </w:r>
      <w:r>
        <w:rPr>
          <w:rFonts w:ascii="Times New Roman" w:hAnsi="Times New Roman"/>
        </w:rPr>
        <w:t xml:space="preserve">    </w:t>
      </w:r>
    </w:p>
    <w:p w14:paraId="6303DEAF" w14:textId="77777777" w:rsidR="002474CE" w:rsidRDefault="002474CE">
      <w:pPr>
        <w:numPr>
          <w:ilvl w:val="0"/>
          <w:numId w:val="4"/>
        </w:numPr>
        <w:rPr>
          <w:rFonts w:ascii="Times New Roman" w:hAnsi="Times New Roman"/>
        </w:rPr>
      </w:pPr>
      <w:r>
        <w:rPr>
          <w:rFonts w:ascii="Times New Roman" w:hAnsi="Times New Roman"/>
        </w:rPr>
        <w:t>Ratio</w:t>
      </w:r>
      <w:r>
        <w:rPr>
          <w:rFonts w:ascii="Times New Roman" w:hAnsi="Times New Roman"/>
        </w:rPr>
        <w:fldChar w:fldCharType="begin"/>
      </w:r>
      <w:r>
        <w:instrText>xe “</w:instrText>
      </w:r>
      <w:r>
        <w:rPr>
          <w:rFonts w:ascii="Times New Roman" w:hAnsi="Times New Roman"/>
        </w:rPr>
        <w:instrText>Ratio</w:instrText>
      </w:r>
      <w:r>
        <w:instrText>”</w:instrText>
      </w:r>
      <w:r>
        <w:rPr>
          <w:rFonts w:ascii="Times New Roman" w:hAnsi="Times New Roman"/>
        </w:rPr>
        <w:fldChar w:fldCharType="end"/>
      </w:r>
      <w:r>
        <w:rPr>
          <w:rFonts w:ascii="Times New Roman" w:hAnsi="Times New Roman"/>
        </w:rPr>
        <w:t xml:space="preserve"> = Ratio efficiency model</w:t>
      </w:r>
    </w:p>
    <w:p w14:paraId="2682C58E" w14:textId="77777777" w:rsidR="002474CE" w:rsidRDefault="002474CE">
      <w:pPr>
        <w:numPr>
          <w:ilvl w:val="0"/>
          <w:numId w:val="4"/>
        </w:numPr>
        <w:rPr>
          <w:rFonts w:ascii="Times New Roman" w:hAnsi="Times New Roman"/>
        </w:rPr>
      </w:pPr>
      <w:r>
        <w:rPr>
          <w:rFonts w:ascii="Times New Roman" w:hAnsi="Times New Roman"/>
        </w:rPr>
        <w:t>Bilateral</w:t>
      </w:r>
      <w:r>
        <w:rPr>
          <w:rFonts w:ascii="Times New Roman" w:hAnsi="Times New Roman"/>
        </w:rPr>
        <w:fldChar w:fldCharType="begin"/>
      </w:r>
      <w:r>
        <w:instrText xml:space="preserve"> XE “Bilateral” </w:instrText>
      </w:r>
      <w:r>
        <w:rPr>
          <w:rFonts w:ascii="Times New Roman" w:hAnsi="Times New Roman"/>
        </w:rPr>
        <w:fldChar w:fldCharType="end"/>
      </w:r>
      <w:r>
        <w:rPr>
          <w:rFonts w:ascii="Times New Roman" w:hAnsi="Times New Roman"/>
        </w:rPr>
        <w:t xml:space="preserve"> = Bilateral comparison model</w:t>
      </w:r>
    </w:p>
    <w:p w14:paraId="01E1943C" w14:textId="77777777" w:rsidR="0031091F" w:rsidRDefault="002474CE" w:rsidP="0031091F">
      <w:pPr>
        <w:numPr>
          <w:ilvl w:val="0"/>
          <w:numId w:val="4"/>
        </w:numPr>
        <w:rPr>
          <w:rFonts w:ascii="Times New Roman" w:hAnsi="Times New Roman"/>
        </w:rPr>
      </w:pPr>
      <w:r w:rsidRPr="0031091F">
        <w:rPr>
          <w:rFonts w:ascii="Times New Roman" w:hAnsi="Times New Roman"/>
        </w:rPr>
        <w:t>Window</w:t>
      </w:r>
      <w:r w:rsidRPr="0031091F">
        <w:rPr>
          <w:rFonts w:ascii="Times New Roman" w:hAnsi="Times New Roman"/>
        </w:rPr>
        <w:fldChar w:fldCharType="begin"/>
      </w:r>
      <w:r>
        <w:instrText xml:space="preserve"> XE “</w:instrText>
      </w:r>
      <w:r w:rsidRPr="0031091F">
        <w:rPr>
          <w:rFonts w:ascii="Times New Roman" w:hAnsi="Times New Roman"/>
        </w:rPr>
        <w:instrText>Window</w:instrText>
      </w:r>
      <w:r>
        <w:instrText xml:space="preserve">” </w:instrText>
      </w:r>
      <w:r w:rsidRPr="0031091F">
        <w:rPr>
          <w:rFonts w:ascii="Times New Roman" w:hAnsi="Times New Roman"/>
        </w:rPr>
        <w:fldChar w:fldCharType="end"/>
      </w:r>
      <w:r w:rsidRPr="0031091F">
        <w:rPr>
          <w:rFonts w:ascii="Times New Roman" w:hAnsi="Times New Roman"/>
        </w:rPr>
        <w:t xml:space="preserve"> = Window Analysis</w:t>
      </w:r>
      <w:r w:rsidRPr="0031091F">
        <w:rPr>
          <w:rFonts w:ascii="Times New Roman" w:hAnsi="Times New Roman"/>
        </w:rPr>
        <w:fldChar w:fldCharType="begin"/>
      </w:r>
      <w:r>
        <w:instrText>xe “</w:instrText>
      </w:r>
      <w:r w:rsidRPr="0031091F">
        <w:rPr>
          <w:rFonts w:ascii="Times New Roman" w:hAnsi="Times New Roman"/>
        </w:rPr>
        <w:instrText>Window Analysis</w:instrText>
      </w:r>
      <w:r>
        <w:instrText>”</w:instrText>
      </w:r>
      <w:r w:rsidRPr="0031091F">
        <w:rPr>
          <w:rFonts w:ascii="Times New Roman" w:hAnsi="Times New Roman"/>
        </w:rPr>
        <w:fldChar w:fldCharType="end"/>
      </w:r>
      <w:r w:rsidRPr="0031091F">
        <w:rPr>
          <w:rFonts w:ascii="Times New Roman" w:hAnsi="Times New Roman"/>
        </w:rPr>
        <w:t xml:space="preserve"> </w:t>
      </w:r>
    </w:p>
    <w:p w14:paraId="46006563" w14:textId="77777777" w:rsidR="002474CE" w:rsidRPr="0031091F" w:rsidRDefault="002474CE" w:rsidP="0031091F">
      <w:pPr>
        <w:numPr>
          <w:ilvl w:val="0"/>
          <w:numId w:val="4"/>
        </w:numPr>
        <w:rPr>
          <w:rFonts w:ascii="Times New Roman" w:hAnsi="Times New Roman"/>
        </w:rPr>
      </w:pPr>
      <w:r w:rsidRPr="0031091F">
        <w:rPr>
          <w:rFonts w:ascii="Times New Roman" w:hAnsi="Times New Roman"/>
        </w:rPr>
        <w:t>FDH</w:t>
      </w:r>
      <w:r w:rsidRPr="0031091F">
        <w:rPr>
          <w:rFonts w:ascii="Times New Roman" w:hAnsi="Times New Roman"/>
        </w:rPr>
        <w:fldChar w:fldCharType="begin"/>
      </w:r>
      <w:r>
        <w:instrText>xe “</w:instrText>
      </w:r>
      <w:r w:rsidRPr="0031091F">
        <w:rPr>
          <w:rFonts w:ascii="Times New Roman" w:hAnsi="Times New Roman"/>
        </w:rPr>
        <w:instrText>FDH</w:instrText>
      </w:r>
      <w:r>
        <w:instrText>”</w:instrText>
      </w:r>
      <w:r w:rsidRPr="0031091F">
        <w:rPr>
          <w:rFonts w:ascii="Times New Roman" w:hAnsi="Times New Roman"/>
        </w:rPr>
        <w:fldChar w:fldCharType="end"/>
      </w:r>
      <w:r w:rsidRPr="0031091F">
        <w:rPr>
          <w:rFonts w:ascii="Times New Roman" w:hAnsi="Times New Roman"/>
        </w:rPr>
        <w:t xml:space="preserve"> = Free Disposal Hull model</w:t>
      </w:r>
      <w:r w:rsidRPr="0031091F">
        <w:rPr>
          <w:rFonts w:ascii="Times New Roman" w:hAnsi="Times New Roman"/>
        </w:rPr>
        <w:fldChar w:fldCharType="begin"/>
      </w:r>
      <w:r>
        <w:instrText>xe “</w:instrText>
      </w:r>
      <w:r w:rsidRPr="0031091F">
        <w:rPr>
          <w:rFonts w:ascii="Times New Roman" w:hAnsi="Times New Roman"/>
        </w:rPr>
        <w:instrText>Free Disposal Hull</w:instrText>
      </w:r>
      <w:r>
        <w:instrText>”</w:instrText>
      </w:r>
      <w:r w:rsidRPr="0031091F">
        <w:rPr>
          <w:rFonts w:ascii="Times New Roman" w:hAnsi="Times New Roman"/>
        </w:rPr>
        <w:fldChar w:fldCharType="end"/>
      </w:r>
      <w:r w:rsidRPr="0031091F">
        <w:rPr>
          <w:rFonts w:ascii="Times New Roman" w:hAnsi="Times New Roman"/>
        </w:rPr>
        <w:t xml:space="preserve"> </w:t>
      </w:r>
    </w:p>
    <w:p w14:paraId="183E6B86" w14:textId="77777777" w:rsidR="002474CE" w:rsidRDefault="002474CE">
      <w:pPr>
        <w:numPr>
          <w:ilvl w:val="0"/>
          <w:numId w:val="4"/>
        </w:numPr>
        <w:rPr>
          <w:rFonts w:ascii="Times New Roman" w:hAnsi="Times New Roman"/>
        </w:rPr>
      </w:pPr>
      <w:r>
        <w:rPr>
          <w:rFonts w:ascii="Times New Roman" w:hAnsi="Times New Roman" w:hint="eastAsia"/>
        </w:rPr>
        <w:t>Malmquist</w:t>
      </w:r>
      <w:r>
        <w:rPr>
          <w:rFonts w:ascii="Times New Roman" w:hAnsi="Times New Roman"/>
        </w:rPr>
        <w:fldChar w:fldCharType="begin"/>
      </w:r>
      <w:r>
        <w:instrText xml:space="preserve"> XE “</w:instrText>
      </w:r>
      <w:r>
        <w:rPr>
          <w:rFonts w:ascii="Times New Roman" w:hAnsi="Times New Roman"/>
        </w:rPr>
        <w:instrText>Malmquist</w:instrText>
      </w:r>
      <w:r>
        <w:instrText xml:space="preserve">” </w:instrText>
      </w:r>
      <w:r>
        <w:rPr>
          <w:rFonts w:ascii="Times New Roman" w:hAnsi="Times New Roman"/>
        </w:rPr>
        <w:fldChar w:fldCharType="end"/>
      </w:r>
      <w:r>
        <w:rPr>
          <w:rFonts w:ascii="Times New Roman" w:hAnsi="Times New Roman" w:hint="eastAsia"/>
        </w:rPr>
        <w:t>-Radial</w:t>
      </w:r>
      <w:r>
        <w:rPr>
          <w:rFonts w:ascii="Times New Roman" w:hAnsi="Times New Roman"/>
        </w:rPr>
        <w:fldChar w:fldCharType="begin"/>
      </w:r>
      <w:r>
        <w:instrText xml:space="preserve"> XE “</w:instrText>
      </w:r>
      <w:r>
        <w:rPr>
          <w:rFonts w:ascii="Times New Roman" w:hAnsi="Times New Roman" w:hint="eastAsia"/>
        </w:rPr>
        <w:instrText>Radial</w:instrText>
      </w:r>
      <w:r>
        <w:instrText xml:space="preserve">” </w:instrText>
      </w:r>
      <w:r>
        <w:rPr>
          <w:rFonts w:ascii="Times New Roman" w:hAnsi="Times New Roman"/>
        </w:rPr>
        <w:fldChar w:fldCharType="end"/>
      </w:r>
      <w:r>
        <w:rPr>
          <w:rFonts w:ascii="Times New Roman" w:hAnsi="Times New Roman" w:hint="eastAsia"/>
        </w:rPr>
        <w:t xml:space="preserve"> = </w:t>
      </w:r>
      <w:r>
        <w:rPr>
          <w:rFonts w:ascii="Times New Roman" w:hAnsi="Times New Roman"/>
        </w:rPr>
        <w:t xml:space="preserve">Malmquist productivity index model </w:t>
      </w:r>
      <w:r>
        <w:rPr>
          <w:rFonts w:ascii="Times New Roman" w:hAnsi="Times New Roman" w:hint="eastAsia"/>
        </w:rPr>
        <w:t xml:space="preserve">under the radial scheme </w:t>
      </w:r>
    </w:p>
    <w:p w14:paraId="2DAFB505" w14:textId="77777777" w:rsidR="002474CE" w:rsidRDefault="002474CE">
      <w:pPr>
        <w:numPr>
          <w:ilvl w:val="0"/>
          <w:numId w:val="4"/>
        </w:numPr>
        <w:rPr>
          <w:rFonts w:ascii="Times New Roman" w:hAnsi="Times New Roman"/>
        </w:rPr>
      </w:pPr>
      <w:r>
        <w:rPr>
          <w:rFonts w:ascii="Times New Roman" w:hAnsi="Times New Roman" w:hint="eastAsia"/>
        </w:rPr>
        <w:t>Weighted SBM</w:t>
      </w:r>
      <w:r>
        <w:rPr>
          <w:rFonts w:ascii="Times New Roman" w:hAnsi="Times New Roman"/>
        </w:rPr>
        <w:fldChar w:fldCharType="begin"/>
      </w:r>
      <w:r>
        <w:instrText xml:space="preserve"> XE "</w:instrText>
      </w:r>
      <w:r>
        <w:rPr>
          <w:rFonts w:ascii="Times New Roman" w:hAnsi="Times New Roman" w:hint="eastAsia"/>
        </w:rPr>
        <w:instrText>Weighted SBM</w:instrText>
      </w:r>
      <w:r>
        <w:instrText xml:space="preserve">" </w:instrText>
      </w:r>
      <w:r>
        <w:rPr>
          <w:rFonts w:ascii="Times New Roman" w:hAnsi="Times New Roman"/>
        </w:rPr>
        <w:fldChar w:fldCharType="end"/>
      </w:r>
      <w:r>
        <w:rPr>
          <w:rFonts w:ascii="Times New Roman" w:hAnsi="Times New Roman" w:hint="eastAsia"/>
        </w:rPr>
        <w:t xml:space="preserve"> = Weighted Slacks-Based Measure model </w:t>
      </w:r>
    </w:p>
    <w:p w14:paraId="48C04347" w14:textId="77777777" w:rsidR="002474CE" w:rsidRPr="008E7EAC" w:rsidRDefault="002474CE">
      <w:bookmarkStart w:id="55" w:name="_Toc534898284"/>
      <w:bookmarkStart w:id="56" w:name="_Toc534899458"/>
      <w:bookmarkStart w:id="57" w:name="_Toc534900052"/>
      <w:bookmarkStart w:id="58" w:name="_Toc534908785"/>
      <w:bookmarkStart w:id="59" w:name="_Toc534935006"/>
      <w:bookmarkStart w:id="60" w:name="_Toc534935493"/>
      <w:bookmarkStart w:id="61" w:name="_Toc534935753"/>
      <w:bookmarkStart w:id="62" w:name="_Toc534960255"/>
      <w:bookmarkStart w:id="63" w:name="_Toc534963186"/>
      <w:bookmarkStart w:id="64" w:name="_Toc535040208"/>
      <w:bookmarkStart w:id="65" w:name="_Toc535041614"/>
      <w:bookmarkStart w:id="66" w:name="_Toc535074279"/>
      <w:bookmarkStart w:id="67" w:name="_Toc535125902"/>
      <w:bookmarkStart w:id="68" w:name="_Toc535154395"/>
    </w:p>
    <w:p w14:paraId="12E1D90E" w14:textId="77777777" w:rsidR="002474CE" w:rsidRDefault="002474CE">
      <w:pPr>
        <w:pStyle w:val="1"/>
        <w:jc w:val="both"/>
        <w:rPr>
          <w:sz w:val="24"/>
          <w:szCs w:val="24"/>
        </w:rPr>
      </w:pPr>
      <w:bookmarkStart w:id="69" w:name="_Toc329599849"/>
      <w:bookmarkStart w:id="70" w:name="_Toc329600205"/>
      <w:bookmarkStart w:id="71" w:name="_Toc336106415"/>
      <w:bookmarkStart w:id="72" w:name="_Toc370887242"/>
      <w:bookmarkStart w:id="73" w:name="_Toc370887369"/>
      <w:bookmarkStart w:id="74" w:name="_Toc370887940"/>
      <w:r>
        <w:rPr>
          <w:sz w:val="24"/>
          <w:szCs w:val="24"/>
        </w:rPr>
        <w:t>3. DEA Models</w:t>
      </w:r>
      <w:bookmarkEnd w:id="55"/>
      <w:bookmarkEnd w:id="56"/>
      <w:bookmarkEnd w:id="57"/>
      <w:r>
        <w:rPr>
          <w:sz w:val="24"/>
          <w:szCs w:val="24"/>
        </w:rPr>
        <w:t xml:space="preserve"> Included</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14:paraId="7D50B4E4" w14:textId="77777777" w:rsidR="00353599" w:rsidRDefault="002474CE">
      <w:pPr>
        <w:rPr>
          <w:rFonts w:ascii="Times New Roman" w:hAnsi="Times New Roman"/>
          <w:b/>
          <w:bCs/>
          <w:sz w:val="24"/>
          <w:szCs w:val="24"/>
        </w:rPr>
      </w:pPr>
      <w:r>
        <w:rPr>
          <w:rFonts w:ascii="Times New Roman" w:hAnsi="Times New Roman"/>
          <w:b/>
          <w:bCs/>
          <w:sz w:val="24"/>
          <w:szCs w:val="24"/>
        </w:rPr>
        <w:t xml:space="preserve">  </w:t>
      </w:r>
    </w:p>
    <w:p w14:paraId="1C38819F" w14:textId="77777777" w:rsidR="00FD5B54" w:rsidRDefault="00FD5B54" w:rsidP="00FD5B54">
      <w:pPr>
        <w:rPr>
          <w:rFonts w:ascii="Times New Roman" w:hAnsi="Times New Roman"/>
        </w:rPr>
      </w:pPr>
      <w:r w:rsidRPr="003432F2">
        <w:rPr>
          <w:rFonts w:ascii="Times New Roman" w:hAnsi="Times New Roman" w:hint="eastAsia"/>
          <w:bCs/>
          <w:sz w:val="24"/>
          <w:szCs w:val="24"/>
        </w:rPr>
        <w:t>Version</w:t>
      </w:r>
      <w:r w:rsidR="00857BC5">
        <w:rPr>
          <w:rFonts w:ascii="Times New Roman" w:hAnsi="Times New Roman" w:hint="eastAsia"/>
          <w:bCs/>
          <w:sz w:val="24"/>
          <w:szCs w:val="24"/>
        </w:rPr>
        <w:t xml:space="preserve"> 8</w:t>
      </w:r>
      <w:r>
        <w:rPr>
          <w:rFonts w:ascii="Times New Roman" w:hAnsi="Times New Roman" w:hint="eastAsia"/>
          <w:bCs/>
          <w:sz w:val="24"/>
          <w:szCs w:val="24"/>
        </w:rPr>
        <w:t xml:space="preserve">.0 consists of </w:t>
      </w:r>
      <w:r w:rsidR="0031091F">
        <w:rPr>
          <w:rFonts w:ascii="Times New Roman" w:hAnsi="Times New Roman" w:hint="eastAsia"/>
        </w:rPr>
        <w:t>28</w:t>
      </w:r>
      <w:r>
        <w:rPr>
          <w:rFonts w:ascii="Times New Roman" w:hAnsi="Times New Roman"/>
        </w:rPr>
        <w:t xml:space="preserve"> clusters</w:t>
      </w:r>
      <w:r>
        <w:rPr>
          <w:rFonts w:ascii="Times New Roman" w:hAnsi="Times New Roman" w:hint="eastAsia"/>
        </w:rPr>
        <w:t>.</w:t>
      </w:r>
    </w:p>
    <w:p w14:paraId="3ED16EBA" w14:textId="77777777" w:rsidR="002474CE" w:rsidRPr="00B177C8" w:rsidRDefault="002474CE">
      <w:pPr>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9"/>
        <w:gridCol w:w="2777"/>
        <w:gridCol w:w="4932"/>
      </w:tblGrid>
      <w:tr w:rsidR="002474CE" w14:paraId="26B17729" w14:textId="77777777">
        <w:tc>
          <w:tcPr>
            <w:tcW w:w="738" w:type="dxa"/>
            <w:shd w:val="clear" w:color="auto" w:fill="C0C0C0"/>
          </w:tcPr>
          <w:p w14:paraId="0391B7BB" w14:textId="77777777" w:rsidR="002474CE" w:rsidRDefault="002474CE">
            <w:pPr>
              <w:rPr>
                <w:rFonts w:ascii="Times New Roman" w:hAnsi="Times New Roman"/>
              </w:rPr>
            </w:pPr>
            <w:r>
              <w:rPr>
                <w:rFonts w:ascii="Times New Roman" w:hAnsi="Times New Roman" w:hint="eastAsia"/>
              </w:rPr>
              <w:t>No.</w:t>
            </w:r>
          </w:p>
        </w:tc>
        <w:tc>
          <w:tcPr>
            <w:tcW w:w="2835" w:type="dxa"/>
            <w:shd w:val="clear" w:color="auto" w:fill="C0C0C0"/>
          </w:tcPr>
          <w:p w14:paraId="08423277" w14:textId="77777777" w:rsidR="002474CE" w:rsidRDefault="002474CE">
            <w:pPr>
              <w:jc w:val="center"/>
              <w:rPr>
                <w:rFonts w:ascii="Times New Roman" w:hAnsi="Times New Roman"/>
              </w:rPr>
            </w:pPr>
            <w:r>
              <w:rPr>
                <w:rFonts w:ascii="Times New Roman" w:hAnsi="Times New Roman" w:hint="eastAsia"/>
              </w:rPr>
              <w:t xml:space="preserve">Cluster                     </w:t>
            </w:r>
          </w:p>
        </w:tc>
        <w:tc>
          <w:tcPr>
            <w:tcW w:w="5091" w:type="dxa"/>
            <w:shd w:val="clear" w:color="auto" w:fill="C0C0C0"/>
          </w:tcPr>
          <w:p w14:paraId="6E96B52D" w14:textId="77777777" w:rsidR="002474CE" w:rsidRDefault="002474CE">
            <w:pPr>
              <w:jc w:val="center"/>
              <w:rPr>
                <w:rFonts w:ascii="Times New Roman" w:hAnsi="Times New Roman"/>
              </w:rPr>
            </w:pPr>
            <w:r>
              <w:rPr>
                <w:rFonts w:ascii="Times New Roman" w:hAnsi="Times New Roman" w:hint="eastAsia"/>
              </w:rPr>
              <w:t xml:space="preserve">Model                                     </w:t>
            </w:r>
          </w:p>
        </w:tc>
      </w:tr>
      <w:tr w:rsidR="002474CE" w14:paraId="2E9D4E4D" w14:textId="77777777">
        <w:tc>
          <w:tcPr>
            <w:tcW w:w="738" w:type="dxa"/>
          </w:tcPr>
          <w:p w14:paraId="01352475" w14:textId="77777777" w:rsidR="002474CE" w:rsidRDefault="002474CE">
            <w:pPr>
              <w:rPr>
                <w:rFonts w:ascii="Times New Roman" w:hAnsi="Times New Roman"/>
              </w:rPr>
            </w:pPr>
            <w:r>
              <w:rPr>
                <w:rFonts w:ascii="Times New Roman" w:hAnsi="Times New Roman" w:hint="eastAsia"/>
              </w:rPr>
              <w:t>1</w:t>
            </w:r>
          </w:p>
        </w:tc>
        <w:tc>
          <w:tcPr>
            <w:tcW w:w="2835" w:type="dxa"/>
          </w:tcPr>
          <w:p w14:paraId="6EC457B2" w14:textId="77777777" w:rsidR="002474CE" w:rsidRDefault="002474CE">
            <w:pPr>
              <w:rPr>
                <w:rFonts w:ascii="Times New Roman" w:hAnsi="Times New Roman"/>
              </w:rPr>
            </w:pPr>
            <w:r>
              <w:rPr>
                <w:rFonts w:ascii="Times New Roman" w:hAnsi="Times New Roman" w:hint="eastAsia"/>
              </w:rPr>
              <w:t>CCR</w:t>
            </w:r>
          </w:p>
        </w:tc>
        <w:tc>
          <w:tcPr>
            <w:tcW w:w="5091" w:type="dxa"/>
          </w:tcPr>
          <w:p w14:paraId="7D653488" w14:textId="77777777" w:rsidR="002474CE" w:rsidRDefault="002474CE">
            <w:pPr>
              <w:rPr>
                <w:rFonts w:ascii="Times New Roman" w:hAnsi="Times New Roman"/>
                <w:lang w:val="it-IT"/>
              </w:rPr>
            </w:pPr>
            <w:r>
              <w:rPr>
                <w:rFonts w:ascii="Times New Roman" w:hAnsi="Times New Roman"/>
                <w:lang w:val="it-IT"/>
              </w:rPr>
              <w:t>CCR-I, CCR</w:t>
            </w:r>
            <w:r w:rsidR="001263DE">
              <w:rPr>
                <w:lang w:val="it-IT"/>
              </w:rPr>
              <w:t>-</w:t>
            </w:r>
            <w:r>
              <w:rPr>
                <w:rFonts w:ascii="Times New Roman" w:hAnsi="Times New Roman"/>
                <w:lang w:val="it-IT"/>
              </w:rPr>
              <w:t>O</w:t>
            </w:r>
          </w:p>
        </w:tc>
      </w:tr>
      <w:tr w:rsidR="002474CE" w14:paraId="1B69CE24" w14:textId="77777777">
        <w:tc>
          <w:tcPr>
            <w:tcW w:w="738" w:type="dxa"/>
          </w:tcPr>
          <w:p w14:paraId="63D1B46A" w14:textId="77777777" w:rsidR="002474CE" w:rsidRDefault="002474CE">
            <w:pPr>
              <w:rPr>
                <w:rFonts w:ascii="Times New Roman" w:hAnsi="Times New Roman"/>
              </w:rPr>
            </w:pPr>
            <w:r>
              <w:rPr>
                <w:rFonts w:ascii="Times New Roman" w:hAnsi="Times New Roman" w:hint="eastAsia"/>
              </w:rPr>
              <w:t>2</w:t>
            </w:r>
          </w:p>
        </w:tc>
        <w:tc>
          <w:tcPr>
            <w:tcW w:w="2835" w:type="dxa"/>
          </w:tcPr>
          <w:p w14:paraId="7F033B8B" w14:textId="77777777" w:rsidR="002474CE" w:rsidRDefault="002474CE">
            <w:pPr>
              <w:rPr>
                <w:rFonts w:ascii="Times New Roman" w:hAnsi="Times New Roman"/>
              </w:rPr>
            </w:pPr>
            <w:r>
              <w:rPr>
                <w:rFonts w:ascii="Times New Roman" w:hAnsi="Times New Roman" w:hint="eastAsia"/>
              </w:rPr>
              <w:t>BCC</w:t>
            </w:r>
          </w:p>
        </w:tc>
        <w:tc>
          <w:tcPr>
            <w:tcW w:w="5091" w:type="dxa"/>
          </w:tcPr>
          <w:p w14:paraId="3A10390F" w14:textId="77777777" w:rsidR="002474CE" w:rsidRDefault="002474CE">
            <w:pPr>
              <w:pStyle w:val="a6"/>
              <w:tabs>
                <w:tab w:val="clear" w:pos="4252"/>
                <w:tab w:val="clear" w:pos="8504"/>
              </w:tabs>
              <w:snapToGrid/>
              <w:rPr>
                <w:rFonts w:ascii="Times New Roman" w:hAnsi="Times New Roman"/>
                <w:lang w:val="it-IT"/>
              </w:rPr>
            </w:pPr>
            <w:r>
              <w:rPr>
                <w:lang w:val="it-IT"/>
              </w:rPr>
              <w:t>BCC-I, BCC-O</w:t>
            </w:r>
          </w:p>
        </w:tc>
      </w:tr>
      <w:tr w:rsidR="002474CE" w14:paraId="64B3D086" w14:textId="77777777">
        <w:tc>
          <w:tcPr>
            <w:tcW w:w="738" w:type="dxa"/>
          </w:tcPr>
          <w:p w14:paraId="4515FED0" w14:textId="77777777" w:rsidR="002474CE" w:rsidRDefault="002474CE">
            <w:pPr>
              <w:rPr>
                <w:rFonts w:ascii="Times New Roman" w:hAnsi="Times New Roman"/>
              </w:rPr>
            </w:pPr>
            <w:r>
              <w:rPr>
                <w:rFonts w:ascii="Times New Roman" w:hAnsi="Times New Roman" w:hint="eastAsia"/>
              </w:rPr>
              <w:t>3</w:t>
            </w:r>
          </w:p>
        </w:tc>
        <w:tc>
          <w:tcPr>
            <w:tcW w:w="2835" w:type="dxa"/>
          </w:tcPr>
          <w:p w14:paraId="77DD5331" w14:textId="77777777" w:rsidR="002474CE" w:rsidRDefault="002474CE">
            <w:pPr>
              <w:rPr>
                <w:rFonts w:ascii="Times New Roman" w:hAnsi="Times New Roman"/>
              </w:rPr>
            </w:pPr>
            <w:r>
              <w:rPr>
                <w:rFonts w:ascii="Times New Roman" w:hAnsi="Times New Roman" w:hint="eastAsia"/>
              </w:rPr>
              <w:t>IRS</w:t>
            </w:r>
          </w:p>
        </w:tc>
        <w:tc>
          <w:tcPr>
            <w:tcW w:w="5091" w:type="dxa"/>
          </w:tcPr>
          <w:p w14:paraId="00CD72A5" w14:textId="77777777" w:rsidR="002474CE" w:rsidRDefault="002474CE">
            <w:pPr>
              <w:rPr>
                <w:rFonts w:ascii="Times New Roman" w:hAnsi="Times New Roman"/>
                <w:lang w:val="pt-PT"/>
              </w:rPr>
            </w:pPr>
            <w:r>
              <w:rPr>
                <w:rFonts w:ascii="Times New Roman" w:hAnsi="Times New Roman"/>
                <w:lang w:val="pt-PT"/>
              </w:rPr>
              <w:t>IRS-I, IRS-O</w:t>
            </w:r>
          </w:p>
        </w:tc>
      </w:tr>
      <w:tr w:rsidR="002474CE" w14:paraId="63FB1D60" w14:textId="77777777">
        <w:tc>
          <w:tcPr>
            <w:tcW w:w="738" w:type="dxa"/>
          </w:tcPr>
          <w:p w14:paraId="61538171" w14:textId="77777777" w:rsidR="002474CE" w:rsidRDefault="002474CE">
            <w:pPr>
              <w:rPr>
                <w:rFonts w:ascii="Times New Roman" w:hAnsi="Times New Roman"/>
              </w:rPr>
            </w:pPr>
            <w:r>
              <w:rPr>
                <w:rFonts w:ascii="Times New Roman" w:hAnsi="Times New Roman" w:hint="eastAsia"/>
              </w:rPr>
              <w:t>4</w:t>
            </w:r>
          </w:p>
        </w:tc>
        <w:tc>
          <w:tcPr>
            <w:tcW w:w="2835" w:type="dxa"/>
          </w:tcPr>
          <w:p w14:paraId="5B99AC68" w14:textId="77777777" w:rsidR="002474CE" w:rsidRDefault="002474CE">
            <w:pPr>
              <w:rPr>
                <w:rFonts w:ascii="Times New Roman" w:hAnsi="Times New Roman"/>
              </w:rPr>
            </w:pPr>
            <w:r>
              <w:rPr>
                <w:rFonts w:ascii="Times New Roman" w:hAnsi="Times New Roman" w:hint="eastAsia"/>
              </w:rPr>
              <w:t>DRS</w:t>
            </w:r>
          </w:p>
        </w:tc>
        <w:tc>
          <w:tcPr>
            <w:tcW w:w="5091" w:type="dxa"/>
          </w:tcPr>
          <w:p w14:paraId="31780240" w14:textId="77777777" w:rsidR="002474CE" w:rsidRDefault="002474CE">
            <w:pPr>
              <w:rPr>
                <w:rFonts w:ascii="Times New Roman" w:hAnsi="Times New Roman"/>
                <w:lang w:val="pt-PT"/>
              </w:rPr>
            </w:pPr>
            <w:r>
              <w:rPr>
                <w:rFonts w:ascii="Times New Roman" w:hAnsi="Times New Roman"/>
                <w:lang w:val="pt-PT"/>
              </w:rPr>
              <w:t>DRS-I, DRS-O</w:t>
            </w:r>
          </w:p>
        </w:tc>
      </w:tr>
      <w:tr w:rsidR="002474CE" w14:paraId="281EC8F3" w14:textId="77777777">
        <w:tc>
          <w:tcPr>
            <w:tcW w:w="738" w:type="dxa"/>
          </w:tcPr>
          <w:p w14:paraId="33A2DAB2" w14:textId="77777777" w:rsidR="002474CE" w:rsidRDefault="002474CE">
            <w:pPr>
              <w:rPr>
                <w:rFonts w:ascii="Times New Roman" w:hAnsi="Times New Roman"/>
              </w:rPr>
            </w:pPr>
            <w:r>
              <w:rPr>
                <w:rFonts w:ascii="Times New Roman" w:hAnsi="Times New Roman" w:hint="eastAsia"/>
              </w:rPr>
              <w:t>5</w:t>
            </w:r>
          </w:p>
        </w:tc>
        <w:tc>
          <w:tcPr>
            <w:tcW w:w="2835" w:type="dxa"/>
          </w:tcPr>
          <w:p w14:paraId="09ACAAF2" w14:textId="77777777" w:rsidR="002474CE" w:rsidRDefault="002474CE">
            <w:pPr>
              <w:rPr>
                <w:rFonts w:ascii="Times New Roman" w:hAnsi="Times New Roman"/>
              </w:rPr>
            </w:pPr>
            <w:r>
              <w:rPr>
                <w:rFonts w:ascii="Times New Roman" w:hAnsi="Times New Roman" w:hint="eastAsia"/>
              </w:rPr>
              <w:t>GRS</w:t>
            </w:r>
          </w:p>
        </w:tc>
        <w:tc>
          <w:tcPr>
            <w:tcW w:w="5091" w:type="dxa"/>
          </w:tcPr>
          <w:p w14:paraId="4026B5F2" w14:textId="77777777" w:rsidR="002474CE" w:rsidRDefault="002474CE">
            <w:pPr>
              <w:rPr>
                <w:rFonts w:ascii="Times New Roman" w:hAnsi="Times New Roman"/>
                <w:lang w:val="pt-PT"/>
              </w:rPr>
            </w:pPr>
            <w:r>
              <w:rPr>
                <w:rFonts w:ascii="Times New Roman" w:hAnsi="Times New Roman"/>
                <w:lang w:val="pt-PT"/>
              </w:rPr>
              <w:t>GRS-I, GRS-O</w:t>
            </w:r>
          </w:p>
        </w:tc>
      </w:tr>
      <w:tr w:rsidR="002474CE" w14:paraId="14F300E4" w14:textId="77777777">
        <w:tc>
          <w:tcPr>
            <w:tcW w:w="738" w:type="dxa"/>
          </w:tcPr>
          <w:p w14:paraId="400FE96B" w14:textId="77777777" w:rsidR="002474CE" w:rsidRDefault="002474CE">
            <w:pPr>
              <w:rPr>
                <w:rFonts w:ascii="Times New Roman" w:hAnsi="Times New Roman"/>
              </w:rPr>
            </w:pPr>
            <w:r>
              <w:rPr>
                <w:rFonts w:ascii="Times New Roman" w:hAnsi="Times New Roman" w:hint="eastAsia"/>
              </w:rPr>
              <w:t>6</w:t>
            </w:r>
          </w:p>
        </w:tc>
        <w:tc>
          <w:tcPr>
            <w:tcW w:w="2835" w:type="dxa"/>
          </w:tcPr>
          <w:p w14:paraId="3D7A913A" w14:textId="77777777" w:rsidR="002474CE" w:rsidRDefault="002474CE">
            <w:pPr>
              <w:rPr>
                <w:rFonts w:ascii="Times New Roman" w:hAnsi="Times New Roman"/>
              </w:rPr>
            </w:pPr>
            <w:r>
              <w:rPr>
                <w:rFonts w:ascii="Times New Roman" w:hAnsi="Times New Roman" w:hint="eastAsia"/>
              </w:rPr>
              <w:t>AR (</w:t>
            </w:r>
            <w:r w:rsidR="000A445A">
              <w:rPr>
                <w:rFonts w:ascii="Times New Roman" w:hAnsi="Times New Roman" w:hint="eastAsia"/>
              </w:rPr>
              <w:t>Assurance Region</w:t>
            </w:r>
            <w:r>
              <w:rPr>
                <w:rFonts w:ascii="Times New Roman" w:hAnsi="Times New Roman" w:hint="eastAsia"/>
              </w:rPr>
              <w:t>)</w:t>
            </w:r>
          </w:p>
        </w:tc>
        <w:tc>
          <w:tcPr>
            <w:tcW w:w="5091" w:type="dxa"/>
          </w:tcPr>
          <w:p w14:paraId="2222325E" w14:textId="77777777" w:rsidR="002474CE" w:rsidRDefault="002474CE" w:rsidP="00A05912">
            <w:pPr>
              <w:jc w:val="left"/>
              <w:rPr>
                <w:rFonts w:ascii="Times New Roman" w:hAnsi="Times New Roman"/>
                <w:lang w:val="pt-PT"/>
              </w:rPr>
            </w:pPr>
            <w:r>
              <w:rPr>
                <w:rFonts w:ascii="Times New Roman" w:hAnsi="Times New Roman"/>
                <w:lang w:val="pt-PT"/>
              </w:rPr>
              <w:t>AR-I-C, AR-I-V,</w:t>
            </w:r>
            <w:r>
              <w:rPr>
                <w:rFonts w:ascii="Times New Roman" w:hAnsi="Times New Roman" w:hint="eastAsia"/>
                <w:lang w:val="pt-PT"/>
              </w:rPr>
              <w:t xml:space="preserve"> AR-I-GRS, </w:t>
            </w:r>
            <w:r>
              <w:rPr>
                <w:rFonts w:ascii="Times New Roman" w:hAnsi="Times New Roman"/>
                <w:lang w:val="pt-PT"/>
              </w:rPr>
              <w:t>AR-O-C, AR-O-V</w:t>
            </w:r>
            <w:r>
              <w:rPr>
                <w:rFonts w:ascii="Times New Roman" w:hAnsi="Times New Roman" w:hint="eastAsia"/>
                <w:lang w:val="pt-PT"/>
              </w:rPr>
              <w:t>, AR-O-GRS</w:t>
            </w:r>
          </w:p>
        </w:tc>
      </w:tr>
      <w:tr w:rsidR="002474CE" w14:paraId="53E77CA2" w14:textId="77777777">
        <w:tc>
          <w:tcPr>
            <w:tcW w:w="738" w:type="dxa"/>
          </w:tcPr>
          <w:p w14:paraId="4975DBE8" w14:textId="77777777" w:rsidR="002474CE" w:rsidRDefault="003405DC">
            <w:pPr>
              <w:rPr>
                <w:rFonts w:ascii="Times New Roman" w:hAnsi="Times New Roman"/>
              </w:rPr>
            </w:pPr>
            <w:r>
              <w:rPr>
                <w:rFonts w:ascii="Times New Roman" w:hAnsi="Times New Roman" w:hint="eastAsia"/>
              </w:rPr>
              <w:t>7</w:t>
            </w:r>
          </w:p>
        </w:tc>
        <w:tc>
          <w:tcPr>
            <w:tcW w:w="2835" w:type="dxa"/>
          </w:tcPr>
          <w:p w14:paraId="49822C25" w14:textId="77777777" w:rsidR="002474CE" w:rsidRDefault="002474CE">
            <w:pPr>
              <w:rPr>
                <w:rFonts w:ascii="Times New Roman" w:hAnsi="Times New Roman"/>
              </w:rPr>
            </w:pPr>
            <w:r>
              <w:rPr>
                <w:rFonts w:ascii="Times New Roman" w:hAnsi="Times New Roman" w:hint="eastAsia"/>
              </w:rPr>
              <w:t>NCN</w:t>
            </w:r>
            <w:r>
              <w:rPr>
                <w:rFonts w:ascii="Times New Roman" w:hAnsi="Times New Roman"/>
              </w:rPr>
              <w:fldChar w:fldCharType="begin"/>
            </w:r>
            <w:r>
              <w:instrText xml:space="preserve"> XE “NCN” </w:instrText>
            </w:r>
            <w:r>
              <w:rPr>
                <w:rFonts w:ascii="Times New Roman" w:hAnsi="Times New Roman"/>
              </w:rPr>
              <w:fldChar w:fldCharType="end"/>
            </w:r>
            <w:r>
              <w:rPr>
                <w:rFonts w:ascii="Times New Roman" w:hAnsi="Times New Roman" w:hint="eastAsia"/>
              </w:rPr>
              <w:t xml:space="preserve"> (</w:t>
            </w:r>
            <w:r w:rsidR="000A445A">
              <w:rPr>
                <w:rFonts w:ascii="Times New Roman" w:hAnsi="Times New Roman" w:hint="eastAsia"/>
              </w:rPr>
              <w:t>Non</w:t>
            </w:r>
            <w:r>
              <w:rPr>
                <w:rFonts w:ascii="Times New Roman" w:hAnsi="Times New Roman" w:hint="eastAsia"/>
              </w:rPr>
              <w:t>-</w:t>
            </w:r>
            <w:r w:rsidR="000A445A">
              <w:rPr>
                <w:rFonts w:ascii="Times New Roman" w:hAnsi="Times New Roman" w:hint="eastAsia"/>
              </w:rPr>
              <w:t>Controllable</w:t>
            </w:r>
            <w:r>
              <w:rPr>
                <w:rFonts w:ascii="Times New Roman" w:hAnsi="Times New Roman" w:hint="eastAsia"/>
              </w:rPr>
              <w:t>)</w:t>
            </w:r>
          </w:p>
        </w:tc>
        <w:tc>
          <w:tcPr>
            <w:tcW w:w="5091" w:type="dxa"/>
          </w:tcPr>
          <w:p w14:paraId="21E4719E" w14:textId="77777777" w:rsidR="002474CE" w:rsidRDefault="002474CE">
            <w:pPr>
              <w:rPr>
                <w:rFonts w:ascii="Times New Roman" w:hAnsi="Times New Roman"/>
                <w:lang w:val="pt-PT"/>
              </w:rPr>
            </w:pPr>
            <w:r>
              <w:rPr>
                <w:rFonts w:ascii="Times New Roman" w:hAnsi="Times New Roman"/>
                <w:lang w:val="pt-PT"/>
              </w:rPr>
              <w:t>NCN</w:t>
            </w:r>
            <w:r>
              <w:rPr>
                <w:rFonts w:ascii="Times New Roman" w:hAnsi="Times New Roman"/>
                <w:lang w:val="pt-PT"/>
              </w:rPr>
              <w:fldChar w:fldCharType="begin"/>
            </w:r>
            <w:r>
              <w:instrText xml:space="preserve"> XE “NCN” </w:instrText>
            </w:r>
            <w:r>
              <w:rPr>
                <w:rFonts w:ascii="Times New Roman" w:hAnsi="Times New Roman"/>
                <w:lang w:val="pt-PT"/>
              </w:rPr>
              <w:fldChar w:fldCharType="end"/>
            </w:r>
            <w:r>
              <w:rPr>
                <w:rFonts w:ascii="Times New Roman" w:hAnsi="Times New Roman"/>
                <w:lang w:val="pt-PT"/>
              </w:rPr>
              <w:t>-I-C, NCN-I-V, NCN-O-C, NCN-O-V</w:t>
            </w:r>
          </w:p>
        </w:tc>
      </w:tr>
      <w:tr w:rsidR="002474CE" w14:paraId="03459E03" w14:textId="77777777">
        <w:tc>
          <w:tcPr>
            <w:tcW w:w="738" w:type="dxa"/>
          </w:tcPr>
          <w:p w14:paraId="72A54291" w14:textId="77777777" w:rsidR="002474CE" w:rsidRDefault="003405DC">
            <w:pPr>
              <w:rPr>
                <w:rFonts w:ascii="Times New Roman" w:hAnsi="Times New Roman"/>
              </w:rPr>
            </w:pPr>
            <w:r>
              <w:rPr>
                <w:rFonts w:ascii="Times New Roman" w:hAnsi="Times New Roman" w:hint="eastAsia"/>
              </w:rPr>
              <w:t>8</w:t>
            </w:r>
          </w:p>
        </w:tc>
        <w:tc>
          <w:tcPr>
            <w:tcW w:w="2835" w:type="dxa"/>
          </w:tcPr>
          <w:p w14:paraId="48F7AE36" w14:textId="77777777" w:rsidR="002474CE" w:rsidRDefault="002474CE">
            <w:pPr>
              <w:rPr>
                <w:rFonts w:ascii="Times New Roman" w:hAnsi="Times New Roman"/>
              </w:rPr>
            </w:pPr>
            <w:r>
              <w:rPr>
                <w:rFonts w:ascii="Times New Roman" w:hAnsi="Times New Roman" w:hint="eastAsia"/>
              </w:rPr>
              <w:t>NDSC</w:t>
            </w:r>
            <w:r>
              <w:rPr>
                <w:rFonts w:ascii="Times New Roman" w:hAnsi="Times New Roman"/>
              </w:rPr>
              <w:fldChar w:fldCharType="begin"/>
            </w:r>
            <w:r>
              <w:instrText xml:space="preserve"> XE “NDSC” </w:instrText>
            </w:r>
            <w:r>
              <w:rPr>
                <w:rFonts w:ascii="Times New Roman" w:hAnsi="Times New Roman"/>
              </w:rPr>
              <w:fldChar w:fldCharType="end"/>
            </w:r>
            <w:r>
              <w:rPr>
                <w:rFonts w:ascii="Times New Roman" w:hAnsi="Times New Roman" w:hint="eastAsia"/>
              </w:rPr>
              <w:t xml:space="preserve"> (</w:t>
            </w:r>
            <w:r w:rsidR="000A445A">
              <w:rPr>
                <w:rFonts w:ascii="Times New Roman" w:hAnsi="Times New Roman" w:hint="eastAsia"/>
              </w:rPr>
              <w:t>Non</w:t>
            </w:r>
            <w:r>
              <w:rPr>
                <w:rFonts w:ascii="Times New Roman" w:hAnsi="Times New Roman" w:hint="eastAsia"/>
              </w:rPr>
              <w:t>-</w:t>
            </w:r>
            <w:r w:rsidR="000A445A">
              <w:rPr>
                <w:rFonts w:ascii="Times New Roman" w:hAnsi="Times New Roman" w:hint="eastAsia"/>
              </w:rPr>
              <w:t>Discretionary</w:t>
            </w:r>
            <w:r>
              <w:rPr>
                <w:rFonts w:ascii="Times New Roman" w:hAnsi="Times New Roman" w:hint="eastAsia"/>
              </w:rPr>
              <w:t>)</w:t>
            </w:r>
          </w:p>
        </w:tc>
        <w:tc>
          <w:tcPr>
            <w:tcW w:w="5091" w:type="dxa"/>
          </w:tcPr>
          <w:p w14:paraId="60E31911" w14:textId="77777777" w:rsidR="002474CE" w:rsidRDefault="002474CE" w:rsidP="00A05912">
            <w:pPr>
              <w:jc w:val="left"/>
              <w:rPr>
                <w:rFonts w:ascii="Times New Roman" w:hAnsi="Times New Roman"/>
                <w:lang w:val="it-IT"/>
              </w:rPr>
            </w:pPr>
            <w:r>
              <w:rPr>
                <w:rFonts w:ascii="Times New Roman" w:hAnsi="Times New Roman"/>
                <w:lang w:val="it-IT"/>
              </w:rPr>
              <w:t>NDSC</w:t>
            </w:r>
            <w:r>
              <w:rPr>
                <w:rFonts w:ascii="Times New Roman" w:hAnsi="Times New Roman"/>
                <w:lang w:val="it-IT"/>
              </w:rPr>
              <w:fldChar w:fldCharType="begin"/>
            </w:r>
            <w:r>
              <w:instrText xml:space="preserve"> XE “NDSC” </w:instrText>
            </w:r>
            <w:r>
              <w:rPr>
                <w:rFonts w:ascii="Times New Roman" w:hAnsi="Times New Roman"/>
                <w:lang w:val="it-IT"/>
              </w:rPr>
              <w:fldChar w:fldCharType="end"/>
            </w:r>
            <w:r>
              <w:rPr>
                <w:rFonts w:ascii="Times New Roman" w:hAnsi="Times New Roman"/>
                <w:lang w:val="it-IT"/>
              </w:rPr>
              <w:t xml:space="preserve">-I-C, NDSC-I-V, </w:t>
            </w:r>
            <w:r>
              <w:rPr>
                <w:rFonts w:ascii="Times New Roman" w:hAnsi="Times New Roman" w:hint="eastAsia"/>
                <w:lang w:val="it-IT"/>
              </w:rPr>
              <w:t xml:space="preserve">NDSC-I-GRS, </w:t>
            </w:r>
            <w:r>
              <w:rPr>
                <w:rFonts w:ascii="Times New Roman" w:hAnsi="Times New Roman"/>
                <w:lang w:val="it-IT"/>
              </w:rPr>
              <w:t>NDSC-O-C, NDSC-O-V</w:t>
            </w:r>
            <w:r>
              <w:rPr>
                <w:rFonts w:ascii="Times New Roman" w:hAnsi="Times New Roman" w:hint="eastAsia"/>
                <w:lang w:val="it-IT"/>
              </w:rPr>
              <w:t>, NDSC-O-GRS</w:t>
            </w:r>
          </w:p>
        </w:tc>
      </w:tr>
      <w:tr w:rsidR="002474CE" w14:paraId="1DE7B295" w14:textId="77777777">
        <w:tc>
          <w:tcPr>
            <w:tcW w:w="738" w:type="dxa"/>
          </w:tcPr>
          <w:p w14:paraId="20CB7DBB" w14:textId="77777777" w:rsidR="002474CE" w:rsidRDefault="003405DC">
            <w:pPr>
              <w:rPr>
                <w:rFonts w:ascii="Times New Roman" w:hAnsi="Times New Roman"/>
              </w:rPr>
            </w:pPr>
            <w:r>
              <w:rPr>
                <w:rFonts w:ascii="Times New Roman" w:hAnsi="Times New Roman" w:hint="eastAsia"/>
              </w:rPr>
              <w:t>9</w:t>
            </w:r>
          </w:p>
        </w:tc>
        <w:tc>
          <w:tcPr>
            <w:tcW w:w="2835" w:type="dxa"/>
          </w:tcPr>
          <w:p w14:paraId="39A341F5" w14:textId="77777777" w:rsidR="002474CE" w:rsidRDefault="002474CE">
            <w:pPr>
              <w:rPr>
                <w:rFonts w:ascii="Times New Roman" w:hAnsi="Times New Roman"/>
              </w:rPr>
            </w:pPr>
            <w:r>
              <w:rPr>
                <w:rFonts w:ascii="Times New Roman" w:hAnsi="Times New Roman" w:hint="eastAsia"/>
              </w:rPr>
              <w:t>BND</w:t>
            </w:r>
            <w:r>
              <w:rPr>
                <w:rFonts w:ascii="Times New Roman" w:hAnsi="Times New Roman"/>
              </w:rPr>
              <w:fldChar w:fldCharType="begin"/>
            </w:r>
            <w:r>
              <w:instrText xml:space="preserve"> XE “</w:instrText>
            </w:r>
            <w:r>
              <w:rPr>
                <w:rFonts w:ascii="Times New Roman" w:hAnsi="Times New Roman"/>
              </w:rPr>
              <w:instrText>BND</w:instrText>
            </w:r>
            <w:r>
              <w:instrText xml:space="preserve">” </w:instrText>
            </w:r>
            <w:r>
              <w:rPr>
                <w:rFonts w:ascii="Times New Roman" w:hAnsi="Times New Roman"/>
              </w:rPr>
              <w:fldChar w:fldCharType="end"/>
            </w:r>
            <w:r>
              <w:rPr>
                <w:rFonts w:ascii="Times New Roman" w:hAnsi="Times New Roman" w:hint="eastAsia"/>
              </w:rPr>
              <w:t xml:space="preserve"> (</w:t>
            </w:r>
            <w:r w:rsidR="000A445A">
              <w:rPr>
                <w:rFonts w:ascii="Times New Roman" w:hAnsi="Times New Roman" w:hint="eastAsia"/>
              </w:rPr>
              <w:t>Bounded Variable</w:t>
            </w:r>
            <w:r>
              <w:rPr>
                <w:rFonts w:ascii="Times New Roman" w:hAnsi="Times New Roman" w:hint="eastAsia"/>
              </w:rPr>
              <w:t>)</w:t>
            </w:r>
          </w:p>
        </w:tc>
        <w:tc>
          <w:tcPr>
            <w:tcW w:w="5091" w:type="dxa"/>
          </w:tcPr>
          <w:p w14:paraId="47262860" w14:textId="77777777" w:rsidR="002474CE" w:rsidRDefault="002474CE">
            <w:pPr>
              <w:rPr>
                <w:rFonts w:ascii="Times New Roman" w:hAnsi="Times New Roman"/>
                <w:lang w:val="it-IT"/>
              </w:rPr>
            </w:pPr>
            <w:r>
              <w:rPr>
                <w:rFonts w:ascii="Times New Roman" w:hAnsi="Times New Roman"/>
                <w:lang w:val="it-IT"/>
              </w:rPr>
              <w:t>BND</w:t>
            </w:r>
            <w:r>
              <w:rPr>
                <w:rFonts w:ascii="Times New Roman" w:hAnsi="Times New Roman"/>
                <w:lang w:val="it-IT"/>
              </w:rPr>
              <w:fldChar w:fldCharType="begin"/>
            </w:r>
            <w:r>
              <w:instrText xml:space="preserve"> XE “</w:instrText>
            </w:r>
            <w:r>
              <w:rPr>
                <w:rFonts w:ascii="Times New Roman" w:hAnsi="Times New Roman"/>
              </w:rPr>
              <w:instrText>BND</w:instrText>
            </w:r>
            <w:r>
              <w:instrText xml:space="preserve">” </w:instrText>
            </w:r>
            <w:r>
              <w:rPr>
                <w:rFonts w:ascii="Times New Roman" w:hAnsi="Times New Roman"/>
                <w:lang w:val="it-IT"/>
              </w:rPr>
              <w:fldChar w:fldCharType="end"/>
            </w:r>
            <w:r>
              <w:rPr>
                <w:rFonts w:ascii="Times New Roman" w:hAnsi="Times New Roman"/>
                <w:lang w:val="it-IT"/>
              </w:rPr>
              <w:t xml:space="preserve">-I-C, BND-I-V, </w:t>
            </w:r>
            <w:r>
              <w:rPr>
                <w:rFonts w:ascii="Times New Roman" w:hAnsi="Times New Roman" w:hint="eastAsia"/>
                <w:lang w:val="it-IT"/>
              </w:rPr>
              <w:t xml:space="preserve">BND-I-GRS, </w:t>
            </w:r>
            <w:r>
              <w:rPr>
                <w:rFonts w:ascii="Times New Roman" w:hAnsi="Times New Roman"/>
                <w:lang w:val="it-IT"/>
              </w:rPr>
              <w:t>BND-O-C, BND-O-V</w:t>
            </w:r>
            <w:r>
              <w:rPr>
                <w:rFonts w:ascii="Times New Roman" w:hAnsi="Times New Roman" w:hint="eastAsia"/>
                <w:lang w:val="it-IT"/>
              </w:rPr>
              <w:t>, BND-O-GRS</w:t>
            </w:r>
          </w:p>
        </w:tc>
      </w:tr>
      <w:tr w:rsidR="002474CE" w14:paraId="2105F1CE" w14:textId="77777777">
        <w:tc>
          <w:tcPr>
            <w:tcW w:w="738" w:type="dxa"/>
          </w:tcPr>
          <w:p w14:paraId="5CBAD173" w14:textId="77777777" w:rsidR="002474CE" w:rsidRDefault="002474CE">
            <w:pPr>
              <w:rPr>
                <w:rFonts w:ascii="Times New Roman" w:hAnsi="Times New Roman"/>
              </w:rPr>
            </w:pPr>
            <w:r>
              <w:rPr>
                <w:rFonts w:ascii="Times New Roman" w:hAnsi="Times New Roman" w:hint="eastAsia"/>
              </w:rPr>
              <w:t>1</w:t>
            </w:r>
            <w:r w:rsidR="003405DC">
              <w:rPr>
                <w:rFonts w:ascii="Times New Roman" w:hAnsi="Times New Roman" w:hint="eastAsia"/>
              </w:rPr>
              <w:t>0</w:t>
            </w:r>
          </w:p>
        </w:tc>
        <w:tc>
          <w:tcPr>
            <w:tcW w:w="2835" w:type="dxa"/>
          </w:tcPr>
          <w:p w14:paraId="06020205" w14:textId="77777777" w:rsidR="002474CE" w:rsidRDefault="002474CE">
            <w:pPr>
              <w:rPr>
                <w:rFonts w:ascii="Times New Roman" w:hAnsi="Times New Roman"/>
              </w:rPr>
            </w:pPr>
            <w:r>
              <w:rPr>
                <w:rFonts w:ascii="Times New Roman" w:hAnsi="Times New Roman" w:hint="eastAsia"/>
              </w:rPr>
              <w:t>CAT</w:t>
            </w:r>
            <w:r>
              <w:rPr>
                <w:rFonts w:ascii="Times New Roman" w:hAnsi="Times New Roman"/>
              </w:rPr>
              <w:fldChar w:fldCharType="begin"/>
            </w:r>
            <w:r>
              <w:instrText xml:space="preserve"> XE “CAT” </w:instrText>
            </w:r>
            <w:r>
              <w:rPr>
                <w:rFonts w:ascii="Times New Roman" w:hAnsi="Times New Roman"/>
              </w:rPr>
              <w:fldChar w:fldCharType="end"/>
            </w:r>
            <w:r>
              <w:rPr>
                <w:rFonts w:ascii="Times New Roman" w:hAnsi="Times New Roman" w:hint="eastAsia"/>
              </w:rPr>
              <w:t xml:space="preserve"> (</w:t>
            </w:r>
            <w:r w:rsidR="000A445A">
              <w:rPr>
                <w:rFonts w:ascii="Times New Roman" w:hAnsi="Times New Roman" w:hint="eastAsia"/>
              </w:rPr>
              <w:t>Categorical Variable</w:t>
            </w:r>
            <w:r>
              <w:rPr>
                <w:rFonts w:ascii="Times New Roman" w:hAnsi="Times New Roman" w:hint="eastAsia"/>
              </w:rPr>
              <w:t>)</w:t>
            </w:r>
          </w:p>
        </w:tc>
        <w:tc>
          <w:tcPr>
            <w:tcW w:w="5091" w:type="dxa"/>
          </w:tcPr>
          <w:p w14:paraId="16143A1C" w14:textId="77777777" w:rsidR="002474CE" w:rsidRDefault="002474CE">
            <w:pPr>
              <w:rPr>
                <w:rFonts w:ascii="Times New Roman" w:hAnsi="Times New Roman"/>
                <w:lang w:val="it-IT"/>
              </w:rPr>
            </w:pPr>
            <w:r>
              <w:rPr>
                <w:rFonts w:ascii="Times New Roman" w:hAnsi="Times New Roman"/>
                <w:lang w:val="it-IT"/>
              </w:rPr>
              <w:t>CAT</w:t>
            </w:r>
            <w:r>
              <w:rPr>
                <w:rFonts w:ascii="Times New Roman" w:hAnsi="Times New Roman"/>
                <w:lang w:val="it-IT"/>
              </w:rPr>
              <w:fldChar w:fldCharType="begin"/>
            </w:r>
            <w:r>
              <w:instrText xml:space="preserve"> XE “CAT” </w:instrText>
            </w:r>
            <w:r>
              <w:rPr>
                <w:rFonts w:ascii="Times New Roman" w:hAnsi="Times New Roman"/>
                <w:lang w:val="it-IT"/>
              </w:rPr>
              <w:fldChar w:fldCharType="end"/>
            </w:r>
            <w:r>
              <w:rPr>
                <w:rFonts w:ascii="Times New Roman" w:hAnsi="Times New Roman"/>
                <w:lang w:val="it-IT"/>
              </w:rPr>
              <w:t>-I-C, CAT-I-V, CAT-O-C, CAT-O-V</w:t>
            </w:r>
          </w:p>
        </w:tc>
      </w:tr>
      <w:tr w:rsidR="002474CE" w14:paraId="4F98884F" w14:textId="77777777">
        <w:tc>
          <w:tcPr>
            <w:tcW w:w="738" w:type="dxa"/>
          </w:tcPr>
          <w:p w14:paraId="7C1A3710" w14:textId="77777777" w:rsidR="002474CE" w:rsidRDefault="002474CE">
            <w:pPr>
              <w:rPr>
                <w:rFonts w:ascii="Times New Roman" w:hAnsi="Times New Roman"/>
              </w:rPr>
            </w:pPr>
            <w:r>
              <w:rPr>
                <w:rFonts w:ascii="Times New Roman" w:hAnsi="Times New Roman" w:hint="eastAsia"/>
              </w:rPr>
              <w:t>1</w:t>
            </w:r>
            <w:r w:rsidR="003405DC">
              <w:rPr>
                <w:rFonts w:ascii="Times New Roman" w:hAnsi="Times New Roman" w:hint="eastAsia"/>
              </w:rPr>
              <w:t>1</w:t>
            </w:r>
          </w:p>
        </w:tc>
        <w:tc>
          <w:tcPr>
            <w:tcW w:w="2835" w:type="dxa"/>
          </w:tcPr>
          <w:p w14:paraId="14BF48BE" w14:textId="77777777" w:rsidR="002474CE" w:rsidRDefault="002474CE">
            <w:pPr>
              <w:rPr>
                <w:rFonts w:ascii="Times New Roman" w:hAnsi="Times New Roman"/>
              </w:rPr>
            </w:pPr>
            <w:r>
              <w:rPr>
                <w:rFonts w:ascii="Times New Roman" w:hAnsi="Times New Roman" w:hint="eastAsia"/>
              </w:rPr>
              <w:t>SYS</w:t>
            </w:r>
            <w:r>
              <w:rPr>
                <w:rFonts w:ascii="Times New Roman" w:hAnsi="Times New Roman"/>
              </w:rPr>
              <w:fldChar w:fldCharType="begin"/>
            </w:r>
            <w:r>
              <w:instrText xml:space="preserve"> XE “SYS” </w:instrText>
            </w:r>
            <w:r>
              <w:rPr>
                <w:rFonts w:ascii="Times New Roman" w:hAnsi="Times New Roman"/>
              </w:rPr>
              <w:fldChar w:fldCharType="end"/>
            </w:r>
            <w:r>
              <w:rPr>
                <w:rFonts w:ascii="Times New Roman" w:hAnsi="Times New Roman" w:hint="eastAsia"/>
              </w:rPr>
              <w:t xml:space="preserve"> (</w:t>
            </w:r>
            <w:r w:rsidR="000A445A">
              <w:rPr>
                <w:rFonts w:ascii="Times New Roman" w:hAnsi="Times New Roman" w:hint="eastAsia"/>
              </w:rPr>
              <w:t>Different Systems</w:t>
            </w:r>
            <w:r>
              <w:rPr>
                <w:rFonts w:ascii="Times New Roman" w:hAnsi="Times New Roman" w:hint="eastAsia"/>
              </w:rPr>
              <w:t xml:space="preserve">) </w:t>
            </w:r>
          </w:p>
        </w:tc>
        <w:tc>
          <w:tcPr>
            <w:tcW w:w="5091" w:type="dxa"/>
          </w:tcPr>
          <w:p w14:paraId="0956521B" w14:textId="77777777" w:rsidR="002474CE" w:rsidRDefault="002474CE">
            <w:pPr>
              <w:rPr>
                <w:rFonts w:ascii="Times New Roman" w:hAnsi="Times New Roman"/>
                <w:lang w:val="it-IT"/>
              </w:rPr>
            </w:pPr>
            <w:r>
              <w:rPr>
                <w:rFonts w:ascii="Times New Roman" w:hAnsi="Times New Roman"/>
                <w:lang w:val="it-IT"/>
              </w:rPr>
              <w:t>SYS</w:t>
            </w:r>
            <w:r>
              <w:rPr>
                <w:rFonts w:ascii="Times New Roman" w:hAnsi="Times New Roman"/>
                <w:lang w:val="it-IT"/>
              </w:rPr>
              <w:fldChar w:fldCharType="begin"/>
            </w:r>
            <w:r>
              <w:instrText xml:space="preserve"> XE “SYS” </w:instrText>
            </w:r>
            <w:r>
              <w:rPr>
                <w:rFonts w:ascii="Times New Roman" w:hAnsi="Times New Roman"/>
                <w:lang w:val="it-IT"/>
              </w:rPr>
              <w:fldChar w:fldCharType="end"/>
            </w:r>
            <w:r>
              <w:rPr>
                <w:rFonts w:ascii="Times New Roman" w:hAnsi="Times New Roman"/>
                <w:lang w:val="it-IT"/>
              </w:rPr>
              <w:t>-I-C, SYS-I-V, SYS-O-C, SYS-O-V</w:t>
            </w:r>
          </w:p>
        </w:tc>
      </w:tr>
      <w:tr w:rsidR="002474CE" w14:paraId="4A8DD280" w14:textId="77777777">
        <w:tc>
          <w:tcPr>
            <w:tcW w:w="738" w:type="dxa"/>
          </w:tcPr>
          <w:p w14:paraId="29B228E0" w14:textId="77777777" w:rsidR="002474CE" w:rsidRDefault="002474CE">
            <w:pPr>
              <w:rPr>
                <w:rFonts w:ascii="Times New Roman" w:hAnsi="Times New Roman"/>
              </w:rPr>
            </w:pPr>
            <w:r>
              <w:rPr>
                <w:rFonts w:ascii="Times New Roman" w:hAnsi="Times New Roman" w:hint="eastAsia"/>
              </w:rPr>
              <w:t>1</w:t>
            </w:r>
            <w:r w:rsidR="003405DC">
              <w:rPr>
                <w:rFonts w:ascii="Times New Roman" w:hAnsi="Times New Roman" w:hint="eastAsia"/>
              </w:rPr>
              <w:t>2</w:t>
            </w:r>
          </w:p>
        </w:tc>
        <w:tc>
          <w:tcPr>
            <w:tcW w:w="2835" w:type="dxa"/>
          </w:tcPr>
          <w:p w14:paraId="32D6DB9D" w14:textId="77777777" w:rsidR="002474CE" w:rsidRDefault="002474CE">
            <w:pPr>
              <w:rPr>
                <w:rFonts w:ascii="Times New Roman" w:hAnsi="Times New Roman"/>
              </w:rPr>
            </w:pPr>
            <w:r>
              <w:rPr>
                <w:rFonts w:ascii="Times New Roman" w:hAnsi="Times New Roman" w:hint="eastAsia"/>
              </w:rPr>
              <w:t>SBM</w:t>
            </w:r>
            <w:r>
              <w:rPr>
                <w:rFonts w:ascii="Times New Roman" w:hAnsi="Times New Roman"/>
              </w:rPr>
              <w:fldChar w:fldCharType="begin"/>
            </w:r>
            <w:r>
              <w:instrText xml:space="preserve"> XE “</w:instrText>
            </w:r>
            <w:r>
              <w:rPr>
                <w:rFonts w:ascii="Times New Roman" w:hAnsi="Times New Roman"/>
              </w:rPr>
              <w:instrText>SBM</w:instrText>
            </w:r>
            <w:r>
              <w:instrText xml:space="preserve">” </w:instrText>
            </w:r>
            <w:r>
              <w:rPr>
                <w:rFonts w:ascii="Times New Roman" w:hAnsi="Times New Roman"/>
              </w:rPr>
              <w:fldChar w:fldCharType="end"/>
            </w:r>
            <w:r>
              <w:rPr>
                <w:rFonts w:ascii="Times New Roman" w:hAnsi="Times New Roman" w:hint="eastAsia"/>
              </w:rPr>
              <w:t>-Oriented</w:t>
            </w:r>
            <w:r>
              <w:rPr>
                <w:rFonts w:ascii="Times New Roman" w:hAnsi="Times New Roman"/>
              </w:rPr>
              <w:fldChar w:fldCharType="begin"/>
            </w:r>
            <w:r>
              <w:instrText xml:space="preserve"> XE “</w:instrText>
            </w:r>
            <w:r>
              <w:rPr>
                <w:rFonts w:ascii="Times New Roman" w:hAnsi="Times New Roman" w:hint="eastAsia"/>
              </w:rPr>
              <w:instrText>Oriented</w:instrText>
            </w:r>
            <w:r>
              <w:instrText xml:space="preserve">” </w:instrText>
            </w:r>
            <w:r>
              <w:rPr>
                <w:rFonts w:ascii="Times New Roman" w:hAnsi="Times New Roman"/>
              </w:rPr>
              <w:fldChar w:fldCharType="end"/>
            </w:r>
            <w:r>
              <w:rPr>
                <w:rFonts w:ascii="Times New Roman" w:hAnsi="Times New Roman" w:hint="eastAsia"/>
              </w:rPr>
              <w:t xml:space="preserve"> (Slacks-based Measure)</w:t>
            </w:r>
          </w:p>
        </w:tc>
        <w:tc>
          <w:tcPr>
            <w:tcW w:w="5091" w:type="dxa"/>
          </w:tcPr>
          <w:p w14:paraId="77B3DF63" w14:textId="77777777" w:rsidR="002474CE" w:rsidRDefault="002474CE" w:rsidP="00A05912">
            <w:pPr>
              <w:jc w:val="left"/>
              <w:rPr>
                <w:rFonts w:ascii="Times New Roman" w:hAnsi="Times New Roman"/>
              </w:rPr>
            </w:pPr>
            <w:r>
              <w:rPr>
                <w:rFonts w:ascii="Times New Roman" w:hAnsi="Times New Roman"/>
                <w:lang w:val="it-IT"/>
              </w:rPr>
              <w:t>SBM</w:t>
            </w:r>
            <w:r>
              <w:rPr>
                <w:rFonts w:ascii="Times New Roman" w:hAnsi="Times New Roman"/>
                <w:lang w:val="it-IT"/>
              </w:rPr>
              <w:fldChar w:fldCharType="begin"/>
            </w:r>
            <w:r>
              <w:instrText xml:space="preserve"> XE “</w:instrText>
            </w:r>
            <w:r>
              <w:rPr>
                <w:rFonts w:ascii="Times New Roman" w:hAnsi="Times New Roman"/>
              </w:rPr>
              <w:instrText>SBM</w:instrText>
            </w:r>
            <w:r>
              <w:instrText xml:space="preserve">” </w:instrText>
            </w:r>
            <w:r>
              <w:rPr>
                <w:rFonts w:ascii="Times New Roman" w:hAnsi="Times New Roman"/>
                <w:lang w:val="it-IT"/>
              </w:rPr>
              <w:fldChar w:fldCharType="end"/>
            </w:r>
            <w:r>
              <w:rPr>
                <w:rFonts w:ascii="Times New Roman" w:hAnsi="Times New Roman"/>
                <w:lang w:val="it-IT"/>
              </w:rPr>
              <w:t>-I-C, SBM-I-V,</w:t>
            </w:r>
            <w:r>
              <w:rPr>
                <w:rFonts w:ascii="Times New Roman" w:hAnsi="Times New Roman" w:hint="eastAsia"/>
                <w:lang w:val="it-IT"/>
              </w:rPr>
              <w:t xml:space="preserve"> SBM-I-GRS,</w:t>
            </w:r>
            <w:r>
              <w:rPr>
                <w:rFonts w:ascii="Times New Roman" w:hAnsi="Times New Roman"/>
                <w:lang w:val="it-IT"/>
              </w:rPr>
              <w:t xml:space="preserve"> SBM-O-C, SBM-O-V</w:t>
            </w:r>
            <w:r>
              <w:rPr>
                <w:rFonts w:ascii="Times New Roman" w:hAnsi="Times New Roman" w:hint="eastAsia"/>
                <w:lang w:val="it-IT"/>
              </w:rPr>
              <w:t xml:space="preserve">, SBM-O-GRS, </w:t>
            </w:r>
            <w:r>
              <w:rPr>
                <w:rFonts w:ascii="Times New Roman" w:hAnsi="Times New Roman"/>
                <w:lang w:val="it-IT"/>
              </w:rPr>
              <w:t>SBM</w:t>
            </w:r>
            <w:r>
              <w:rPr>
                <w:rFonts w:ascii="Times New Roman" w:hAnsi="Times New Roman"/>
                <w:lang w:val="it-IT"/>
              </w:rPr>
              <w:fldChar w:fldCharType="begin"/>
            </w:r>
            <w:r>
              <w:instrText xml:space="preserve"> XE “</w:instrText>
            </w:r>
            <w:r>
              <w:rPr>
                <w:rFonts w:ascii="Times New Roman" w:hAnsi="Times New Roman"/>
              </w:rPr>
              <w:instrText>SBM</w:instrText>
            </w:r>
            <w:r>
              <w:instrText xml:space="preserve">” </w:instrText>
            </w:r>
            <w:r>
              <w:rPr>
                <w:rFonts w:ascii="Times New Roman" w:hAnsi="Times New Roman"/>
                <w:lang w:val="it-IT"/>
              </w:rPr>
              <w:fldChar w:fldCharType="end"/>
            </w:r>
            <w:r>
              <w:rPr>
                <w:rFonts w:ascii="Times New Roman" w:hAnsi="Times New Roman"/>
                <w:lang w:val="it-IT"/>
              </w:rPr>
              <w:t>-</w:t>
            </w:r>
            <w:r>
              <w:rPr>
                <w:rFonts w:ascii="Times New Roman" w:hAnsi="Times New Roman" w:hint="eastAsia"/>
                <w:lang w:val="it-IT"/>
              </w:rPr>
              <w:t>AR-</w:t>
            </w:r>
            <w:r>
              <w:rPr>
                <w:rFonts w:ascii="Times New Roman" w:hAnsi="Times New Roman"/>
                <w:lang w:val="it-IT"/>
              </w:rPr>
              <w:t>I-C, SBM-</w:t>
            </w:r>
            <w:r>
              <w:rPr>
                <w:rFonts w:ascii="Times New Roman" w:hAnsi="Times New Roman" w:hint="eastAsia"/>
                <w:lang w:val="it-IT"/>
              </w:rPr>
              <w:t>AR-</w:t>
            </w:r>
            <w:r>
              <w:rPr>
                <w:rFonts w:ascii="Times New Roman" w:hAnsi="Times New Roman"/>
                <w:lang w:val="it-IT"/>
              </w:rPr>
              <w:t>I-V,</w:t>
            </w:r>
            <w:r>
              <w:rPr>
                <w:rFonts w:ascii="Times New Roman" w:hAnsi="Times New Roman" w:hint="eastAsia"/>
                <w:lang w:val="it-IT"/>
              </w:rPr>
              <w:t xml:space="preserve"> SBM-AR-O-C,</w:t>
            </w:r>
            <w:r>
              <w:rPr>
                <w:rFonts w:ascii="Times New Roman" w:hAnsi="Times New Roman"/>
                <w:lang w:val="it-IT"/>
              </w:rPr>
              <w:t xml:space="preserve"> SBM-</w:t>
            </w:r>
            <w:r>
              <w:rPr>
                <w:rFonts w:ascii="Times New Roman" w:hAnsi="Times New Roman" w:hint="eastAsia"/>
                <w:lang w:val="it-IT"/>
              </w:rPr>
              <w:t>AR-</w:t>
            </w:r>
            <w:r>
              <w:rPr>
                <w:rFonts w:ascii="Times New Roman" w:hAnsi="Times New Roman"/>
                <w:lang w:val="it-IT"/>
              </w:rPr>
              <w:t>O-</w:t>
            </w:r>
            <w:r>
              <w:rPr>
                <w:rFonts w:ascii="Times New Roman" w:hAnsi="Times New Roman" w:hint="eastAsia"/>
                <w:lang w:val="it-IT"/>
              </w:rPr>
              <w:t>V</w:t>
            </w:r>
          </w:p>
        </w:tc>
      </w:tr>
      <w:tr w:rsidR="002474CE" w14:paraId="0C10A85F" w14:textId="77777777">
        <w:tc>
          <w:tcPr>
            <w:tcW w:w="738" w:type="dxa"/>
          </w:tcPr>
          <w:p w14:paraId="3DD143F4" w14:textId="77777777" w:rsidR="002474CE" w:rsidRDefault="002474CE">
            <w:pPr>
              <w:rPr>
                <w:rFonts w:ascii="Times New Roman" w:hAnsi="Times New Roman"/>
              </w:rPr>
            </w:pPr>
            <w:r>
              <w:rPr>
                <w:rFonts w:ascii="Times New Roman" w:hAnsi="Times New Roman" w:hint="eastAsia"/>
              </w:rPr>
              <w:t>1</w:t>
            </w:r>
            <w:r w:rsidR="003405DC">
              <w:rPr>
                <w:rFonts w:ascii="Times New Roman" w:hAnsi="Times New Roman" w:hint="eastAsia"/>
              </w:rPr>
              <w:t>3</w:t>
            </w:r>
          </w:p>
        </w:tc>
        <w:tc>
          <w:tcPr>
            <w:tcW w:w="2835" w:type="dxa"/>
          </w:tcPr>
          <w:p w14:paraId="2028BE1C" w14:textId="77777777" w:rsidR="002474CE" w:rsidRDefault="002474CE">
            <w:pPr>
              <w:rPr>
                <w:rFonts w:ascii="Times New Roman" w:hAnsi="Times New Roman"/>
              </w:rPr>
            </w:pPr>
            <w:r>
              <w:rPr>
                <w:rFonts w:ascii="Times New Roman" w:hAnsi="Times New Roman" w:hint="eastAsia"/>
              </w:rPr>
              <w:t>SBM</w:t>
            </w:r>
            <w:r>
              <w:rPr>
                <w:rFonts w:ascii="Times New Roman" w:hAnsi="Times New Roman"/>
              </w:rPr>
              <w:fldChar w:fldCharType="begin"/>
            </w:r>
            <w:r>
              <w:instrText xml:space="preserve"> XE “</w:instrText>
            </w:r>
            <w:r>
              <w:rPr>
                <w:rFonts w:ascii="Times New Roman" w:hAnsi="Times New Roman"/>
              </w:rPr>
              <w:instrText>SBM</w:instrText>
            </w:r>
            <w:r>
              <w:instrText xml:space="preserve">” </w:instrText>
            </w:r>
            <w:r>
              <w:rPr>
                <w:rFonts w:ascii="Times New Roman" w:hAnsi="Times New Roman"/>
              </w:rPr>
              <w:fldChar w:fldCharType="end"/>
            </w:r>
            <w:r>
              <w:rPr>
                <w:rFonts w:ascii="Times New Roman" w:hAnsi="Times New Roman" w:hint="eastAsia"/>
              </w:rPr>
              <w:t>-NonOriented</w:t>
            </w:r>
            <w:r>
              <w:rPr>
                <w:rFonts w:ascii="Times New Roman" w:hAnsi="Times New Roman"/>
              </w:rPr>
              <w:fldChar w:fldCharType="begin"/>
            </w:r>
            <w:r>
              <w:instrText xml:space="preserve"> XE “</w:instrText>
            </w:r>
            <w:r>
              <w:rPr>
                <w:rFonts w:ascii="Times New Roman" w:hAnsi="Times New Roman" w:hint="eastAsia"/>
              </w:rPr>
              <w:instrText>Oriented</w:instrText>
            </w:r>
            <w:r>
              <w:instrText xml:space="preserve">” </w:instrText>
            </w:r>
            <w:r>
              <w:rPr>
                <w:rFonts w:ascii="Times New Roman" w:hAnsi="Times New Roman"/>
              </w:rPr>
              <w:fldChar w:fldCharType="end"/>
            </w:r>
          </w:p>
        </w:tc>
        <w:tc>
          <w:tcPr>
            <w:tcW w:w="5091" w:type="dxa"/>
          </w:tcPr>
          <w:p w14:paraId="5612032D" w14:textId="77777777" w:rsidR="002474CE" w:rsidRDefault="002474CE">
            <w:pPr>
              <w:rPr>
                <w:rFonts w:ascii="Times New Roman" w:hAnsi="Times New Roman"/>
                <w:lang w:val="it-IT"/>
              </w:rPr>
            </w:pPr>
            <w:r>
              <w:rPr>
                <w:rFonts w:ascii="Times New Roman" w:hAnsi="Times New Roman"/>
                <w:lang w:val="it-IT"/>
              </w:rPr>
              <w:t>SBM</w:t>
            </w:r>
            <w:r>
              <w:rPr>
                <w:rFonts w:ascii="Times New Roman" w:hAnsi="Times New Roman"/>
                <w:lang w:val="it-IT"/>
              </w:rPr>
              <w:fldChar w:fldCharType="begin"/>
            </w:r>
            <w:r>
              <w:instrText xml:space="preserve"> XE “</w:instrText>
            </w:r>
            <w:r>
              <w:rPr>
                <w:rFonts w:ascii="Times New Roman" w:hAnsi="Times New Roman"/>
              </w:rPr>
              <w:instrText>SBM</w:instrText>
            </w:r>
            <w:r>
              <w:instrText xml:space="preserve">” </w:instrText>
            </w:r>
            <w:r>
              <w:rPr>
                <w:rFonts w:ascii="Times New Roman" w:hAnsi="Times New Roman"/>
                <w:lang w:val="it-IT"/>
              </w:rPr>
              <w:fldChar w:fldCharType="end"/>
            </w:r>
            <w:r>
              <w:rPr>
                <w:rFonts w:ascii="Times New Roman" w:hAnsi="Times New Roman"/>
                <w:lang w:val="it-IT"/>
              </w:rPr>
              <w:t>-C, SBM-V,</w:t>
            </w:r>
            <w:r>
              <w:rPr>
                <w:rFonts w:ascii="Times New Roman" w:hAnsi="Times New Roman" w:hint="eastAsia"/>
                <w:lang w:val="it-IT"/>
              </w:rPr>
              <w:t xml:space="preserve"> SBM-GRS, SBM-AR-C, SBM-AR-V</w:t>
            </w:r>
          </w:p>
        </w:tc>
      </w:tr>
      <w:tr w:rsidR="002474CE" w14:paraId="2C486FBD" w14:textId="77777777">
        <w:tc>
          <w:tcPr>
            <w:tcW w:w="738" w:type="dxa"/>
          </w:tcPr>
          <w:p w14:paraId="761801E0" w14:textId="77777777" w:rsidR="002474CE" w:rsidRDefault="002474CE">
            <w:pPr>
              <w:rPr>
                <w:rFonts w:ascii="Times New Roman" w:hAnsi="Times New Roman"/>
              </w:rPr>
            </w:pPr>
            <w:r>
              <w:rPr>
                <w:rFonts w:ascii="Times New Roman" w:hAnsi="Times New Roman" w:hint="eastAsia"/>
              </w:rPr>
              <w:t>1</w:t>
            </w:r>
            <w:r w:rsidR="003405DC">
              <w:rPr>
                <w:rFonts w:ascii="Times New Roman" w:hAnsi="Times New Roman" w:hint="eastAsia"/>
              </w:rPr>
              <w:t>4</w:t>
            </w:r>
          </w:p>
        </w:tc>
        <w:tc>
          <w:tcPr>
            <w:tcW w:w="2835" w:type="dxa"/>
          </w:tcPr>
          <w:p w14:paraId="120CE584" w14:textId="77777777" w:rsidR="002474CE" w:rsidRDefault="002474CE">
            <w:pPr>
              <w:rPr>
                <w:rFonts w:ascii="Times New Roman" w:hAnsi="Times New Roman"/>
              </w:rPr>
            </w:pPr>
            <w:r>
              <w:rPr>
                <w:rFonts w:ascii="Times New Roman" w:hAnsi="Times New Roman" w:hint="eastAsia"/>
              </w:rPr>
              <w:t>Weighted SBM</w:t>
            </w:r>
            <w:r>
              <w:rPr>
                <w:rFonts w:ascii="Times New Roman" w:hAnsi="Times New Roman"/>
              </w:rPr>
              <w:fldChar w:fldCharType="begin"/>
            </w:r>
            <w:r>
              <w:instrText xml:space="preserve"> XE "</w:instrText>
            </w:r>
            <w:r>
              <w:rPr>
                <w:rFonts w:ascii="Times New Roman" w:hAnsi="Times New Roman" w:hint="eastAsia"/>
              </w:rPr>
              <w:instrText>Weighted SBM</w:instrText>
            </w:r>
            <w:r>
              <w:instrText xml:space="preserve">" </w:instrText>
            </w:r>
            <w:r>
              <w:rPr>
                <w:rFonts w:ascii="Times New Roman" w:hAnsi="Times New Roman"/>
              </w:rPr>
              <w:fldChar w:fldCharType="end"/>
            </w:r>
          </w:p>
        </w:tc>
        <w:tc>
          <w:tcPr>
            <w:tcW w:w="5091" w:type="dxa"/>
          </w:tcPr>
          <w:p w14:paraId="13CDA53D" w14:textId="77777777" w:rsidR="002474CE" w:rsidRDefault="002474CE" w:rsidP="00A05912">
            <w:pPr>
              <w:jc w:val="left"/>
              <w:rPr>
                <w:rFonts w:ascii="Times New Roman" w:hAnsi="Times New Roman"/>
                <w:lang w:val="it-IT"/>
              </w:rPr>
            </w:pPr>
            <w:r>
              <w:rPr>
                <w:rFonts w:ascii="Times New Roman" w:hAnsi="Times New Roman" w:hint="eastAsia"/>
                <w:lang w:val="it-IT"/>
              </w:rPr>
              <w:t xml:space="preserve">WeightedSBM-C, WeightedSBM-V, WeightedSBM-I-C, </w:t>
            </w:r>
          </w:p>
          <w:p w14:paraId="5348D60C" w14:textId="77777777" w:rsidR="002474CE" w:rsidRDefault="002474CE" w:rsidP="00A05912">
            <w:pPr>
              <w:jc w:val="left"/>
              <w:rPr>
                <w:rFonts w:ascii="Times New Roman" w:hAnsi="Times New Roman"/>
                <w:lang w:val="it-IT"/>
              </w:rPr>
            </w:pPr>
            <w:r>
              <w:rPr>
                <w:rFonts w:ascii="Times New Roman" w:hAnsi="Times New Roman" w:hint="eastAsia"/>
                <w:lang w:val="it-IT"/>
              </w:rPr>
              <w:t>WeightedSBM-I-V, WeightedSBM-O-C, WeightedSBM-O-V</w:t>
            </w:r>
          </w:p>
        </w:tc>
      </w:tr>
      <w:tr w:rsidR="002474CE" w14:paraId="4C631008" w14:textId="77777777">
        <w:tc>
          <w:tcPr>
            <w:tcW w:w="738" w:type="dxa"/>
          </w:tcPr>
          <w:p w14:paraId="71F37648" w14:textId="77777777" w:rsidR="002474CE" w:rsidRDefault="002474CE">
            <w:pPr>
              <w:rPr>
                <w:rFonts w:ascii="Times New Roman" w:hAnsi="Times New Roman"/>
              </w:rPr>
            </w:pPr>
            <w:r>
              <w:rPr>
                <w:rFonts w:ascii="Times New Roman" w:hAnsi="Times New Roman" w:hint="eastAsia"/>
              </w:rPr>
              <w:t>1</w:t>
            </w:r>
            <w:r w:rsidR="003405DC">
              <w:rPr>
                <w:rFonts w:ascii="Times New Roman" w:hAnsi="Times New Roman" w:hint="eastAsia"/>
              </w:rPr>
              <w:t>5</w:t>
            </w:r>
          </w:p>
        </w:tc>
        <w:tc>
          <w:tcPr>
            <w:tcW w:w="2835" w:type="dxa"/>
          </w:tcPr>
          <w:p w14:paraId="240D9315" w14:textId="77777777" w:rsidR="002474CE" w:rsidRDefault="002474CE">
            <w:pPr>
              <w:rPr>
                <w:rFonts w:ascii="Times New Roman" w:hAnsi="Times New Roman"/>
              </w:rPr>
            </w:pPr>
            <w:r>
              <w:rPr>
                <w:rFonts w:ascii="Times New Roman" w:hAnsi="Times New Roman" w:hint="eastAsia"/>
              </w:rPr>
              <w:t>Super-SBM</w:t>
            </w:r>
            <w:r>
              <w:rPr>
                <w:rFonts w:ascii="Times New Roman" w:hAnsi="Times New Roman"/>
              </w:rPr>
              <w:fldChar w:fldCharType="begin"/>
            </w:r>
            <w:r>
              <w:instrText xml:space="preserve"> XE “</w:instrText>
            </w:r>
            <w:r>
              <w:rPr>
                <w:rFonts w:ascii="Times New Roman" w:hAnsi="Times New Roman"/>
              </w:rPr>
              <w:instrText>SBM</w:instrText>
            </w:r>
            <w:r>
              <w:instrText xml:space="preserve">” </w:instrText>
            </w:r>
            <w:r>
              <w:rPr>
                <w:rFonts w:ascii="Times New Roman" w:hAnsi="Times New Roman"/>
              </w:rPr>
              <w:fldChar w:fldCharType="end"/>
            </w:r>
            <w:r>
              <w:rPr>
                <w:rFonts w:ascii="Times New Roman" w:hAnsi="Times New Roman" w:hint="eastAsia"/>
              </w:rPr>
              <w:t>-Oriented</w:t>
            </w:r>
            <w:r>
              <w:rPr>
                <w:rFonts w:ascii="Times New Roman" w:hAnsi="Times New Roman"/>
              </w:rPr>
              <w:fldChar w:fldCharType="begin"/>
            </w:r>
            <w:r>
              <w:instrText xml:space="preserve"> XE “</w:instrText>
            </w:r>
            <w:r>
              <w:rPr>
                <w:rFonts w:ascii="Times New Roman" w:hAnsi="Times New Roman" w:hint="eastAsia"/>
              </w:rPr>
              <w:instrText>Oriented</w:instrText>
            </w:r>
            <w:r>
              <w:instrText xml:space="preserve">” </w:instrText>
            </w:r>
            <w:r>
              <w:rPr>
                <w:rFonts w:ascii="Times New Roman" w:hAnsi="Times New Roman"/>
              </w:rPr>
              <w:fldChar w:fldCharType="end"/>
            </w:r>
          </w:p>
        </w:tc>
        <w:tc>
          <w:tcPr>
            <w:tcW w:w="5091" w:type="dxa"/>
          </w:tcPr>
          <w:p w14:paraId="37D047E6" w14:textId="77777777" w:rsidR="002474CE" w:rsidRDefault="002474CE" w:rsidP="00A05912">
            <w:pPr>
              <w:jc w:val="left"/>
              <w:rPr>
                <w:rFonts w:ascii="Times New Roman" w:hAnsi="Times New Roman"/>
                <w:lang w:val="pt-PT"/>
              </w:rPr>
            </w:pPr>
            <w:r>
              <w:rPr>
                <w:rFonts w:ascii="Times New Roman" w:hAnsi="Times New Roman"/>
                <w:lang w:val="it-IT"/>
              </w:rPr>
              <w:t>Super-SBM</w:t>
            </w:r>
            <w:r>
              <w:rPr>
                <w:rFonts w:ascii="Times New Roman" w:hAnsi="Times New Roman"/>
                <w:lang w:val="it-IT"/>
              </w:rPr>
              <w:fldChar w:fldCharType="begin"/>
            </w:r>
            <w:r>
              <w:instrText xml:space="preserve"> XE “</w:instrText>
            </w:r>
            <w:r>
              <w:rPr>
                <w:rFonts w:ascii="Times New Roman" w:hAnsi="Times New Roman"/>
              </w:rPr>
              <w:instrText>SBM</w:instrText>
            </w:r>
            <w:r>
              <w:instrText xml:space="preserve">” </w:instrText>
            </w:r>
            <w:r>
              <w:rPr>
                <w:rFonts w:ascii="Times New Roman" w:hAnsi="Times New Roman"/>
                <w:lang w:val="it-IT"/>
              </w:rPr>
              <w:fldChar w:fldCharType="end"/>
            </w:r>
            <w:r>
              <w:rPr>
                <w:rFonts w:ascii="Times New Roman" w:hAnsi="Times New Roman"/>
                <w:lang w:val="it-IT"/>
              </w:rPr>
              <w:t>-I-C,</w:t>
            </w:r>
            <w:r>
              <w:rPr>
                <w:rFonts w:ascii="Times New Roman" w:hAnsi="Times New Roman" w:hint="eastAsia"/>
                <w:lang w:val="it-IT"/>
              </w:rPr>
              <w:t xml:space="preserve"> </w:t>
            </w:r>
            <w:r>
              <w:rPr>
                <w:rFonts w:ascii="Times New Roman" w:hAnsi="Times New Roman"/>
                <w:lang w:val="it-IT"/>
              </w:rPr>
              <w:t>Super-SBM</w:t>
            </w:r>
            <w:r>
              <w:rPr>
                <w:rFonts w:ascii="Times New Roman" w:hAnsi="Times New Roman"/>
                <w:lang w:val="it-IT"/>
              </w:rPr>
              <w:fldChar w:fldCharType="begin"/>
            </w:r>
            <w:r>
              <w:instrText xml:space="preserve"> XE “</w:instrText>
            </w:r>
            <w:r>
              <w:rPr>
                <w:rFonts w:ascii="Times New Roman" w:hAnsi="Times New Roman"/>
              </w:rPr>
              <w:instrText>Super-SBM</w:instrText>
            </w:r>
            <w:r>
              <w:instrText xml:space="preserve">” </w:instrText>
            </w:r>
            <w:r>
              <w:rPr>
                <w:rFonts w:ascii="Times New Roman" w:hAnsi="Times New Roman"/>
                <w:lang w:val="it-IT"/>
              </w:rPr>
              <w:fldChar w:fldCharType="end"/>
            </w:r>
            <w:r>
              <w:rPr>
                <w:rFonts w:ascii="Times New Roman" w:hAnsi="Times New Roman"/>
                <w:lang w:val="it-IT"/>
              </w:rPr>
              <w:t xml:space="preserve">-I-V, </w:t>
            </w:r>
            <w:r>
              <w:rPr>
                <w:rFonts w:ascii="Times New Roman" w:hAnsi="Times New Roman" w:hint="eastAsia"/>
                <w:lang w:val="it-IT"/>
              </w:rPr>
              <w:t xml:space="preserve">Super-SBM-I-GRS, </w:t>
            </w:r>
            <w:r>
              <w:rPr>
                <w:rFonts w:ascii="Times New Roman" w:hAnsi="Times New Roman"/>
                <w:lang w:val="it-IT"/>
              </w:rPr>
              <w:t xml:space="preserve">Super-SBM-O-C, Super-SBM-O-V, </w:t>
            </w:r>
            <w:r>
              <w:rPr>
                <w:rFonts w:ascii="Times New Roman" w:hAnsi="Times New Roman"/>
                <w:lang w:val="pt-PT"/>
              </w:rPr>
              <w:t>Super-SBM-</w:t>
            </w:r>
            <w:r>
              <w:rPr>
                <w:rFonts w:ascii="Times New Roman" w:hAnsi="Times New Roman" w:hint="eastAsia"/>
                <w:lang w:val="pt-PT"/>
              </w:rPr>
              <w:t>O</w:t>
            </w:r>
            <w:r>
              <w:rPr>
                <w:rFonts w:ascii="Times New Roman" w:hAnsi="Times New Roman"/>
                <w:lang w:val="pt-PT"/>
              </w:rPr>
              <w:t>-</w:t>
            </w:r>
            <w:r>
              <w:rPr>
                <w:rFonts w:ascii="Times New Roman" w:hAnsi="Times New Roman" w:hint="eastAsia"/>
                <w:lang w:val="pt-PT"/>
              </w:rPr>
              <w:lastRenderedPageBreak/>
              <w:t>GRS</w:t>
            </w:r>
          </w:p>
        </w:tc>
      </w:tr>
      <w:tr w:rsidR="002474CE" w14:paraId="4F205045" w14:textId="77777777">
        <w:tc>
          <w:tcPr>
            <w:tcW w:w="738" w:type="dxa"/>
          </w:tcPr>
          <w:p w14:paraId="0F6AD5B5" w14:textId="77777777" w:rsidR="002474CE" w:rsidRDefault="002474CE">
            <w:pPr>
              <w:rPr>
                <w:rFonts w:ascii="Times New Roman" w:hAnsi="Times New Roman"/>
              </w:rPr>
            </w:pPr>
            <w:r>
              <w:rPr>
                <w:rFonts w:ascii="Times New Roman" w:hAnsi="Times New Roman" w:hint="eastAsia"/>
              </w:rPr>
              <w:lastRenderedPageBreak/>
              <w:t>1</w:t>
            </w:r>
            <w:r w:rsidR="003405DC">
              <w:rPr>
                <w:rFonts w:ascii="Times New Roman" w:hAnsi="Times New Roman" w:hint="eastAsia"/>
              </w:rPr>
              <w:t>6</w:t>
            </w:r>
          </w:p>
        </w:tc>
        <w:tc>
          <w:tcPr>
            <w:tcW w:w="2835" w:type="dxa"/>
          </w:tcPr>
          <w:p w14:paraId="10952938" w14:textId="77777777" w:rsidR="002474CE" w:rsidRDefault="002474CE">
            <w:pPr>
              <w:rPr>
                <w:rFonts w:ascii="Times New Roman" w:hAnsi="Times New Roman"/>
              </w:rPr>
            </w:pPr>
            <w:r>
              <w:rPr>
                <w:rFonts w:ascii="Times New Roman" w:hAnsi="Times New Roman" w:hint="eastAsia"/>
              </w:rPr>
              <w:t>Super-SBM</w:t>
            </w:r>
            <w:r>
              <w:rPr>
                <w:rFonts w:ascii="Times New Roman" w:hAnsi="Times New Roman"/>
              </w:rPr>
              <w:fldChar w:fldCharType="begin"/>
            </w:r>
            <w:r>
              <w:instrText xml:space="preserve"> XE “</w:instrText>
            </w:r>
            <w:r>
              <w:rPr>
                <w:rFonts w:ascii="Times New Roman" w:hAnsi="Times New Roman"/>
              </w:rPr>
              <w:instrText>SBM</w:instrText>
            </w:r>
            <w:r>
              <w:instrText xml:space="preserve">” </w:instrText>
            </w:r>
            <w:r>
              <w:rPr>
                <w:rFonts w:ascii="Times New Roman" w:hAnsi="Times New Roman"/>
              </w:rPr>
              <w:fldChar w:fldCharType="end"/>
            </w:r>
            <w:r>
              <w:rPr>
                <w:rFonts w:ascii="Times New Roman" w:hAnsi="Times New Roman" w:hint="eastAsia"/>
              </w:rPr>
              <w:t>-NonOriented</w:t>
            </w:r>
            <w:r>
              <w:rPr>
                <w:rFonts w:ascii="Times New Roman" w:hAnsi="Times New Roman"/>
              </w:rPr>
              <w:fldChar w:fldCharType="begin"/>
            </w:r>
            <w:r>
              <w:instrText xml:space="preserve"> XE “</w:instrText>
            </w:r>
            <w:r>
              <w:rPr>
                <w:rFonts w:ascii="Times New Roman" w:hAnsi="Times New Roman" w:hint="eastAsia"/>
              </w:rPr>
              <w:instrText>Oriented</w:instrText>
            </w:r>
            <w:r>
              <w:instrText xml:space="preserve">” </w:instrText>
            </w:r>
            <w:r>
              <w:rPr>
                <w:rFonts w:ascii="Times New Roman" w:hAnsi="Times New Roman"/>
              </w:rPr>
              <w:fldChar w:fldCharType="end"/>
            </w:r>
          </w:p>
        </w:tc>
        <w:tc>
          <w:tcPr>
            <w:tcW w:w="5091" w:type="dxa"/>
          </w:tcPr>
          <w:p w14:paraId="455B001E" w14:textId="77777777" w:rsidR="002474CE" w:rsidRDefault="002474CE">
            <w:pPr>
              <w:rPr>
                <w:rFonts w:ascii="Times New Roman" w:hAnsi="Times New Roman"/>
              </w:rPr>
            </w:pPr>
            <w:r>
              <w:rPr>
                <w:rFonts w:ascii="Times New Roman" w:hAnsi="Times New Roman"/>
                <w:lang w:val="it-IT"/>
              </w:rPr>
              <w:t>Super-SBM</w:t>
            </w:r>
            <w:r>
              <w:rPr>
                <w:rFonts w:ascii="Times New Roman" w:hAnsi="Times New Roman"/>
                <w:lang w:val="it-IT"/>
              </w:rPr>
              <w:fldChar w:fldCharType="begin"/>
            </w:r>
            <w:r>
              <w:instrText xml:space="preserve"> XE “</w:instrText>
            </w:r>
            <w:r>
              <w:rPr>
                <w:rFonts w:ascii="Times New Roman" w:hAnsi="Times New Roman"/>
              </w:rPr>
              <w:instrText>SBM</w:instrText>
            </w:r>
            <w:r>
              <w:instrText xml:space="preserve">” </w:instrText>
            </w:r>
            <w:r>
              <w:rPr>
                <w:rFonts w:ascii="Times New Roman" w:hAnsi="Times New Roman"/>
                <w:lang w:val="it-IT"/>
              </w:rPr>
              <w:fldChar w:fldCharType="end"/>
            </w:r>
            <w:r>
              <w:rPr>
                <w:rFonts w:ascii="Times New Roman" w:hAnsi="Times New Roman"/>
                <w:lang w:val="it-IT"/>
              </w:rPr>
              <w:t>-C, Super-SBM</w:t>
            </w:r>
            <w:r>
              <w:rPr>
                <w:rFonts w:ascii="Times New Roman" w:hAnsi="Times New Roman"/>
                <w:lang w:val="it-IT"/>
              </w:rPr>
              <w:fldChar w:fldCharType="begin"/>
            </w:r>
            <w:r>
              <w:instrText xml:space="preserve"> XE “</w:instrText>
            </w:r>
            <w:r>
              <w:rPr>
                <w:rFonts w:ascii="Times New Roman" w:hAnsi="Times New Roman"/>
              </w:rPr>
              <w:instrText>Super-SBM</w:instrText>
            </w:r>
            <w:r>
              <w:instrText xml:space="preserve">” </w:instrText>
            </w:r>
            <w:r>
              <w:rPr>
                <w:rFonts w:ascii="Times New Roman" w:hAnsi="Times New Roman"/>
                <w:lang w:val="it-IT"/>
              </w:rPr>
              <w:fldChar w:fldCharType="end"/>
            </w:r>
            <w:r>
              <w:rPr>
                <w:rFonts w:ascii="Times New Roman" w:hAnsi="Times New Roman"/>
                <w:lang w:val="it-IT"/>
              </w:rPr>
              <w:t>-V,</w:t>
            </w:r>
            <w:r>
              <w:rPr>
                <w:rFonts w:ascii="Times New Roman" w:hAnsi="Times New Roman" w:hint="eastAsia"/>
                <w:lang w:val="it-IT"/>
              </w:rPr>
              <w:t xml:space="preserve"> Super-SBM-GRS</w:t>
            </w:r>
          </w:p>
        </w:tc>
      </w:tr>
      <w:tr w:rsidR="002474CE" w14:paraId="7E91BB4C" w14:textId="77777777">
        <w:tc>
          <w:tcPr>
            <w:tcW w:w="738" w:type="dxa"/>
          </w:tcPr>
          <w:p w14:paraId="25B44AF3" w14:textId="77777777" w:rsidR="002474CE" w:rsidRDefault="002474CE">
            <w:pPr>
              <w:rPr>
                <w:rFonts w:ascii="Times New Roman" w:hAnsi="Times New Roman"/>
              </w:rPr>
            </w:pPr>
            <w:r>
              <w:rPr>
                <w:rFonts w:ascii="Times New Roman" w:hAnsi="Times New Roman" w:hint="eastAsia"/>
              </w:rPr>
              <w:t>1</w:t>
            </w:r>
            <w:r w:rsidR="003405DC">
              <w:rPr>
                <w:rFonts w:ascii="Times New Roman" w:hAnsi="Times New Roman" w:hint="eastAsia"/>
              </w:rPr>
              <w:t>7</w:t>
            </w:r>
          </w:p>
        </w:tc>
        <w:tc>
          <w:tcPr>
            <w:tcW w:w="2835" w:type="dxa"/>
          </w:tcPr>
          <w:p w14:paraId="10AC04A0" w14:textId="77777777" w:rsidR="002474CE" w:rsidRDefault="002474CE">
            <w:pPr>
              <w:rPr>
                <w:rFonts w:ascii="Times New Roman" w:hAnsi="Times New Roman"/>
              </w:rPr>
            </w:pPr>
            <w:r>
              <w:rPr>
                <w:rFonts w:ascii="Times New Roman" w:hAnsi="Times New Roman" w:hint="eastAsia"/>
              </w:rPr>
              <w:t>Super-Radial</w:t>
            </w:r>
          </w:p>
        </w:tc>
        <w:tc>
          <w:tcPr>
            <w:tcW w:w="5091" w:type="dxa"/>
          </w:tcPr>
          <w:p w14:paraId="323A3861" w14:textId="77777777" w:rsidR="002474CE" w:rsidRDefault="002474CE" w:rsidP="00A05912">
            <w:pPr>
              <w:jc w:val="left"/>
              <w:rPr>
                <w:rFonts w:ascii="Times New Roman" w:hAnsi="Times New Roman"/>
                <w:lang w:val="it-IT"/>
              </w:rPr>
            </w:pPr>
            <w:r>
              <w:rPr>
                <w:rFonts w:ascii="Times New Roman" w:hAnsi="Times New Roman" w:hint="eastAsia"/>
                <w:lang w:val="it-IT"/>
              </w:rPr>
              <w:t>Super-CCR-I, Super-CCR-O, Super-BCC-I, Super-BCC-O</w:t>
            </w:r>
          </w:p>
        </w:tc>
      </w:tr>
      <w:tr w:rsidR="002474CE" w14:paraId="663C0606" w14:textId="77777777">
        <w:tc>
          <w:tcPr>
            <w:tcW w:w="738" w:type="dxa"/>
          </w:tcPr>
          <w:p w14:paraId="37CB5F8D" w14:textId="77777777" w:rsidR="002474CE" w:rsidRDefault="002474CE">
            <w:pPr>
              <w:rPr>
                <w:rFonts w:ascii="Times New Roman" w:hAnsi="Times New Roman"/>
              </w:rPr>
            </w:pPr>
            <w:r>
              <w:rPr>
                <w:rFonts w:ascii="Times New Roman" w:hAnsi="Times New Roman" w:hint="eastAsia"/>
              </w:rPr>
              <w:t>1</w:t>
            </w:r>
            <w:r w:rsidR="003405DC">
              <w:rPr>
                <w:rFonts w:ascii="Times New Roman" w:hAnsi="Times New Roman" w:hint="eastAsia"/>
              </w:rPr>
              <w:t>8</w:t>
            </w:r>
          </w:p>
        </w:tc>
        <w:tc>
          <w:tcPr>
            <w:tcW w:w="2835" w:type="dxa"/>
          </w:tcPr>
          <w:p w14:paraId="101D7154" w14:textId="77777777" w:rsidR="002474CE" w:rsidRDefault="002474CE">
            <w:pPr>
              <w:rPr>
                <w:rFonts w:ascii="Times New Roman" w:hAnsi="Times New Roman"/>
              </w:rPr>
            </w:pPr>
            <w:r>
              <w:rPr>
                <w:rFonts w:ascii="Times New Roman" w:hAnsi="Times New Roman" w:hint="eastAsia"/>
              </w:rPr>
              <w:t>Cost</w:t>
            </w:r>
            <w:r>
              <w:rPr>
                <w:rFonts w:ascii="Times New Roman" w:hAnsi="Times New Roman"/>
              </w:rPr>
              <w:fldChar w:fldCharType="begin"/>
            </w:r>
            <w:r>
              <w:instrText xml:space="preserve"> XE "Cost" </w:instrText>
            </w:r>
            <w:r>
              <w:rPr>
                <w:rFonts w:ascii="Times New Roman" w:hAnsi="Times New Roman"/>
              </w:rPr>
              <w:fldChar w:fldCharType="end"/>
            </w:r>
          </w:p>
        </w:tc>
        <w:tc>
          <w:tcPr>
            <w:tcW w:w="5091" w:type="dxa"/>
          </w:tcPr>
          <w:p w14:paraId="54915378" w14:textId="77777777" w:rsidR="002474CE" w:rsidRDefault="002474CE">
            <w:pPr>
              <w:rPr>
                <w:rFonts w:ascii="Times New Roman" w:hAnsi="Times New Roman"/>
              </w:rPr>
            </w:pPr>
            <w:r>
              <w:rPr>
                <w:rFonts w:ascii="Times New Roman" w:hAnsi="Times New Roman"/>
              </w:rPr>
              <w:t>Cost</w:t>
            </w:r>
            <w:r>
              <w:rPr>
                <w:rFonts w:ascii="Times New Roman" w:hAnsi="Times New Roman"/>
              </w:rPr>
              <w:fldChar w:fldCharType="begin"/>
            </w:r>
            <w:r>
              <w:instrText xml:space="preserve"> XE "Cost" </w:instrText>
            </w:r>
            <w:r>
              <w:rPr>
                <w:rFonts w:ascii="Times New Roman" w:hAnsi="Times New Roman"/>
              </w:rPr>
              <w:fldChar w:fldCharType="end"/>
            </w:r>
            <w:r>
              <w:rPr>
                <w:rFonts w:ascii="Times New Roman" w:hAnsi="Times New Roman"/>
              </w:rPr>
              <w:t>-C, Cost-V</w:t>
            </w:r>
            <w:r>
              <w:rPr>
                <w:rFonts w:ascii="Times New Roman" w:hAnsi="Times New Roman" w:hint="eastAsia"/>
              </w:rPr>
              <w:t>, Cost-GRS</w:t>
            </w:r>
          </w:p>
        </w:tc>
      </w:tr>
      <w:tr w:rsidR="002474CE" w14:paraId="37A9BD8D" w14:textId="77777777">
        <w:tc>
          <w:tcPr>
            <w:tcW w:w="738" w:type="dxa"/>
          </w:tcPr>
          <w:p w14:paraId="27BFEF72" w14:textId="77777777" w:rsidR="002474CE" w:rsidRDefault="003405DC">
            <w:pPr>
              <w:rPr>
                <w:rFonts w:ascii="Times New Roman" w:hAnsi="Times New Roman"/>
              </w:rPr>
            </w:pPr>
            <w:r>
              <w:rPr>
                <w:rFonts w:ascii="Times New Roman" w:hAnsi="Times New Roman" w:hint="eastAsia"/>
              </w:rPr>
              <w:t>19</w:t>
            </w:r>
          </w:p>
        </w:tc>
        <w:tc>
          <w:tcPr>
            <w:tcW w:w="2835" w:type="dxa"/>
          </w:tcPr>
          <w:p w14:paraId="0951A509" w14:textId="77777777" w:rsidR="002474CE" w:rsidRDefault="002474CE">
            <w:pPr>
              <w:rPr>
                <w:rFonts w:ascii="Times New Roman" w:hAnsi="Times New Roman"/>
              </w:rPr>
            </w:pPr>
            <w:r>
              <w:rPr>
                <w:rFonts w:ascii="Times New Roman" w:hAnsi="Times New Roman" w:hint="eastAsia"/>
              </w:rPr>
              <w:t>New-Cost</w:t>
            </w:r>
            <w:r>
              <w:rPr>
                <w:rFonts w:ascii="Times New Roman" w:hAnsi="Times New Roman"/>
              </w:rPr>
              <w:fldChar w:fldCharType="begin"/>
            </w:r>
            <w:r>
              <w:instrText xml:space="preserve"> XE "Cost" </w:instrText>
            </w:r>
            <w:r>
              <w:rPr>
                <w:rFonts w:ascii="Times New Roman" w:hAnsi="Times New Roman"/>
              </w:rPr>
              <w:fldChar w:fldCharType="end"/>
            </w:r>
          </w:p>
        </w:tc>
        <w:tc>
          <w:tcPr>
            <w:tcW w:w="5091" w:type="dxa"/>
          </w:tcPr>
          <w:p w14:paraId="1C34FBBA" w14:textId="77777777" w:rsidR="002474CE" w:rsidRDefault="002474CE">
            <w:pPr>
              <w:rPr>
                <w:rFonts w:ascii="Times New Roman" w:hAnsi="Times New Roman"/>
              </w:rPr>
            </w:pPr>
            <w:r>
              <w:rPr>
                <w:rFonts w:ascii="Times New Roman" w:hAnsi="Times New Roman"/>
              </w:rPr>
              <w:t>New-Cost</w:t>
            </w:r>
            <w:r>
              <w:rPr>
                <w:rFonts w:ascii="Times New Roman" w:hAnsi="Times New Roman"/>
              </w:rPr>
              <w:fldChar w:fldCharType="begin"/>
            </w:r>
            <w:r>
              <w:instrText xml:space="preserve"> XE "Cost" </w:instrText>
            </w:r>
            <w:r>
              <w:rPr>
                <w:rFonts w:ascii="Times New Roman" w:hAnsi="Times New Roman"/>
              </w:rPr>
              <w:fldChar w:fldCharType="end"/>
            </w:r>
            <w:r>
              <w:rPr>
                <w:rFonts w:ascii="Times New Roman" w:hAnsi="Times New Roman"/>
              </w:rPr>
              <w:t>-C, New-Cost</w:t>
            </w:r>
            <w:r>
              <w:rPr>
                <w:rFonts w:ascii="Times New Roman" w:hAnsi="Times New Roman"/>
              </w:rPr>
              <w:fldChar w:fldCharType="begin"/>
            </w:r>
            <w:r>
              <w:instrText xml:space="preserve"> XE "New-Cost" </w:instrText>
            </w:r>
            <w:r>
              <w:rPr>
                <w:rFonts w:ascii="Times New Roman" w:hAnsi="Times New Roman"/>
              </w:rPr>
              <w:fldChar w:fldCharType="end"/>
            </w:r>
            <w:r>
              <w:rPr>
                <w:rFonts w:ascii="Times New Roman" w:hAnsi="Times New Roman"/>
              </w:rPr>
              <w:t>-V</w:t>
            </w:r>
            <w:r>
              <w:rPr>
                <w:rFonts w:ascii="Times New Roman" w:hAnsi="Times New Roman" w:hint="eastAsia"/>
              </w:rPr>
              <w:t>, New-Cost-GRS</w:t>
            </w:r>
          </w:p>
        </w:tc>
      </w:tr>
      <w:tr w:rsidR="002474CE" w14:paraId="38CC145B" w14:textId="77777777">
        <w:tc>
          <w:tcPr>
            <w:tcW w:w="738" w:type="dxa"/>
          </w:tcPr>
          <w:p w14:paraId="05D99FCB" w14:textId="77777777" w:rsidR="002474CE" w:rsidRDefault="003405DC">
            <w:pPr>
              <w:rPr>
                <w:rFonts w:ascii="Times New Roman" w:hAnsi="Times New Roman"/>
              </w:rPr>
            </w:pPr>
            <w:r>
              <w:rPr>
                <w:rFonts w:ascii="Times New Roman" w:hAnsi="Times New Roman" w:hint="eastAsia"/>
              </w:rPr>
              <w:t>20</w:t>
            </w:r>
          </w:p>
        </w:tc>
        <w:tc>
          <w:tcPr>
            <w:tcW w:w="2835" w:type="dxa"/>
          </w:tcPr>
          <w:p w14:paraId="08D3F2DC" w14:textId="77777777" w:rsidR="002474CE" w:rsidRDefault="002474CE">
            <w:pPr>
              <w:rPr>
                <w:rFonts w:ascii="Times New Roman" w:hAnsi="Times New Roman"/>
              </w:rPr>
            </w:pPr>
            <w:r>
              <w:rPr>
                <w:rFonts w:ascii="Times New Roman" w:hAnsi="Times New Roman" w:hint="eastAsia"/>
              </w:rPr>
              <w:t>Revenue</w:t>
            </w:r>
            <w:r>
              <w:rPr>
                <w:rFonts w:ascii="Times New Roman" w:hAnsi="Times New Roman"/>
              </w:rPr>
              <w:fldChar w:fldCharType="begin"/>
            </w:r>
            <w:r>
              <w:instrText xml:space="preserve"> XE "Revenue" </w:instrText>
            </w:r>
            <w:r>
              <w:rPr>
                <w:rFonts w:ascii="Times New Roman" w:hAnsi="Times New Roman"/>
              </w:rPr>
              <w:fldChar w:fldCharType="end"/>
            </w:r>
          </w:p>
        </w:tc>
        <w:tc>
          <w:tcPr>
            <w:tcW w:w="5091" w:type="dxa"/>
          </w:tcPr>
          <w:p w14:paraId="461899AB" w14:textId="77777777" w:rsidR="002474CE" w:rsidRDefault="002474CE">
            <w:pPr>
              <w:rPr>
                <w:rFonts w:ascii="Times New Roman" w:hAnsi="Times New Roman"/>
                <w:lang w:val="fr-CA"/>
              </w:rPr>
            </w:pPr>
            <w:r>
              <w:rPr>
                <w:rFonts w:ascii="Times New Roman" w:hAnsi="Times New Roman"/>
                <w:lang w:val="fr-CA"/>
              </w:rPr>
              <w:t>Revenue</w:t>
            </w:r>
            <w:r>
              <w:rPr>
                <w:rFonts w:ascii="Times New Roman" w:hAnsi="Times New Roman"/>
                <w:lang w:val="fr-CA"/>
              </w:rPr>
              <w:fldChar w:fldCharType="begin"/>
            </w:r>
            <w:r>
              <w:instrText xml:space="preserve"> XE "Revenue" </w:instrText>
            </w:r>
            <w:r>
              <w:rPr>
                <w:rFonts w:ascii="Times New Roman" w:hAnsi="Times New Roman"/>
                <w:lang w:val="fr-CA"/>
              </w:rPr>
              <w:fldChar w:fldCharType="end"/>
            </w:r>
            <w:r>
              <w:rPr>
                <w:rFonts w:ascii="Times New Roman" w:hAnsi="Times New Roman"/>
                <w:lang w:val="fr-CA"/>
              </w:rPr>
              <w:t>-C, Revenue-V</w:t>
            </w:r>
            <w:r>
              <w:rPr>
                <w:rFonts w:ascii="Times New Roman" w:hAnsi="Times New Roman" w:hint="eastAsia"/>
                <w:lang w:val="fr-CA"/>
              </w:rPr>
              <w:t>, Revenue-GRS</w:t>
            </w:r>
          </w:p>
        </w:tc>
      </w:tr>
      <w:tr w:rsidR="002474CE" w14:paraId="5FEE121A" w14:textId="77777777">
        <w:tc>
          <w:tcPr>
            <w:tcW w:w="738" w:type="dxa"/>
          </w:tcPr>
          <w:p w14:paraId="0835BBBB" w14:textId="77777777" w:rsidR="002474CE" w:rsidRDefault="002474CE">
            <w:pPr>
              <w:rPr>
                <w:rFonts w:ascii="Times New Roman" w:hAnsi="Times New Roman"/>
              </w:rPr>
            </w:pPr>
            <w:r>
              <w:rPr>
                <w:rFonts w:ascii="Times New Roman" w:hAnsi="Times New Roman" w:hint="eastAsia"/>
              </w:rPr>
              <w:t>2</w:t>
            </w:r>
            <w:r w:rsidR="003405DC">
              <w:rPr>
                <w:rFonts w:ascii="Times New Roman" w:hAnsi="Times New Roman" w:hint="eastAsia"/>
              </w:rPr>
              <w:t>1</w:t>
            </w:r>
          </w:p>
        </w:tc>
        <w:tc>
          <w:tcPr>
            <w:tcW w:w="2835" w:type="dxa"/>
          </w:tcPr>
          <w:p w14:paraId="106FB227" w14:textId="77777777" w:rsidR="002474CE" w:rsidRDefault="002474CE">
            <w:pPr>
              <w:rPr>
                <w:rFonts w:ascii="Times New Roman" w:hAnsi="Times New Roman"/>
              </w:rPr>
            </w:pPr>
            <w:r>
              <w:rPr>
                <w:rFonts w:ascii="Times New Roman" w:hAnsi="Times New Roman" w:hint="eastAsia"/>
              </w:rPr>
              <w:t>New-Revenue</w:t>
            </w:r>
            <w:r>
              <w:rPr>
                <w:rFonts w:ascii="Times New Roman" w:hAnsi="Times New Roman"/>
              </w:rPr>
              <w:fldChar w:fldCharType="begin"/>
            </w:r>
            <w:r>
              <w:instrText xml:space="preserve"> XE "Revenue" </w:instrText>
            </w:r>
            <w:r>
              <w:rPr>
                <w:rFonts w:ascii="Times New Roman" w:hAnsi="Times New Roman"/>
              </w:rPr>
              <w:fldChar w:fldCharType="end"/>
            </w:r>
          </w:p>
        </w:tc>
        <w:tc>
          <w:tcPr>
            <w:tcW w:w="5091" w:type="dxa"/>
          </w:tcPr>
          <w:p w14:paraId="28124501" w14:textId="77777777" w:rsidR="002474CE" w:rsidRDefault="002474CE">
            <w:pPr>
              <w:rPr>
                <w:rFonts w:ascii="Times New Roman" w:hAnsi="Times New Roman"/>
              </w:rPr>
            </w:pPr>
            <w:r>
              <w:rPr>
                <w:rFonts w:ascii="Times New Roman" w:hAnsi="Times New Roman"/>
                <w:lang w:val="fr-CA"/>
              </w:rPr>
              <w:t>New-Revenue</w:t>
            </w:r>
            <w:r>
              <w:rPr>
                <w:rFonts w:ascii="Times New Roman" w:hAnsi="Times New Roman"/>
                <w:lang w:val="fr-CA"/>
              </w:rPr>
              <w:fldChar w:fldCharType="begin"/>
            </w:r>
            <w:r>
              <w:instrText xml:space="preserve"> XE "Revenue" </w:instrText>
            </w:r>
            <w:r>
              <w:rPr>
                <w:rFonts w:ascii="Times New Roman" w:hAnsi="Times New Roman"/>
                <w:lang w:val="fr-CA"/>
              </w:rPr>
              <w:fldChar w:fldCharType="end"/>
            </w:r>
            <w:r>
              <w:rPr>
                <w:rFonts w:ascii="Times New Roman" w:hAnsi="Times New Roman"/>
                <w:lang w:val="fr-CA"/>
              </w:rPr>
              <w:t>-C, New-Revenue</w:t>
            </w:r>
            <w:r>
              <w:rPr>
                <w:rFonts w:ascii="Times New Roman" w:hAnsi="Times New Roman"/>
                <w:lang w:val="fr-CA"/>
              </w:rPr>
              <w:fldChar w:fldCharType="begin"/>
            </w:r>
            <w:r>
              <w:instrText xml:space="preserve"> XE "New-Revenue" </w:instrText>
            </w:r>
            <w:r>
              <w:rPr>
                <w:rFonts w:ascii="Times New Roman" w:hAnsi="Times New Roman"/>
                <w:lang w:val="fr-CA"/>
              </w:rPr>
              <w:fldChar w:fldCharType="end"/>
            </w:r>
            <w:r>
              <w:rPr>
                <w:rFonts w:ascii="Times New Roman" w:hAnsi="Times New Roman"/>
                <w:lang w:val="fr-CA"/>
              </w:rPr>
              <w:t>-V</w:t>
            </w:r>
            <w:r>
              <w:rPr>
                <w:rFonts w:ascii="Times New Roman" w:hAnsi="Times New Roman" w:hint="eastAsia"/>
                <w:lang w:val="fr-CA"/>
              </w:rPr>
              <w:t>, New-Revenue-GRS</w:t>
            </w:r>
          </w:p>
        </w:tc>
      </w:tr>
      <w:tr w:rsidR="002474CE" w14:paraId="2AA65E95" w14:textId="77777777">
        <w:tc>
          <w:tcPr>
            <w:tcW w:w="738" w:type="dxa"/>
          </w:tcPr>
          <w:p w14:paraId="4B394803" w14:textId="77777777" w:rsidR="002474CE" w:rsidRDefault="002474CE">
            <w:pPr>
              <w:rPr>
                <w:rFonts w:ascii="Times New Roman" w:hAnsi="Times New Roman"/>
              </w:rPr>
            </w:pPr>
            <w:r>
              <w:rPr>
                <w:rFonts w:ascii="Times New Roman" w:hAnsi="Times New Roman" w:hint="eastAsia"/>
              </w:rPr>
              <w:t>2</w:t>
            </w:r>
            <w:r w:rsidR="003405DC">
              <w:rPr>
                <w:rFonts w:ascii="Times New Roman" w:hAnsi="Times New Roman" w:hint="eastAsia"/>
              </w:rPr>
              <w:t>2</w:t>
            </w:r>
          </w:p>
        </w:tc>
        <w:tc>
          <w:tcPr>
            <w:tcW w:w="2835" w:type="dxa"/>
          </w:tcPr>
          <w:p w14:paraId="6F8C6963" w14:textId="77777777" w:rsidR="002474CE" w:rsidRDefault="002474CE">
            <w:pPr>
              <w:rPr>
                <w:rFonts w:ascii="Times New Roman" w:hAnsi="Times New Roman"/>
              </w:rPr>
            </w:pPr>
            <w:r>
              <w:rPr>
                <w:rFonts w:ascii="Times New Roman" w:hAnsi="Times New Roman" w:hint="eastAsia"/>
              </w:rPr>
              <w:t>Profit</w:t>
            </w:r>
          </w:p>
        </w:tc>
        <w:tc>
          <w:tcPr>
            <w:tcW w:w="5091" w:type="dxa"/>
          </w:tcPr>
          <w:p w14:paraId="78B3F40C" w14:textId="77777777" w:rsidR="002474CE" w:rsidRDefault="002474CE">
            <w:pPr>
              <w:rPr>
                <w:rFonts w:ascii="Times New Roman" w:hAnsi="Times New Roman"/>
                <w:lang w:val="fr-CA"/>
              </w:rPr>
            </w:pPr>
            <w:r>
              <w:rPr>
                <w:rFonts w:ascii="Times New Roman" w:hAnsi="Times New Roman"/>
                <w:lang w:val="fr-CA"/>
              </w:rPr>
              <w:t>Profit-C, Profit-V</w:t>
            </w:r>
            <w:r>
              <w:rPr>
                <w:rFonts w:ascii="Times New Roman" w:hAnsi="Times New Roman" w:hint="eastAsia"/>
                <w:lang w:val="fr-CA"/>
              </w:rPr>
              <w:t>, Profit-GRS</w:t>
            </w:r>
          </w:p>
        </w:tc>
      </w:tr>
      <w:tr w:rsidR="002474CE" w14:paraId="10028BE8" w14:textId="77777777">
        <w:tc>
          <w:tcPr>
            <w:tcW w:w="738" w:type="dxa"/>
          </w:tcPr>
          <w:p w14:paraId="4B873519" w14:textId="77777777" w:rsidR="002474CE" w:rsidRDefault="002474CE">
            <w:pPr>
              <w:rPr>
                <w:rFonts w:ascii="Times New Roman" w:hAnsi="Times New Roman"/>
              </w:rPr>
            </w:pPr>
            <w:r>
              <w:rPr>
                <w:rFonts w:ascii="Times New Roman" w:hAnsi="Times New Roman" w:hint="eastAsia"/>
              </w:rPr>
              <w:t>2</w:t>
            </w:r>
            <w:r w:rsidR="003405DC">
              <w:rPr>
                <w:rFonts w:ascii="Times New Roman" w:hAnsi="Times New Roman" w:hint="eastAsia"/>
              </w:rPr>
              <w:t>3</w:t>
            </w:r>
          </w:p>
        </w:tc>
        <w:tc>
          <w:tcPr>
            <w:tcW w:w="2835" w:type="dxa"/>
          </w:tcPr>
          <w:p w14:paraId="1D0CD80D" w14:textId="77777777" w:rsidR="002474CE" w:rsidRDefault="002474CE">
            <w:pPr>
              <w:rPr>
                <w:rFonts w:ascii="Times New Roman" w:hAnsi="Times New Roman"/>
              </w:rPr>
            </w:pPr>
            <w:r>
              <w:rPr>
                <w:rFonts w:ascii="Times New Roman" w:hAnsi="Times New Roman" w:hint="eastAsia"/>
              </w:rPr>
              <w:t>New-Profit</w:t>
            </w:r>
            <w:r>
              <w:rPr>
                <w:rFonts w:ascii="Times New Roman" w:hAnsi="Times New Roman"/>
              </w:rPr>
              <w:fldChar w:fldCharType="begin"/>
            </w:r>
            <w:r>
              <w:instrText xml:space="preserve"> XE "</w:instrText>
            </w:r>
            <w:r>
              <w:rPr>
                <w:sz w:val="24"/>
                <w:szCs w:val="24"/>
              </w:rPr>
              <w:instrText>New-Profit</w:instrText>
            </w:r>
            <w:r>
              <w:instrText xml:space="preserve">" </w:instrText>
            </w:r>
            <w:r>
              <w:rPr>
                <w:rFonts w:ascii="Times New Roman" w:hAnsi="Times New Roman"/>
              </w:rPr>
              <w:fldChar w:fldCharType="end"/>
            </w:r>
          </w:p>
        </w:tc>
        <w:tc>
          <w:tcPr>
            <w:tcW w:w="5091" w:type="dxa"/>
          </w:tcPr>
          <w:p w14:paraId="10C927A4" w14:textId="77777777" w:rsidR="002474CE" w:rsidRDefault="002474CE">
            <w:pPr>
              <w:rPr>
                <w:rFonts w:ascii="Times New Roman" w:hAnsi="Times New Roman"/>
              </w:rPr>
            </w:pPr>
            <w:r>
              <w:rPr>
                <w:rFonts w:ascii="Times New Roman" w:hAnsi="Times New Roman"/>
                <w:lang w:val="fr-CA"/>
              </w:rPr>
              <w:t>New-Profit</w:t>
            </w:r>
            <w:r>
              <w:rPr>
                <w:rFonts w:ascii="Times New Roman" w:hAnsi="Times New Roman"/>
                <w:lang w:val="fr-CA"/>
              </w:rPr>
              <w:fldChar w:fldCharType="begin"/>
            </w:r>
            <w:r>
              <w:instrText xml:space="preserve"> XE "</w:instrText>
            </w:r>
            <w:r>
              <w:rPr>
                <w:sz w:val="24"/>
                <w:szCs w:val="24"/>
              </w:rPr>
              <w:instrText>New-Profit</w:instrText>
            </w:r>
            <w:r>
              <w:instrText xml:space="preserve">" </w:instrText>
            </w:r>
            <w:r>
              <w:rPr>
                <w:rFonts w:ascii="Times New Roman" w:hAnsi="Times New Roman"/>
                <w:lang w:val="fr-CA"/>
              </w:rPr>
              <w:fldChar w:fldCharType="end"/>
            </w:r>
            <w:r>
              <w:rPr>
                <w:rFonts w:ascii="Times New Roman" w:hAnsi="Times New Roman"/>
                <w:lang w:val="fr-CA"/>
              </w:rPr>
              <w:t>-C, New-Profit-V</w:t>
            </w:r>
            <w:r>
              <w:rPr>
                <w:rFonts w:ascii="Times New Roman" w:hAnsi="Times New Roman" w:hint="eastAsia"/>
                <w:lang w:val="fr-CA"/>
              </w:rPr>
              <w:t>, New-Profit-GRS</w:t>
            </w:r>
          </w:p>
        </w:tc>
      </w:tr>
      <w:tr w:rsidR="002474CE" w14:paraId="35B94C6F" w14:textId="77777777">
        <w:tc>
          <w:tcPr>
            <w:tcW w:w="738" w:type="dxa"/>
          </w:tcPr>
          <w:p w14:paraId="4CBE0824" w14:textId="77777777" w:rsidR="002474CE" w:rsidRDefault="002474CE">
            <w:pPr>
              <w:rPr>
                <w:rFonts w:ascii="Times New Roman" w:hAnsi="Times New Roman"/>
              </w:rPr>
            </w:pPr>
            <w:r>
              <w:rPr>
                <w:rFonts w:ascii="Times New Roman" w:hAnsi="Times New Roman" w:hint="eastAsia"/>
              </w:rPr>
              <w:t>2</w:t>
            </w:r>
            <w:r w:rsidR="003405DC">
              <w:rPr>
                <w:rFonts w:ascii="Times New Roman" w:hAnsi="Times New Roman" w:hint="eastAsia"/>
              </w:rPr>
              <w:t>4</w:t>
            </w:r>
          </w:p>
        </w:tc>
        <w:tc>
          <w:tcPr>
            <w:tcW w:w="2835" w:type="dxa"/>
          </w:tcPr>
          <w:p w14:paraId="314B2425" w14:textId="77777777" w:rsidR="002474CE" w:rsidRDefault="002474CE">
            <w:pPr>
              <w:rPr>
                <w:rFonts w:ascii="Times New Roman" w:hAnsi="Times New Roman"/>
              </w:rPr>
            </w:pPr>
            <w:r>
              <w:rPr>
                <w:rFonts w:ascii="Times New Roman" w:hAnsi="Times New Roman" w:hint="eastAsia"/>
              </w:rPr>
              <w:t>Ratio (Revenue</w:t>
            </w:r>
            <w:r>
              <w:rPr>
                <w:rFonts w:ascii="Times New Roman" w:hAnsi="Times New Roman"/>
              </w:rPr>
              <w:fldChar w:fldCharType="begin"/>
            </w:r>
            <w:r>
              <w:instrText xml:space="preserve"> XE "Revenue" </w:instrText>
            </w:r>
            <w:r>
              <w:rPr>
                <w:rFonts w:ascii="Times New Roman" w:hAnsi="Times New Roman"/>
              </w:rPr>
              <w:fldChar w:fldCharType="end"/>
            </w:r>
            <w:r>
              <w:rPr>
                <w:rFonts w:ascii="Times New Roman" w:hAnsi="Times New Roman" w:hint="eastAsia"/>
              </w:rPr>
              <w:t>/Cost</w:t>
            </w:r>
            <w:r>
              <w:rPr>
                <w:rFonts w:ascii="Times New Roman" w:hAnsi="Times New Roman"/>
              </w:rPr>
              <w:fldChar w:fldCharType="begin"/>
            </w:r>
            <w:r>
              <w:instrText xml:space="preserve"> XE "Cost" </w:instrText>
            </w:r>
            <w:r>
              <w:rPr>
                <w:rFonts w:ascii="Times New Roman" w:hAnsi="Times New Roman"/>
              </w:rPr>
              <w:fldChar w:fldCharType="end"/>
            </w:r>
            <w:r>
              <w:rPr>
                <w:rFonts w:ascii="Times New Roman" w:hAnsi="Times New Roman" w:hint="eastAsia"/>
              </w:rPr>
              <w:t>)</w:t>
            </w:r>
          </w:p>
        </w:tc>
        <w:tc>
          <w:tcPr>
            <w:tcW w:w="5091" w:type="dxa"/>
          </w:tcPr>
          <w:p w14:paraId="2AB67BD4" w14:textId="77777777" w:rsidR="002474CE" w:rsidRDefault="002474CE">
            <w:pPr>
              <w:rPr>
                <w:rFonts w:ascii="Times New Roman" w:hAnsi="Times New Roman"/>
                <w:lang w:val="pt-PT"/>
              </w:rPr>
            </w:pPr>
            <w:r>
              <w:rPr>
                <w:rFonts w:ascii="Times New Roman" w:hAnsi="Times New Roman"/>
                <w:lang w:val="pt-PT"/>
              </w:rPr>
              <w:t>Ratio-C, Ratio-V</w:t>
            </w:r>
          </w:p>
        </w:tc>
      </w:tr>
      <w:tr w:rsidR="002474CE" w14:paraId="3DDFFF7B" w14:textId="77777777">
        <w:tc>
          <w:tcPr>
            <w:tcW w:w="738" w:type="dxa"/>
          </w:tcPr>
          <w:p w14:paraId="20B5FEB1" w14:textId="77777777" w:rsidR="002474CE" w:rsidRDefault="002474CE">
            <w:pPr>
              <w:rPr>
                <w:rFonts w:ascii="Times New Roman" w:hAnsi="Times New Roman"/>
              </w:rPr>
            </w:pPr>
            <w:r>
              <w:rPr>
                <w:rFonts w:ascii="Times New Roman" w:hAnsi="Times New Roman" w:hint="eastAsia"/>
              </w:rPr>
              <w:t>2</w:t>
            </w:r>
            <w:r w:rsidR="003405DC">
              <w:rPr>
                <w:rFonts w:ascii="Times New Roman" w:hAnsi="Times New Roman" w:hint="eastAsia"/>
              </w:rPr>
              <w:t>5</w:t>
            </w:r>
          </w:p>
        </w:tc>
        <w:tc>
          <w:tcPr>
            <w:tcW w:w="2835" w:type="dxa"/>
          </w:tcPr>
          <w:p w14:paraId="00F880E8" w14:textId="77777777" w:rsidR="002474CE" w:rsidRDefault="002474CE">
            <w:pPr>
              <w:rPr>
                <w:rFonts w:ascii="Times New Roman" w:hAnsi="Times New Roman"/>
              </w:rPr>
            </w:pPr>
            <w:r>
              <w:rPr>
                <w:rFonts w:ascii="Times New Roman" w:hAnsi="Times New Roman" w:hint="eastAsia"/>
              </w:rPr>
              <w:t>Bilateral</w:t>
            </w:r>
            <w:r>
              <w:rPr>
                <w:rFonts w:ascii="Times New Roman" w:hAnsi="Times New Roman"/>
              </w:rPr>
              <w:fldChar w:fldCharType="begin"/>
            </w:r>
            <w:r>
              <w:instrText xml:space="preserve"> XE "Bilateral" </w:instrText>
            </w:r>
            <w:r>
              <w:rPr>
                <w:rFonts w:ascii="Times New Roman" w:hAnsi="Times New Roman"/>
              </w:rPr>
              <w:fldChar w:fldCharType="end"/>
            </w:r>
          </w:p>
        </w:tc>
        <w:tc>
          <w:tcPr>
            <w:tcW w:w="5091" w:type="dxa"/>
          </w:tcPr>
          <w:p w14:paraId="5875E506" w14:textId="77777777" w:rsidR="002474CE" w:rsidRDefault="00E87EB2" w:rsidP="00A83614">
            <w:pPr>
              <w:jc w:val="left"/>
              <w:rPr>
                <w:rFonts w:ascii="Times New Roman" w:hAnsi="Times New Roman"/>
                <w:lang w:val="pt-PT"/>
              </w:rPr>
            </w:pPr>
            <w:r>
              <w:rPr>
                <w:rFonts w:ascii="Times New Roman" w:hAnsi="Times New Roman"/>
                <w:lang w:val="pt-PT"/>
              </w:rPr>
              <w:t>Bilateral</w:t>
            </w:r>
            <w:r>
              <w:rPr>
                <w:rFonts w:ascii="Times New Roman" w:hAnsi="Times New Roman" w:hint="eastAsia"/>
                <w:lang w:val="pt-PT"/>
              </w:rPr>
              <w:t>-CCR-I</w:t>
            </w:r>
            <w:r>
              <w:rPr>
                <w:rFonts w:ascii="Times New Roman" w:hAnsi="Times New Roman"/>
                <w:lang w:val="pt-PT"/>
              </w:rPr>
              <w:fldChar w:fldCharType="begin"/>
            </w:r>
            <w:r>
              <w:instrText xml:space="preserve"> XE "Bilateral" </w:instrText>
            </w:r>
            <w:r>
              <w:rPr>
                <w:rFonts w:ascii="Times New Roman" w:hAnsi="Times New Roman"/>
                <w:lang w:val="pt-PT"/>
              </w:rPr>
              <w:fldChar w:fldCharType="end"/>
            </w:r>
            <w:r>
              <w:rPr>
                <w:rFonts w:ascii="Times New Roman" w:hAnsi="Times New Roman" w:hint="eastAsia"/>
                <w:lang w:val="pt-PT"/>
              </w:rPr>
              <w:t>, Bilateral-BCC-I, Bilateral-SBM-C, Bilateral-SBM-V</w:t>
            </w:r>
            <w:r w:rsidDel="00E87EB2">
              <w:rPr>
                <w:rFonts w:ascii="Times New Roman" w:hAnsi="Times New Roman"/>
                <w:lang w:val="pt-PT"/>
              </w:rPr>
              <w:t xml:space="preserve"> </w:t>
            </w:r>
            <w:r w:rsidR="002474CE">
              <w:rPr>
                <w:rFonts w:ascii="Times New Roman" w:hAnsi="Times New Roman"/>
                <w:lang w:val="pt-PT"/>
              </w:rPr>
              <w:fldChar w:fldCharType="begin"/>
            </w:r>
            <w:r w:rsidR="002474CE">
              <w:instrText xml:space="preserve"> XE "Bilateral" </w:instrText>
            </w:r>
            <w:r w:rsidR="002474CE">
              <w:rPr>
                <w:rFonts w:ascii="Times New Roman" w:hAnsi="Times New Roman"/>
                <w:lang w:val="pt-PT"/>
              </w:rPr>
              <w:fldChar w:fldCharType="end"/>
            </w:r>
          </w:p>
        </w:tc>
      </w:tr>
      <w:tr w:rsidR="002474CE" w14:paraId="511F6405" w14:textId="77777777">
        <w:tc>
          <w:tcPr>
            <w:tcW w:w="738" w:type="dxa"/>
          </w:tcPr>
          <w:p w14:paraId="5558F0FE" w14:textId="77777777" w:rsidR="002474CE" w:rsidRDefault="002474CE">
            <w:pPr>
              <w:rPr>
                <w:rFonts w:ascii="Times New Roman" w:hAnsi="Times New Roman"/>
              </w:rPr>
            </w:pPr>
            <w:r>
              <w:rPr>
                <w:rFonts w:ascii="Times New Roman" w:hAnsi="Times New Roman" w:hint="eastAsia"/>
              </w:rPr>
              <w:t>2</w:t>
            </w:r>
            <w:r w:rsidR="003405DC">
              <w:rPr>
                <w:rFonts w:ascii="Times New Roman" w:hAnsi="Times New Roman" w:hint="eastAsia"/>
              </w:rPr>
              <w:t>6</w:t>
            </w:r>
          </w:p>
        </w:tc>
        <w:tc>
          <w:tcPr>
            <w:tcW w:w="2835" w:type="dxa"/>
          </w:tcPr>
          <w:p w14:paraId="50221BE9" w14:textId="77777777" w:rsidR="002474CE" w:rsidRDefault="002474CE">
            <w:pPr>
              <w:rPr>
                <w:rFonts w:ascii="Times New Roman" w:hAnsi="Times New Roman"/>
              </w:rPr>
            </w:pPr>
            <w:r>
              <w:rPr>
                <w:rFonts w:ascii="Times New Roman" w:hAnsi="Times New Roman" w:hint="eastAsia"/>
              </w:rPr>
              <w:t>Window</w:t>
            </w:r>
            <w:r>
              <w:rPr>
                <w:rFonts w:ascii="Times New Roman" w:hAnsi="Times New Roman"/>
              </w:rPr>
              <w:fldChar w:fldCharType="begin"/>
            </w:r>
            <w:r>
              <w:instrText xml:space="preserve"> XE "</w:instrText>
            </w:r>
            <w:r>
              <w:rPr>
                <w:rFonts w:ascii="Times New Roman" w:hAnsi="Times New Roman"/>
              </w:rPr>
              <w:instrText>Window</w:instrText>
            </w:r>
            <w:r>
              <w:instrText xml:space="preserve">" </w:instrText>
            </w:r>
            <w:r>
              <w:rPr>
                <w:rFonts w:ascii="Times New Roman" w:hAnsi="Times New Roman"/>
              </w:rPr>
              <w:fldChar w:fldCharType="end"/>
            </w:r>
          </w:p>
        </w:tc>
        <w:tc>
          <w:tcPr>
            <w:tcW w:w="5091" w:type="dxa"/>
          </w:tcPr>
          <w:p w14:paraId="4795991A" w14:textId="77777777" w:rsidR="002474CE" w:rsidRDefault="002474CE" w:rsidP="00A05912">
            <w:pPr>
              <w:jc w:val="left"/>
              <w:rPr>
                <w:rFonts w:ascii="Times New Roman" w:hAnsi="Times New Roman"/>
              </w:rPr>
            </w:pPr>
            <w:r>
              <w:rPr>
                <w:rFonts w:ascii="Times New Roman" w:hAnsi="Times New Roman"/>
              </w:rPr>
              <w:t>Window</w:t>
            </w:r>
            <w:r>
              <w:rPr>
                <w:rFonts w:ascii="Times New Roman" w:hAnsi="Times New Roman"/>
              </w:rPr>
              <w:fldChar w:fldCharType="begin"/>
            </w:r>
            <w:r>
              <w:instrText xml:space="preserve"> XE "</w:instrText>
            </w:r>
            <w:r>
              <w:rPr>
                <w:rFonts w:ascii="Times New Roman" w:hAnsi="Times New Roman"/>
              </w:rPr>
              <w:instrText>Window</w:instrText>
            </w:r>
            <w:r>
              <w:instrText xml:space="preserve">" </w:instrText>
            </w:r>
            <w:r>
              <w:rPr>
                <w:rFonts w:ascii="Times New Roman" w:hAnsi="Times New Roman"/>
              </w:rPr>
              <w:fldChar w:fldCharType="end"/>
            </w:r>
            <w:r>
              <w:rPr>
                <w:rFonts w:ascii="Times New Roman" w:hAnsi="Times New Roman"/>
              </w:rPr>
              <w:t xml:space="preserve">-I-C, Window-I-V, </w:t>
            </w:r>
            <w:r>
              <w:rPr>
                <w:rFonts w:ascii="Times New Roman" w:hAnsi="Times New Roman" w:hint="eastAsia"/>
              </w:rPr>
              <w:t xml:space="preserve">Window-I-GRS, </w:t>
            </w:r>
            <w:r>
              <w:rPr>
                <w:rFonts w:ascii="Times New Roman" w:hAnsi="Times New Roman"/>
              </w:rPr>
              <w:t>Window-O-C, Window-O-V</w:t>
            </w:r>
            <w:r>
              <w:rPr>
                <w:rFonts w:ascii="Times New Roman" w:hAnsi="Times New Roman" w:hint="eastAsia"/>
              </w:rPr>
              <w:t>, Window-O-GRS</w:t>
            </w:r>
          </w:p>
        </w:tc>
      </w:tr>
      <w:tr w:rsidR="002474CE" w14:paraId="6B6228EF" w14:textId="77777777">
        <w:tc>
          <w:tcPr>
            <w:tcW w:w="738" w:type="dxa"/>
          </w:tcPr>
          <w:p w14:paraId="3C4CEB09" w14:textId="77777777" w:rsidR="002474CE" w:rsidRDefault="002474CE">
            <w:pPr>
              <w:rPr>
                <w:rFonts w:ascii="Times New Roman" w:hAnsi="Times New Roman"/>
              </w:rPr>
            </w:pPr>
            <w:r>
              <w:rPr>
                <w:rFonts w:ascii="Times New Roman" w:hAnsi="Times New Roman" w:hint="eastAsia"/>
              </w:rPr>
              <w:t>2</w:t>
            </w:r>
            <w:r w:rsidR="003405DC">
              <w:rPr>
                <w:rFonts w:ascii="Times New Roman" w:hAnsi="Times New Roman" w:hint="eastAsia"/>
              </w:rPr>
              <w:t>7</w:t>
            </w:r>
          </w:p>
        </w:tc>
        <w:tc>
          <w:tcPr>
            <w:tcW w:w="2835" w:type="dxa"/>
          </w:tcPr>
          <w:p w14:paraId="6DE17C3A" w14:textId="77777777" w:rsidR="002474CE" w:rsidRDefault="002474CE">
            <w:pPr>
              <w:rPr>
                <w:rFonts w:ascii="Times New Roman" w:hAnsi="Times New Roman"/>
              </w:rPr>
            </w:pPr>
            <w:r>
              <w:rPr>
                <w:rFonts w:ascii="Times New Roman" w:hAnsi="Times New Roman" w:hint="eastAsia"/>
              </w:rPr>
              <w:t>FDH</w:t>
            </w:r>
          </w:p>
        </w:tc>
        <w:tc>
          <w:tcPr>
            <w:tcW w:w="5091" w:type="dxa"/>
          </w:tcPr>
          <w:p w14:paraId="7E67B39A" w14:textId="77777777" w:rsidR="002474CE" w:rsidRDefault="002474CE">
            <w:pPr>
              <w:rPr>
                <w:rFonts w:ascii="Times New Roman" w:hAnsi="Times New Roman"/>
                <w:lang w:val="pt-PT"/>
              </w:rPr>
            </w:pPr>
            <w:r>
              <w:rPr>
                <w:rFonts w:ascii="Times New Roman" w:hAnsi="Times New Roman"/>
                <w:lang w:val="pt-PT"/>
              </w:rPr>
              <w:t>FDH</w:t>
            </w:r>
          </w:p>
        </w:tc>
      </w:tr>
      <w:tr w:rsidR="002474CE" w14:paraId="014648B7" w14:textId="77777777">
        <w:tc>
          <w:tcPr>
            <w:tcW w:w="738" w:type="dxa"/>
          </w:tcPr>
          <w:p w14:paraId="2FC93AC2" w14:textId="77777777" w:rsidR="002474CE" w:rsidRDefault="003405DC">
            <w:pPr>
              <w:rPr>
                <w:rFonts w:ascii="Times New Roman" w:hAnsi="Times New Roman"/>
                <w:lang w:val="pt-PT"/>
              </w:rPr>
            </w:pPr>
            <w:r>
              <w:rPr>
                <w:rFonts w:ascii="Times New Roman" w:hAnsi="Times New Roman" w:hint="eastAsia"/>
                <w:lang w:val="pt-PT"/>
              </w:rPr>
              <w:t>28</w:t>
            </w:r>
          </w:p>
        </w:tc>
        <w:tc>
          <w:tcPr>
            <w:tcW w:w="2835" w:type="dxa"/>
          </w:tcPr>
          <w:p w14:paraId="55DFE789" w14:textId="77777777" w:rsidR="002474CE" w:rsidRDefault="002474CE">
            <w:pPr>
              <w:rPr>
                <w:rFonts w:ascii="Times New Roman" w:hAnsi="Times New Roman"/>
                <w:lang w:val="pt-PT"/>
              </w:rPr>
            </w:pPr>
            <w:r>
              <w:rPr>
                <w:rFonts w:ascii="Times New Roman" w:hAnsi="Times New Roman" w:hint="eastAsia"/>
                <w:lang w:val="pt-PT"/>
              </w:rPr>
              <w:t>Malmquist</w:t>
            </w:r>
            <w:r>
              <w:rPr>
                <w:rFonts w:ascii="Times New Roman" w:hAnsi="Times New Roman"/>
                <w:lang w:val="pt-PT"/>
              </w:rPr>
              <w:fldChar w:fldCharType="begin"/>
            </w:r>
            <w:r>
              <w:rPr>
                <w:lang w:val="pt-PT"/>
              </w:rPr>
              <w:instrText xml:space="preserve"> XE "</w:instrText>
            </w:r>
            <w:r>
              <w:rPr>
                <w:rFonts w:ascii="Times New Roman" w:hAnsi="Times New Roman"/>
                <w:lang w:val="pt-PT"/>
              </w:rPr>
              <w:instrText>Malmquist</w:instrText>
            </w:r>
            <w:r>
              <w:rPr>
                <w:lang w:val="pt-PT"/>
              </w:rPr>
              <w:instrText xml:space="preserve">" </w:instrText>
            </w:r>
            <w:r>
              <w:rPr>
                <w:rFonts w:ascii="Times New Roman" w:hAnsi="Times New Roman"/>
                <w:lang w:val="pt-PT"/>
              </w:rPr>
              <w:fldChar w:fldCharType="end"/>
            </w:r>
            <w:r>
              <w:rPr>
                <w:rFonts w:ascii="Times New Roman" w:hAnsi="Times New Roman" w:hint="eastAsia"/>
                <w:lang w:val="pt-PT"/>
              </w:rPr>
              <w:t>-Radial</w:t>
            </w:r>
            <w:r>
              <w:rPr>
                <w:rFonts w:ascii="Times New Roman" w:hAnsi="Times New Roman"/>
                <w:lang w:val="pt-PT"/>
              </w:rPr>
              <w:fldChar w:fldCharType="begin"/>
            </w:r>
            <w:r>
              <w:rPr>
                <w:lang w:val="pt-PT"/>
              </w:rPr>
              <w:instrText xml:space="preserve"> XE "</w:instrText>
            </w:r>
            <w:r>
              <w:rPr>
                <w:rFonts w:ascii="Times New Roman" w:hAnsi="Times New Roman" w:hint="eastAsia"/>
                <w:lang w:val="pt-PT"/>
              </w:rPr>
              <w:instrText>Radial</w:instrText>
            </w:r>
            <w:r>
              <w:rPr>
                <w:lang w:val="pt-PT"/>
              </w:rPr>
              <w:instrText xml:space="preserve">" </w:instrText>
            </w:r>
            <w:r>
              <w:rPr>
                <w:rFonts w:ascii="Times New Roman" w:hAnsi="Times New Roman"/>
                <w:lang w:val="pt-PT"/>
              </w:rPr>
              <w:fldChar w:fldCharType="end"/>
            </w:r>
          </w:p>
        </w:tc>
        <w:tc>
          <w:tcPr>
            <w:tcW w:w="5091" w:type="dxa"/>
          </w:tcPr>
          <w:p w14:paraId="09C2626B" w14:textId="77777777" w:rsidR="002474CE" w:rsidRDefault="002474CE" w:rsidP="00A05912">
            <w:pPr>
              <w:jc w:val="left"/>
              <w:rPr>
                <w:rFonts w:ascii="Times New Roman" w:hAnsi="Times New Roman"/>
                <w:lang w:val="pt-PT"/>
              </w:rPr>
            </w:pPr>
            <w:r>
              <w:rPr>
                <w:rFonts w:ascii="Times New Roman" w:hAnsi="Times New Roman"/>
                <w:lang w:val="pt-PT"/>
              </w:rPr>
              <w:t>Malmquist</w:t>
            </w:r>
            <w:r>
              <w:rPr>
                <w:rFonts w:ascii="Times New Roman" w:hAnsi="Times New Roman"/>
                <w:lang w:val="pt-PT"/>
              </w:rPr>
              <w:fldChar w:fldCharType="begin"/>
            </w:r>
            <w:r>
              <w:rPr>
                <w:lang w:val="pt-PT"/>
              </w:rPr>
              <w:instrText xml:space="preserve"> XE "</w:instrText>
            </w:r>
            <w:r>
              <w:rPr>
                <w:rFonts w:ascii="Times New Roman" w:hAnsi="Times New Roman"/>
                <w:lang w:val="pt-PT"/>
              </w:rPr>
              <w:instrText>Malmquist</w:instrText>
            </w:r>
            <w:r>
              <w:rPr>
                <w:lang w:val="pt-PT"/>
              </w:rPr>
              <w:instrText xml:space="preserve">" </w:instrText>
            </w:r>
            <w:r>
              <w:rPr>
                <w:rFonts w:ascii="Times New Roman" w:hAnsi="Times New Roman"/>
                <w:lang w:val="pt-PT"/>
              </w:rPr>
              <w:fldChar w:fldCharType="end"/>
            </w:r>
            <w:r>
              <w:rPr>
                <w:rFonts w:ascii="Times New Roman" w:hAnsi="Times New Roman"/>
                <w:lang w:val="pt-PT"/>
              </w:rPr>
              <w:t>-Radial</w:t>
            </w:r>
            <w:r>
              <w:rPr>
                <w:rFonts w:ascii="Times New Roman" w:hAnsi="Times New Roman"/>
                <w:lang w:val="pt-PT"/>
              </w:rPr>
              <w:fldChar w:fldCharType="begin"/>
            </w:r>
            <w:r>
              <w:rPr>
                <w:lang w:val="pt-PT"/>
              </w:rPr>
              <w:instrText xml:space="preserve"> XE "</w:instrText>
            </w:r>
            <w:r>
              <w:rPr>
                <w:rFonts w:ascii="Times New Roman" w:hAnsi="Times New Roman" w:hint="eastAsia"/>
                <w:lang w:val="pt-PT"/>
              </w:rPr>
              <w:instrText>Radial</w:instrText>
            </w:r>
            <w:r>
              <w:rPr>
                <w:lang w:val="pt-PT"/>
              </w:rPr>
              <w:instrText xml:space="preserve">" </w:instrText>
            </w:r>
            <w:r>
              <w:rPr>
                <w:rFonts w:ascii="Times New Roman" w:hAnsi="Times New Roman"/>
                <w:lang w:val="pt-PT"/>
              </w:rPr>
              <w:fldChar w:fldCharType="end"/>
            </w:r>
            <w:r>
              <w:rPr>
                <w:rFonts w:ascii="Times New Roman" w:hAnsi="Times New Roman"/>
                <w:lang w:val="pt-PT"/>
              </w:rPr>
              <w:t>-I-C, Malmquist-Radial</w:t>
            </w:r>
            <w:r>
              <w:rPr>
                <w:rFonts w:ascii="Times New Roman" w:hAnsi="Times New Roman"/>
                <w:lang w:val="pt-PT"/>
              </w:rPr>
              <w:fldChar w:fldCharType="begin"/>
            </w:r>
            <w:r>
              <w:rPr>
                <w:lang w:val="pt-PT"/>
              </w:rPr>
              <w:instrText xml:space="preserve"> XE "Malmquist-Radial" </w:instrText>
            </w:r>
            <w:r>
              <w:rPr>
                <w:rFonts w:ascii="Times New Roman" w:hAnsi="Times New Roman"/>
                <w:lang w:val="pt-PT"/>
              </w:rPr>
              <w:fldChar w:fldCharType="end"/>
            </w:r>
            <w:r>
              <w:rPr>
                <w:rFonts w:ascii="Times New Roman" w:hAnsi="Times New Roman"/>
                <w:lang w:val="pt-PT"/>
              </w:rPr>
              <w:t>-I-V, Malmquist-Radial-I-</w:t>
            </w:r>
            <w:r>
              <w:rPr>
                <w:rFonts w:ascii="Times New Roman" w:hAnsi="Times New Roman" w:hint="eastAsia"/>
                <w:lang w:val="pt-PT"/>
              </w:rPr>
              <w:t>G</w:t>
            </w:r>
            <w:r>
              <w:rPr>
                <w:rFonts w:ascii="Times New Roman" w:hAnsi="Times New Roman"/>
                <w:lang w:val="pt-PT"/>
              </w:rPr>
              <w:t>RS, Malmquist-Radial-O-C, Malmquist-Radial-O-V, Malmquist-Radial-O-</w:t>
            </w:r>
            <w:r>
              <w:rPr>
                <w:rFonts w:ascii="Times New Roman" w:hAnsi="Times New Roman" w:hint="eastAsia"/>
                <w:lang w:val="pt-PT"/>
              </w:rPr>
              <w:t>G</w:t>
            </w:r>
            <w:r>
              <w:rPr>
                <w:rFonts w:ascii="Times New Roman" w:hAnsi="Times New Roman"/>
                <w:lang w:val="pt-PT"/>
              </w:rPr>
              <w:t>RS</w:t>
            </w:r>
          </w:p>
        </w:tc>
      </w:tr>
    </w:tbl>
    <w:p w14:paraId="00603D8C" w14:textId="77777777" w:rsidR="002474CE" w:rsidRDefault="002474CE">
      <w:pPr>
        <w:rPr>
          <w:rFonts w:ascii="Times New Roman" w:hAnsi="Times New Roman"/>
        </w:rPr>
      </w:pPr>
    </w:p>
    <w:p w14:paraId="0725C5A8" w14:textId="77777777" w:rsidR="002474CE" w:rsidRDefault="002474CE">
      <w:pPr>
        <w:rPr>
          <w:rFonts w:ascii="Times New Roman" w:hAnsi="Times New Roman"/>
          <w:lang w:val="it-IT"/>
        </w:rPr>
      </w:pPr>
      <w:r>
        <w:rPr>
          <w:rFonts w:ascii="Times New Roman" w:hAnsi="Times New Roman" w:hint="eastAsia"/>
          <w:lang w:val="it-IT"/>
        </w:rPr>
        <w:t xml:space="preserve">The meanings of the extensions -C, -V and </w:t>
      </w:r>
      <w:r w:rsidR="000A445A">
        <w:rPr>
          <w:rFonts w:ascii="Times New Roman" w:hAnsi="Times New Roman" w:hint="eastAsia"/>
          <w:lang w:val="it-IT"/>
        </w:rPr>
        <w:t>-</w:t>
      </w:r>
      <w:r>
        <w:rPr>
          <w:rFonts w:ascii="Times New Roman" w:hAnsi="Times New Roman" w:hint="eastAsia"/>
          <w:lang w:val="it-IT"/>
        </w:rPr>
        <w:t>GRS are as follows. Every DEA model assumes a returns to scale</w:t>
      </w:r>
      <w:r>
        <w:rPr>
          <w:rFonts w:ascii="Times New Roman" w:hAnsi="Times New Roman"/>
          <w:lang w:val="it-IT"/>
        </w:rPr>
        <w:fldChar w:fldCharType="begin"/>
      </w:r>
      <w:r>
        <w:instrText xml:space="preserve"> XE "</w:instrText>
      </w:r>
      <w:r>
        <w:rPr>
          <w:rFonts w:ascii="Times New Roman" w:hAnsi="Times New Roman" w:hint="eastAsia"/>
        </w:rPr>
        <w:instrText>returns to scale</w:instrText>
      </w:r>
      <w:r>
        <w:instrText xml:space="preserve">" </w:instrText>
      </w:r>
      <w:r>
        <w:rPr>
          <w:rFonts w:ascii="Times New Roman" w:hAnsi="Times New Roman"/>
          <w:lang w:val="it-IT"/>
        </w:rPr>
        <w:fldChar w:fldCharType="end"/>
      </w:r>
      <w:r>
        <w:rPr>
          <w:rFonts w:ascii="Times New Roman" w:hAnsi="Times New Roman" w:hint="eastAsia"/>
          <w:lang w:val="it-IT"/>
        </w:rPr>
        <w:t xml:space="preserve"> (RTS) characteristics that is represneted by the ranges of the sum of the intensity vector </w:t>
      </w:r>
      <w:r>
        <w:rPr>
          <w:rFonts w:ascii="ＭＳ 明朝" w:hAnsi="ＭＳ 明朝" w:hint="eastAsia"/>
          <w:lang w:val="it-IT"/>
        </w:rPr>
        <w:t>λ</w:t>
      </w:r>
      <w:r>
        <w:rPr>
          <w:rFonts w:ascii="Times New Roman" w:hAnsi="Times New Roman" w:hint="eastAsia"/>
          <w:lang w:val="it-IT"/>
        </w:rPr>
        <w:t xml:space="preserve">, i.e. , </w:t>
      </w:r>
      <w:r>
        <w:rPr>
          <w:rFonts w:ascii="Times New Roman" w:hAnsi="Times New Roman"/>
          <w:position w:val="-10"/>
          <w:lang w:val="it-IT"/>
        </w:rPr>
        <w:object w:dxaOrig="2340" w:dyaOrig="320" w14:anchorId="4DEBB8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5pt;height:16pt" o:ole="">
            <v:imagedata r:id="rId14" o:title=""/>
          </v:shape>
          <o:OLEObject Type="Embed" ProgID="Equation.3" ShapeID="_x0000_i1025" DrawAspect="Content" ObjectID="_1724671680" r:id="rId15"/>
        </w:object>
      </w:r>
      <w:r>
        <w:rPr>
          <w:rFonts w:ascii="Times New Roman" w:hAnsi="Times New Roman" w:hint="eastAsia"/>
          <w:lang w:val="it-IT"/>
        </w:rPr>
        <w:t xml:space="preserve"> The </w:t>
      </w:r>
      <w:r>
        <w:rPr>
          <w:rFonts w:ascii="Times New Roman" w:hAnsi="Times New Roman" w:hint="eastAsia"/>
          <w:i/>
          <w:iCs/>
          <w:lang w:val="it-IT"/>
        </w:rPr>
        <w:t xml:space="preserve">constant </w:t>
      </w:r>
      <w:r>
        <w:rPr>
          <w:rFonts w:ascii="Times New Roman" w:hAnsi="Times New Roman" w:hint="eastAsia"/>
          <w:lang w:val="it-IT"/>
        </w:rPr>
        <w:t xml:space="preserve">RTS (-C) corresponds to </w:t>
      </w:r>
      <w:r>
        <w:rPr>
          <w:rFonts w:ascii="Times New Roman" w:hAnsi="Times New Roman"/>
          <w:position w:val="-10"/>
          <w:lang w:val="it-IT"/>
        </w:rPr>
        <w:object w:dxaOrig="1300" w:dyaOrig="300" w14:anchorId="67247CF4">
          <v:shape id="_x0000_i1026" type="#_x0000_t75" style="width:65pt;height:15.5pt" o:ole="">
            <v:imagedata r:id="rId16" o:title=""/>
          </v:shape>
          <o:OLEObject Type="Embed" ProgID="Equation.3" ShapeID="_x0000_i1026" DrawAspect="Content" ObjectID="_1724671681" r:id="rId17"/>
        </w:object>
      </w:r>
      <w:r>
        <w:rPr>
          <w:rFonts w:ascii="Times New Roman" w:hAnsi="Times New Roman" w:hint="eastAsia"/>
          <w:lang w:val="it-IT"/>
        </w:rPr>
        <w:t xml:space="preserve">, and the variable RTS (-V) to </w:t>
      </w:r>
      <w:r>
        <w:rPr>
          <w:rFonts w:ascii="Times New Roman" w:hAnsi="Times New Roman"/>
          <w:position w:val="-10"/>
          <w:lang w:val="it-IT"/>
        </w:rPr>
        <w:object w:dxaOrig="1180" w:dyaOrig="300" w14:anchorId="7DDA7B92">
          <v:shape id="_x0000_i1027" type="#_x0000_t75" style="width:59.5pt;height:15.5pt" o:ole="">
            <v:imagedata r:id="rId18" o:title=""/>
          </v:shape>
          <o:OLEObject Type="Embed" ProgID="Equation.3" ShapeID="_x0000_i1027" DrawAspect="Content" ObjectID="_1724671682" r:id="rId19"/>
        </w:object>
      </w:r>
      <w:r>
        <w:rPr>
          <w:rFonts w:ascii="Times New Roman" w:hAnsi="Times New Roman" w:hint="eastAsia"/>
          <w:lang w:val="it-IT"/>
        </w:rPr>
        <w:t xml:space="preserve">, respectively. In the models with the extension GRS, we have to supply </w:t>
      </w:r>
      <w:r>
        <w:rPr>
          <w:rFonts w:ascii="Times New Roman" w:hAnsi="Times New Roman" w:hint="eastAsia"/>
          <w:i/>
          <w:iCs/>
          <w:lang w:val="it-IT"/>
        </w:rPr>
        <w:t>L</w:t>
      </w:r>
      <w:r>
        <w:rPr>
          <w:rFonts w:ascii="Times New Roman" w:hAnsi="Times New Roman" w:hint="eastAsia"/>
          <w:lang w:val="it-IT"/>
        </w:rPr>
        <w:t xml:space="preserve"> and </w:t>
      </w:r>
      <w:r>
        <w:rPr>
          <w:rFonts w:ascii="Times New Roman" w:hAnsi="Times New Roman" w:hint="eastAsia"/>
          <w:i/>
          <w:iCs/>
          <w:lang w:val="it-IT"/>
        </w:rPr>
        <w:t>U</w:t>
      </w:r>
      <w:r>
        <w:rPr>
          <w:rFonts w:ascii="Times New Roman" w:hAnsi="Times New Roman" w:hint="eastAsia"/>
          <w:lang w:val="it-IT"/>
        </w:rPr>
        <w:t xml:space="preserve"> </w:t>
      </w:r>
      <w:r w:rsidR="00E55EEE">
        <w:rPr>
          <w:rFonts w:ascii="Times New Roman" w:hAnsi="Times New Roman" w:hint="eastAsia"/>
          <w:lang w:val="it-IT"/>
        </w:rPr>
        <w:t xml:space="preserve">through </w:t>
      </w:r>
      <w:r>
        <w:rPr>
          <w:rFonts w:ascii="Times New Roman" w:hAnsi="Times New Roman" w:hint="eastAsia"/>
          <w:lang w:val="it-IT"/>
        </w:rPr>
        <w:t xml:space="preserve">keyboard, the defaults being </w:t>
      </w:r>
      <w:r>
        <w:rPr>
          <w:rFonts w:ascii="Times New Roman" w:hAnsi="Times New Roman" w:hint="eastAsia"/>
          <w:i/>
          <w:iCs/>
          <w:lang w:val="it-IT"/>
        </w:rPr>
        <w:t>L</w:t>
      </w:r>
      <w:r>
        <w:rPr>
          <w:rFonts w:ascii="Times New Roman" w:hAnsi="Times New Roman" w:hint="eastAsia"/>
          <w:lang w:val="it-IT"/>
        </w:rPr>
        <w:t xml:space="preserve">=0.8 and </w:t>
      </w:r>
      <w:r>
        <w:rPr>
          <w:rFonts w:ascii="Times New Roman" w:hAnsi="Times New Roman" w:hint="eastAsia"/>
          <w:i/>
          <w:iCs/>
          <w:lang w:val="it-IT"/>
        </w:rPr>
        <w:t>U</w:t>
      </w:r>
      <w:r>
        <w:rPr>
          <w:rFonts w:ascii="Times New Roman" w:hAnsi="Times New Roman" w:hint="eastAsia"/>
          <w:lang w:val="it-IT"/>
        </w:rPr>
        <w:t xml:space="preserve">=1.2. The </w:t>
      </w:r>
      <w:r>
        <w:rPr>
          <w:rFonts w:ascii="Times New Roman" w:hAnsi="Times New Roman" w:hint="eastAsia"/>
          <w:i/>
          <w:iCs/>
          <w:lang w:val="it-IT"/>
        </w:rPr>
        <w:t xml:space="preserve">increasing </w:t>
      </w:r>
      <w:r>
        <w:rPr>
          <w:rFonts w:ascii="Times New Roman" w:hAnsi="Times New Roman" w:hint="eastAsia"/>
          <w:lang w:val="it-IT"/>
        </w:rPr>
        <w:t xml:space="preserve">RTS corresponds to </w:t>
      </w:r>
      <w:r>
        <w:rPr>
          <w:rFonts w:ascii="Times New Roman" w:hAnsi="Times New Roman"/>
          <w:position w:val="-10"/>
          <w:lang w:val="it-IT"/>
        </w:rPr>
        <w:object w:dxaOrig="1280" w:dyaOrig="300" w14:anchorId="41C39590">
          <v:shape id="_x0000_i1028" type="#_x0000_t75" style="width:64pt;height:15.5pt" o:ole="">
            <v:imagedata r:id="rId20" o:title=""/>
          </v:shape>
          <o:OLEObject Type="Embed" ProgID="Equation.3" ShapeID="_x0000_i1028" DrawAspect="Content" ObjectID="_1724671683" r:id="rId21"/>
        </w:object>
      </w:r>
      <w:r>
        <w:rPr>
          <w:rFonts w:ascii="Times New Roman" w:hAnsi="Times New Roman" w:hint="eastAsia"/>
          <w:lang w:val="it-IT"/>
        </w:rPr>
        <w:t xml:space="preserve"> and the </w:t>
      </w:r>
      <w:r>
        <w:rPr>
          <w:rFonts w:ascii="Times New Roman" w:hAnsi="Times New Roman" w:hint="eastAsia"/>
          <w:i/>
          <w:iCs/>
          <w:lang w:val="it-IT"/>
        </w:rPr>
        <w:t>decreasing</w:t>
      </w:r>
      <w:r>
        <w:rPr>
          <w:rFonts w:ascii="Times New Roman" w:hAnsi="Times New Roman" w:hint="eastAsia"/>
          <w:lang w:val="it-IT"/>
        </w:rPr>
        <w:t xml:space="preserve"> RTS to </w:t>
      </w:r>
      <w:r>
        <w:rPr>
          <w:rFonts w:ascii="Times New Roman" w:hAnsi="Times New Roman"/>
          <w:position w:val="-10"/>
          <w:lang w:val="it-IT"/>
        </w:rPr>
        <w:object w:dxaOrig="1219" w:dyaOrig="300" w14:anchorId="074D832B">
          <v:shape id="_x0000_i1029" type="#_x0000_t75" style="width:61pt;height:15.5pt" o:ole="">
            <v:imagedata r:id="rId22" o:title=""/>
          </v:shape>
          <o:OLEObject Type="Embed" ProgID="Equation.3" ShapeID="_x0000_i1029" DrawAspect="Content" ObjectID="_1724671684" r:id="rId23"/>
        </w:object>
      </w:r>
      <w:r>
        <w:rPr>
          <w:rFonts w:ascii="Times New Roman" w:hAnsi="Times New Roman" w:hint="eastAsia"/>
          <w:lang w:val="it-IT"/>
        </w:rPr>
        <w:t>, respectively. It is recommended to try several sets of (</w:t>
      </w:r>
      <w:r>
        <w:rPr>
          <w:rFonts w:ascii="Times New Roman" w:hAnsi="Times New Roman" w:hint="eastAsia"/>
          <w:i/>
          <w:iCs/>
          <w:lang w:val="it-IT"/>
        </w:rPr>
        <w:t>L, U</w:t>
      </w:r>
      <w:r>
        <w:rPr>
          <w:rFonts w:ascii="Times New Roman" w:hAnsi="Times New Roman" w:hint="eastAsia"/>
          <w:lang w:val="it-IT"/>
        </w:rPr>
        <w:t xml:space="preserve">) in order to identify how the RTS chracteristics exerts an influence on the efficiency score. </w:t>
      </w:r>
    </w:p>
    <w:p w14:paraId="4F1C79EF" w14:textId="77777777" w:rsidR="0005770E" w:rsidRDefault="0005770E">
      <w:pPr>
        <w:pStyle w:val="a6"/>
        <w:tabs>
          <w:tab w:val="clear" w:pos="4252"/>
          <w:tab w:val="clear" w:pos="8504"/>
        </w:tabs>
        <w:snapToGrid/>
        <w:rPr>
          <w:rFonts w:ascii="Times New Roman" w:hAnsi="Times New Roman"/>
          <w:lang w:val="it-IT"/>
        </w:rPr>
      </w:pPr>
    </w:p>
    <w:p w14:paraId="127EA73C" w14:textId="77777777" w:rsidR="002474CE" w:rsidRDefault="002474CE">
      <w:pPr>
        <w:pStyle w:val="1"/>
        <w:jc w:val="both"/>
        <w:rPr>
          <w:sz w:val="24"/>
          <w:szCs w:val="24"/>
        </w:rPr>
      </w:pPr>
      <w:bookmarkStart w:id="75" w:name="_Toc534898285"/>
      <w:bookmarkStart w:id="76" w:name="_Toc534899459"/>
      <w:bookmarkStart w:id="77" w:name="_Toc534900053"/>
      <w:bookmarkStart w:id="78" w:name="_Toc534908786"/>
      <w:bookmarkStart w:id="79" w:name="_Toc534935007"/>
      <w:bookmarkStart w:id="80" w:name="_Toc534935494"/>
      <w:bookmarkStart w:id="81" w:name="_Toc534935754"/>
      <w:bookmarkStart w:id="82" w:name="_Toc534960256"/>
      <w:bookmarkStart w:id="83" w:name="_Toc534963187"/>
      <w:bookmarkStart w:id="84" w:name="_Toc535040209"/>
      <w:bookmarkStart w:id="85" w:name="_Toc535041615"/>
      <w:bookmarkStart w:id="86" w:name="_Toc535074280"/>
      <w:bookmarkStart w:id="87" w:name="_Toc535125903"/>
      <w:bookmarkStart w:id="88" w:name="_Toc535154396"/>
      <w:bookmarkStart w:id="89" w:name="_Toc329599850"/>
      <w:bookmarkStart w:id="90" w:name="_Toc329600206"/>
      <w:bookmarkStart w:id="91" w:name="_Toc336106416"/>
      <w:bookmarkStart w:id="92" w:name="_Toc370887243"/>
      <w:bookmarkStart w:id="93" w:name="_Toc370887370"/>
      <w:bookmarkStart w:id="94" w:name="_Toc370887941"/>
      <w:r>
        <w:rPr>
          <w:sz w:val="24"/>
          <w:szCs w:val="24"/>
        </w:rPr>
        <w:t>4. Preparation of Data File</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rPr>
          <w:sz w:val="24"/>
          <w:szCs w:val="24"/>
        </w:rPr>
        <w:fldChar w:fldCharType="begin"/>
      </w:r>
      <w:r>
        <w:instrText xml:space="preserve"> XE "</w:instrText>
      </w:r>
      <w:r>
        <w:rPr>
          <w:sz w:val="24"/>
          <w:szCs w:val="24"/>
        </w:rPr>
        <w:instrText>Preparation of Data File</w:instrText>
      </w:r>
      <w:r>
        <w:instrText xml:space="preserve">" </w:instrText>
      </w:r>
      <w:r>
        <w:rPr>
          <w:sz w:val="24"/>
          <w:szCs w:val="24"/>
        </w:rPr>
        <w:fldChar w:fldCharType="end"/>
      </w:r>
    </w:p>
    <w:p w14:paraId="1FE2615F" w14:textId="77777777" w:rsidR="006C56D0" w:rsidRDefault="002474CE">
      <w:pPr>
        <w:rPr>
          <w:rFonts w:ascii="Times New Roman" w:hAnsi="Times New Roman"/>
        </w:rPr>
      </w:pPr>
      <w:r>
        <w:rPr>
          <w:rFonts w:ascii="Times New Roman" w:hAnsi="Times New Roman"/>
        </w:rPr>
        <w:t xml:space="preserve"> </w:t>
      </w:r>
    </w:p>
    <w:p w14:paraId="4ABE324F" w14:textId="77777777" w:rsidR="002474CE" w:rsidRDefault="002474CE">
      <w:pPr>
        <w:rPr>
          <w:rFonts w:ascii="Times New Roman" w:hAnsi="Times New Roman"/>
        </w:rPr>
      </w:pPr>
      <w:r>
        <w:rPr>
          <w:rFonts w:ascii="Times New Roman" w:hAnsi="Times New Roman"/>
        </w:rPr>
        <w:t>The data file should be prepared in an Excel Workbook prior to execution of DEA-Solver. The formats are as follows:</w:t>
      </w:r>
    </w:p>
    <w:p w14:paraId="7D9CCE65" w14:textId="77777777" w:rsidR="006C56D0" w:rsidRDefault="006C56D0">
      <w:pPr>
        <w:numPr>
          <w:ins w:id="95" w:author="ctone" w:date="2012-08-23T15:50:00Z"/>
        </w:numPr>
        <w:rPr>
          <w:rFonts w:ascii="Times New Roman" w:hAnsi="Times New Roman"/>
        </w:rPr>
      </w:pPr>
    </w:p>
    <w:p w14:paraId="03A706C2" w14:textId="77777777" w:rsidR="002474CE" w:rsidRDefault="002474CE" w:rsidP="00C3398A">
      <w:pPr>
        <w:pStyle w:val="2"/>
      </w:pPr>
      <w:bookmarkStart w:id="96" w:name="_Toc534898286"/>
      <w:bookmarkStart w:id="97" w:name="_Toc534899460"/>
      <w:bookmarkStart w:id="98" w:name="_Toc534900054"/>
      <w:bookmarkStart w:id="99" w:name="_Toc534908787"/>
      <w:bookmarkStart w:id="100" w:name="_Toc534935008"/>
      <w:bookmarkStart w:id="101" w:name="_Toc534935495"/>
      <w:bookmarkStart w:id="102" w:name="_Toc534935755"/>
      <w:bookmarkStart w:id="103" w:name="_Toc534960257"/>
      <w:bookmarkStart w:id="104" w:name="_Toc534963188"/>
      <w:bookmarkStart w:id="105" w:name="_Toc535040210"/>
      <w:bookmarkStart w:id="106" w:name="_Toc535041616"/>
      <w:bookmarkStart w:id="107" w:name="_Toc535074281"/>
      <w:bookmarkStart w:id="108" w:name="_Toc535125904"/>
      <w:bookmarkStart w:id="109" w:name="_Toc535154397"/>
      <w:bookmarkStart w:id="110" w:name="_Toc329599851"/>
      <w:bookmarkStart w:id="111" w:name="_Toc329600207"/>
      <w:bookmarkStart w:id="112" w:name="_Toc336106417"/>
      <w:bookmarkStart w:id="113" w:name="_Toc370887371"/>
      <w:bookmarkStart w:id="114" w:name="_Toc370887942"/>
      <w:r>
        <w:t>(1) The CCR</w:t>
      </w:r>
      <w:r>
        <w:fldChar w:fldCharType="begin"/>
      </w:r>
      <w:r>
        <w:instrText xml:space="preserve"> XE "CCR" </w:instrText>
      </w:r>
      <w:r>
        <w:fldChar w:fldCharType="end"/>
      </w:r>
      <w:r>
        <w:t>, BCC</w:t>
      </w:r>
      <w:r>
        <w:fldChar w:fldCharType="begin"/>
      </w:r>
      <w:r>
        <w:instrText xml:space="preserve"> XE "BCC" </w:instrText>
      </w:r>
      <w:r>
        <w:fldChar w:fldCharType="end"/>
      </w:r>
      <w:r>
        <w:t>, IRS</w:t>
      </w:r>
      <w:r>
        <w:fldChar w:fldCharType="begin"/>
      </w:r>
      <w:r>
        <w:instrText xml:space="preserve"> XE "IRS" </w:instrText>
      </w:r>
      <w:r>
        <w:fldChar w:fldCharType="end"/>
      </w:r>
      <w:r>
        <w:t>, DRS</w:t>
      </w:r>
      <w:r>
        <w:fldChar w:fldCharType="begin"/>
      </w:r>
      <w:r>
        <w:instrText xml:space="preserve"> XE "DRS" </w:instrText>
      </w:r>
      <w:r>
        <w:fldChar w:fldCharType="end"/>
      </w:r>
      <w:r>
        <w:t>, GRS</w:t>
      </w:r>
      <w:r>
        <w:fldChar w:fldCharType="begin"/>
      </w:r>
      <w:r>
        <w:instrText xml:space="preserve"> XE "GRS" </w:instrText>
      </w:r>
      <w:r>
        <w:fldChar w:fldCharType="end"/>
      </w:r>
      <w:r>
        <w:t>, SBM</w:t>
      </w:r>
      <w:r>
        <w:fldChar w:fldCharType="begin"/>
      </w:r>
      <w:r>
        <w:instrText xml:space="preserve"> XE "SBM" </w:instrText>
      </w:r>
      <w:r>
        <w:fldChar w:fldCharType="end"/>
      </w:r>
      <w:r w:rsidR="0031091F">
        <w:rPr>
          <w:rFonts w:hint="eastAsia"/>
        </w:rPr>
        <w:t xml:space="preserve"> and</w:t>
      </w:r>
      <w:r>
        <w:t xml:space="preserve"> FDH</w:t>
      </w:r>
      <w:r>
        <w:fldChar w:fldCharType="begin"/>
      </w:r>
      <w:r>
        <w:instrText xml:space="preserve"> XE "FDH" </w:instrText>
      </w:r>
      <w:r>
        <w:fldChar w:fldCharType="end"/>
      </w:r>
      <w:r w:rsidR="0031091F">
        <w:rPr>
          <w:rFonts w:hint="eastAsia"/>
        </w:rPr>
        <w:t xml:space="preserve"> </w:t>
      </w:r>
      <w:r w:rsidR="00CB4E9D">
        <w:t>Models</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14:paraId="39BB02F0" w14:textId="77777777" w:rsidR="002474CE" w:rsidRDefault="002474CE">
      <w:pPr>
        <w:rPr>
          <w:rFonts w:ascii="Times New Roman" w:hAnsi="Times New Roman"/>
        </w:rPr>
      </w:pPr>
      <w:r>
        <w:rPr>
          <w:rFonts w:ascii="Times New Roman" w:hAnsi="Times New Roman"/>
        </w:rPr>
        <w:t xml:space="preserve"> </w:t>
      </w:r>
      <w:r w:rsidR="000114AB">
        <w:rPr>
          <w:rFonts w:ascii="Times New Roman" w:hAnsi="Times New Roman"/>
        </w:rPr>
        <w:t xml:space="preserve"> Figure </w:t>
      </w:r>
      <w:r>
        <w:rPr>
          <w:rFonts w:ascii="Times New Roman" w:hAnsi="Times New Roman"/>
        </w:rPr>
        <w:t>1 shows an example of data file for these models.</w:t>
      </w:r>
      <w:r w:rsidR="003D7E69">
        <w:rPr>
          <w:rFonts w:ascii="Times New Roman" w:hAnsi="Times New Roman" w:hint="eastAsia"/>
        </w:rPr>
        <w:t xml:space="preserve"> </w:t>
      </w:r>
    </w:p>
    <w:p w14:paraId="566C8F72" w14:textId="77777777" w:rsidR="0005770E" w:rsidRDefault="0005770E">
      <w:pPr>
        <w:numPr>
          <w:ins w:id="115" w:author="ctone" w:date="2012-08-27T17:11:00Z"/>
        </w:numPr>
        <w:rPr>
          <w:rFonts w:ascii="Times New Roman" w:hAnsi="Times New Roman"/>
        </w:rPr>
      </w:pPr>
    </w:p>
    <w:p w14:paraId="1DC7F596" w14:textId="77777777" w:rsidR="002474CE" w:rsidRDefault="002474CE">
      <w:pPr>
        <w:pStyle w:val="3"/>
        <w:rPr>
          <w:sz w:val="21"/>
          <w:szCs w:val="21"/>
        </w:rPr>
      </w:pPr>
      <w:bookmarkStart w:id="116" w:name="_Toc534899461"/>
      <w:bookmarkStart w:id="117" w:name="_Toc534900055"/>
      <w:bookmarkStart w:id="118" w:name="_Toc534908788"/>
      <w:bookmarkStart w:id="119" w:name="_Toc534935009"/>
      <w:bookmarkStart w:id="120" w:name="_Toc534935496"/>
      <w:bookmarkStart w:id="121" w:name="_Toc534935756"/>
      <w:bookmarkStart w:id="122" w:name="_Toc534960258"/>
      <w:bookmarkStart w:id="123" w:name="_Toc534963189"/>
      <w:bookmarkStart w:id="124" w:name="_Toc535040211"/>
      <w:bookmarkStart w:id="125" w:name="_Toc535041617"/>
      <w:bookmarkStart w:id="126" w:name="_Toc535074282"/>
      <w:bookmarkStart w:id="127" w:name="_Toc535125905"/>
      <w:bookmarkStart w:id="128" w:name="_Toc535154398"/>
      <w:r>
        <w:rPr>
          <w:sz w:val="21"/>
          <w:szCs w:val="21"/>
        </w:rPr>
        <w:t>(a) The first row (Row 1)</w:t>
      </w:r>
      <w:bookmarkEnd w:id="116"/>
      <w:bookmarkEnd w:id="117"/>
      <w:bookmarkEnd w:id="118"/>
      <w:bookmarkEnd w:id="119"/>
      <w:bookmarkEnd w:id="120"/>
      <w:bookmarkEnd w:id="121"/>
      <w:bookmarkEnd w:id="122"/>
      <w:bookmarkEnd w:id="123"/>
      <w:bookmarkEnd w:id="124"/>
      <w:bookmarkEnd w:id="125"/>
      <w:bookmarkEnd w:id="126"/>
      <w:bookmarkEnd w:id="127"/>
      <w:bookmarkEnd w:id="128"/>
    </w:p>
    <w:p w14:paraId="1B2547EC" w14:textId="77777777" w:rsidR="002474CE" w:rsidRDefault="002474CE">
      <w:pPr>
        <w:rPr>
          <w:rFonts w:ascii="Times New Roman" w:hAnsi="Times New Roman"/>
        </w:rPr>
      </w:pPr>
      <w:r>
        <w:rPr>
          <w:rFonts w:ascii="Times New Roman" w:hAnsi="Times New Roman"/>
        </w:rPr>
        <w:t xml:space="preserve">The first row (Row 1) contains Names of </w:t>
      </w:r>
      <w:r w:rsidR="00E55EEE">
        <w:rPr>
          <w:rFonts w:ascii="Times New Roman" w:hAnsi="Times New Roman" w:hint="eastAsia"/>
        </w:rPr>
        <w:t xml:space="preserve">the </w:t>
      </w:r>
      <w:r w:rsidR="00A12F2A">
        <w:rPr>
          <w:rFonts w:ascii="Times New Roman" w:hAnsi="Times New Roman" w:hint="eastAsia"/>
        </w:rPr>
        <w:t>p</w:t>
      </w:r>
      <w:r>
        <w:rPr>
          <w:rFonts w:ascii="Times New Roman" w:hAnsi="Times New Roman"/>
        </w:rPr>
        <w:t>roblem and Input/Output Items, i.e.,</w:t>
      </w:r>
    </w:p>
    <w:p w14:paraId="0044E6B4" w14:textId="77777777" w:rsidR="002474CE" w:rsidRDefault="002474CE">
      <w:pPr>
        <w:rPr>
          <w:rFonts w:ascii="Times New Roman" w:hAnsi="Times New Roman"/>
        </w:rPr>
      </w:pPr>
      <w:r>
        <w:rPr>
          <w:rFonts w:ascii="Times New Roman" w:hAnsi="Times New Roman"/>
        </w:rPr>
        <w:t xml:space="preserve">Cell </w:t>
      </w:r>
      <w:r w:rsidR="00CB4E9D">
        <w:rPr>
          <w:rFonts w:ascii="Times New Roman" w:hAnsi="Times New Roman" w:hint="eastAsia"/>
        </w:rPr>
        <w:t>(</w:t>
      </w:r>
      <w:r>
        <w:rPr>
          <w:rFonts w:ascii="Times New Roman" w:hAnsi="Times New Roman"/>
        </w:rPr>
        <w:t>A1</w:t>
      </w:r>
      <w:r w:rsidR="00CB4E9D">
        <w:rPr>
          <w:rFonts w:ascii="Times New Roman" w:hAnsi="Times New Roman" w:hint="eastAsia"/>
        </w:rPr>
        <w:t>)</w:t>
      </w:r>
      <w:r>
        <w:rPr>
          <w:rFonts w:ascii="Times New Roman" w:hAnsi="Times New Roman"/>
        </w:rPr>
        <w:t xml:space="preserve"> = Problem Name</w:t>
      </w:r>
    </w:p>
    <w:p w14:paraId="6E53432E" w14:textId="77777777" w:rsidR="002474CE" w:rsidRDefault="002474CE">
      <w:pPr>
        <w:rPr>
          <w:rFonts w:ascii="Times New Roman" w:hAnsi="Times New Roman"/>
        </w:rPr>
      </w:pPr>
      <w:r>
        <w:rPr>
          <w:rFonts w:ascii="Times New Roman" w:hAnsi="Times New Roman"/>
        </w:rPr>
        <w:t xml:space="preserve">Cell </w:t>
      </w:r>
      <w:r w:rsidR="00CB4E9D">
        <w:rPr>
          <w:rFonts w:ascii="Times New Roman" w:hAnsi="Times New Roman" w:hint="eastAsia"/>
        </w:rPr>
        <w:t>(</w:t>
      </w:r>
      <w:r>
        <w:rPr>
          <w:rFonts w:ascii="Times New Roman" w:hAnsi="Times New Roman"/>
        </w:rPr>
        <w:t>B1</w:t>
      </w:r>
      <w:r w:rsidR="00CB4E9D">
        <w:rPr>
          <w:rFonts w:ascii="Times New Roman" w:hAnsi="Times New Roman" w:hint="eastAsia"/>
        </w:rPr>
        <w:t>)</w:t>
      </w:r>
      <w:r>
        <w:rPr>
          <w:rFonts w:ascii="Times New Roman" w:hAnsi="Times New Roman"/>
        </w:rPr>
        <w:t xml:space="preserve">, </w:t>
      </w:r>
      <w:r w:rsidR="00CB4E9D">
        <w:rPr>
          <w:rFonts w:ascii="Times New Roman" w:hAnsi="Times New Roman" w:hint="eastAsia"/>
        </w:rPr>
        <w:t>(</w:t>
      </w:r>
      <w:r>
        <w:rPr>
          <w:rFonts w:ascii="Times New Roman" w:hAnsi="Times New Roman"/>
        </w:rPr>
        <w:t>C1</w:t>
      </w:r>
      <w:r w:rsidR="00CB4E9D">
        <w:rPr>
          <w:rFonts w:ascii="Times New Roman" w:hAnsi="Times New Roman" w:hint="eastAsia"/>
        </w:rPr>
        <w:t>)</w:t>
      </w:r>
      <w:r>
        <w:rPr>
          <w:rFonts w:ascii="Times New Roman" w:hAnsi="Times New Roman"/>
        </w:rPr>
        <w:t>, … = Names of I/O items.</w:t>
      </w:r>
    </w:p>
    <w:p w14:paraId="0B4539F8" w14:textId="77777777" w:rsidR="002474CE" w:rsidRDefault="002474CE">
      <w:pPr>
        <w:rPr>
          <w:rFonts w:ascii="Times New Roman" w:hAnsi="Times New Roman"/>
        </w:rPr>
      </w:pPr>
      <w:r>
        <w:rPr>
          <w:rFonts w:ascii="Times New Roman" w:hAnsi="Times New Roman"/>
        </w:rPr>
        <w:t>The heading (I) or (O), showing them as being input or output</w:t>
      </w:r>
      <w:r w:rsidR="00E55EEE">
        <w:rPr>
          <w:rFonts w:ascii="Times New Roman" w:hAnsi="Times New Roman" w:hint="eastAsia"/>
        </w:rPr>
        <w:t>,</w:t>
      </w:r>
      <w:r>
        <w:rPr>
          <w:rFonts w:ascii="Times New Roman" w:hAnsi="Times New Roman"/>
        </w:rPr>
        <w:t xml:space="preserve"> should head the names of I/O items. The items without a</w:t>
      </w:r>
      <w:r w:rsidR="00E55EEE">
        <w:rPr>
          <w:rFonts w:ascii="Times New Roman" w:hAnsi="Times New Roman" w:hint="eastAsia"/>
        </w:rPr>
        <w:t>n</w:t>
      </w:r>
      <w:r>
        <w:rPr>
          <w:rFonts w:ascii="Times New Roman" w:hAnsi="Times New Roman"/>
        </w:rPr>
        <w:t xml:space="preserve"> (I) or (O) heading will not be considered as inputs and outputs. The ordering of (I) and (O) items is arbitrary.</w:t>
      </w:r>
    </w:p>
    <w:p w14:paraId="79CDA380" w14:textId="77777777" w:rsidR="0005770E" w:rsidRDefault="0005770E">
      <w:pPr>
        <w:numPr>
          <w:ins w:id="129" w:author="ctone" w:date="2012-08-27T17:11:00Z"/>
        </w:numPr>
        <w:rPr>
          <w:rFonts w:ascii="Times New Roman" w:hAnsi="Times New Roman"/>
        </w:rPr>
      </w:pPr>
    </w:p>
    <w:p w14:paraId="61065F7B" w14:textId="77777777" w:rsidR="002474CE" w:rsidRDefault="002474CE">
      <w:pPr>
        <w:pStyle w:val="3"/>
        <w:rPr>
          <w:sz w:val="21"/>
          <w:szCs w:val="21"/>
        </w:rPr>
      </w:pPr>
      <w:bookmarkStart w:id="130" w:name="_Toc534899462"/>
      <w:bookmarkStart w:id="131" w:name="_Toc534900056"/>
      <w:bookmarkStart w:id="132" w:name="_Toc534908789"/>
      <w:bookmarkStart w:id="133" w:name="_Toc534935010"/>
      <w:bookmarkStart w:id="134" w:name="_Toc534935497"/>
      <w:bookmarkStart w:id="135" w:name="_Toc534935757"/>
      <w:bookmarkStart w:id="136" w:name="_Toc534960259"/>
      <w:bookmarkStart w:id="137" w:name="_Toc534963190"/>
      <w:bookmarkStart w:id="138" w:name="_Toc535040212"/>
      <w:bookmarkStart w:id="139" w:name="_Toc535041618"/>
      <w:bookmarkStart w:id="140" w:name="_Toc535074283"/>
      <w:bookmarkStart w:id="141" w:name="_Toc535125906"/>
      <w:bookmarkStart w:id="142" w:name="_Toc535154399"/>
      <w:r>
        <w:rPr>
          <w:sz w:val="21"/>
          <w:szCs w:val="21"/>
        </w:rPr>
        <w:t>(b) The second and subsequent rows</w:t>
      </w:r>
      <w:bookmarkEnd w:id="130"/>
      <w:bookmarkEnd w:id="131"/>
      <w:bookmarkEnd w:id="132"/>
      <w:bookmarkEnd w:id="133"/>
      <w:bookmarkEnd w:id="134"/>
      <w:bookmarkEnd w:id="135"/>
      <w:bookmarkEnd w:id="136"/>
      <w:bookmarkEnd w:id="137"/>
      <w:bookmarkEnd w:id="138"/>
      <w:bookmarkEnd w:id="139"/>
      <w:bookmarkEnd w:id="140"/>
      <w:bookmarkEnd w:id="141"/>
      <w:bookmarkEnd w:id="142"/>
    </w:p>
    <w:p w14:paraId="4C89E6CC" w14:textId="77777777" w:rsidR="002474CE" w:rsidRDefault="002474CE">
      <w:pPr>
        <w:rPr>
          <w:rFonts w:ascii="Times New Roman" w:hAnsi="Times New Roman"/>
        </w:rPr>
      </w:pPr>
      <w:r>
        <w:rPr>
          <w:rFonts w:ascii="Times New Roman" w:hAnsi="Times New Roman"/>
        </w:rPr>
        <w:t xml:space="preserve">The second row contains the name of the first DMU and I/O values for the corresponding I/O items. This continues up to the last DMU. </w:t>
      </w:r>
    </w:p>
    <w:p w14:paraId="6167F646" w14:textId="77777777" w:rsidR="0005770E" w:rsidRDefault="0005770E">
      <w:pPr>
        <w:numPr>
          <w:ins w:id="143" w:author="ctone" w:date="2012-08-27T17:11:00Z"/>
        </w:numPr>
        <w:rPr>
          <w:rFonts w:ascii="Times New Roman" w:hAnsi="Times New Roman"/>
        </w:rPr>
      </w:pPr>
    </w:p>
    <w:p w14:paraId="6C5FD749" w14:textId="77777777" w:rsidR="002474CE" w:rsidRDefault="002474CE">
      <w:pPr>
        <w:pStyle w:val="3"/>
        <w:rPr>
          <w:sz w:val="21"/>
          <w:szCs w:val="21"/>
        </w:rPr>
      </w:pPr>
      <w:bookmarkStart w:id="144" w:name="_Toc534899463"/>
      <w:bookmarkStart w:id="145" w:name="_Toc534900057"/>
      <w:bookmarkStart w:id="146" w:name="_Toc534908790"/>
      <w:bookmarkStart w:id="147" w:name="_Toc534935011"/>
      <w:bookmarkStart w:id="148" w:name="_Toc534935498"/>
      <w:bookmarkStart w:id="149" w:name="_Toc534935758"/>
      <w:bookmarkStart w:id="150" w:name="_Toc534960260"/>
      <w:bookmarkStart w:id="151" w:name="_Toc534963191"/>
      <w:bookmarkStart w:id="152" w:name="_Toc535040213"/>
      <w:bookmarkStart w:id="153" w:name="_Toc535041619"/>
      <w:bookmarkStart w:id="154" w:name="_Toc535074284"/>
      <w:bookmarkStart w:id="155" w:name="_Toc535125907"/>
      <w:bookmarkStart w:id="156" w:name="_Toc535154400"/>
      <w:r>
        <w:rPr>
          <w:sz w:val="21"/>
          <w:szCs w:val="21"/>
        </w:rPr>
        <w:t>(c) The scope of data</w:t>
      </w:r>
      <w:bookmarkEnd w:id="144"/>
      <w:bookmarkEnd w:id="145"/>
      <w:bookmarkEnd w:id="146"/>
      <w:bookmarkEnd w:id="147"/>
      <w:bookmarkEnd w:id="148"/>
      <w:bookmarkEnd w:id="149"/>
      <w:bookmarkEnd w:id="150"/>
      <w:bookmarkEnd w:id="151"/>
      <w:bookmarkEnd w:id="152"/>
      <w:bookmarkEnd w:id="153"/>
      <w:bookmarkEnd w:id="154"/>
      <w:bookmarkEnd w:id="155"/>
      <w:bookmarkEnd w:id="156"/>
      <w:r w:rsidR="00E55EEE">
        <w:rPr>
          <w:rFonts w:hint="eastAsia"/>
          <w:sz w:val="21"/>
          <w:szCs w:val="21"/>
        </w:rPr>
        <w:t xml:space="preserve"> area</w:t>
      </w:r>
      <w:r>
        <w:rPr>
          <w:sz w:val="21"/>
          <w:szCs w:val="21"/>
        </w:rPr>
        <w:fldChar w:fldCharType="begin"/>
      </w:r>
      <w:r>
        <w:rPr>
          <w:sz w:val="21"/>
          <w:szCs w:val="21"/>
        </w:rPr>
        <w:instrText xml:space="preserve"> XE "scope of data domain" </w:instrText>
      </w:r>
      <w:r>
        <w:rPr>
          <w:sz w:val="21"/>
          <w:szCs w:val="21"/>
        </w:rPr>
        <w:fldChar w:fldCharType="end"/>
      </w:r>
    </w:p>
    <w:p w14:paraId="33D2EF06" w14:textId="77777777" w:rsidR="002474CE" w:rsidRDefault="002474CE">
      <w:pPr>
        <w:rPr>
          <w:rFonts w:ascii="Times New Roman" w:hAnsi="Times New Roman"/>
        </w:rPr>
      </w:pPr>
      <w:r>
        <w:rPr>
          <w:rFonts w:ascii="Times New Roman" w:hAnsi="Times New Roman"/>
        </w:rPr>
        <w:t xml:space="preserve">A data set must have at least by one blank column at right and one blank row at bottom. This is a necessity for knowing the </w:t>
      </w:r>
      <w:r w:rsidR="00E55EEE">
        <w:rPr>
          <w:rFonts w:ascii="Times New Roman" w:hAnsi="Times New Roman" w:hint="eastAsia"/>
        </w:rPr>
        <w:t>end</w:t>
      </w:r>
      <w:r w:rsidR="00E55EEE">
        <w:rPr>
          <w:rFonts w:ascii="Times New Roman" w:hAnsi="Times New Roman"/>
        </w:rPr>
        <w:t xml:space="preserve"> </w:t>
      </w:r>
      <w:r>
        <w:rPr>
          <w:rFonts w:ascii="Times New Roman" w:hAnsi="Times New Roman"/>
        </w:rPr>
        <w:t xml:space="preserve">of the data </w:t>
      </w:r>
      <w:r w:rsidR="00E55EEE">
        <w:rPr>
          <w:rFonts w:ascii="Times New Roman" w:hAnsi="Times New Roman" w:hint="eastAsia"/>
        </w:rPr>
        <w:t>area</w:t>
      </w:r>
      <w:r>
        <w:rPr>
          <w:rFonts w:ascii="Times New Roman" w:hAnsi="Times New Roman"/>
        </w:rPr>
        <w:t>. The data set should start from the top-left cell (A1).</w:t>
      </w:r>
    </w:p>
    <w:p w14:paraId="3E289B69" w14:textId="77777777" w:rsidR="0005770E" w:rsidRDefault="0005770E">
      <w:pPr>
        <w:numPr>
          <w:ins w:id="157" w:author="ctone" w:date="2012-08-27T17:11:00Z"/>
        </w:numPr>
        <w:rPr>
          <w:rFonts w:ascii="Times New Roman" w:hAnsi="Times New Roman"/>
          <w:b/>
          <w:bCs/>
        </w:rPr>
      </w:pPr>
    </w:p>
    <w:p w14:paraId="36DEEA01" w14:textId="77777777" w:rsidR="002474CE" w:rsidRDefault="002474CE">
      <w:pPr>
        <w:pStyle w:val="3"/>
        <w:rPr>
          <w:sz w:val="21"/>
          <w:szCs w:val="21"/>
        </w:rPr>
      </w:pPr>
      <w:bookmarkStart w:id="158" w:name="_Toc534899464"/>
      <w:bookmarkStart w:id="159" w:name="_Toc534900058"/>
      <w:bookmarkStart w:id="160" w:name="_Toc534908791"/>
      <w:bookmarkStart w:id="161" w:name="_Toc534935012"/>
      <w:bookmarkStart w:id="162" w:name="_Toc534935499"/>
      <w:bookmarkStart w:id="163" w:name="_Toc534935759"/>
      <w:bookmarkStart w:id="164" w:name="_Toc534960261"/>
      <w:bookmarkStart w:id="165" w:name="_Toc534963192"/>
      <w:bookmarkStart w:id="166" w:name="_Toc535040214"/>
      <w:bookmarkStart w:id="167" w:name="_Toc535041620"/>
      <w:bookmarkStart w:id="168" w:name="_Toc535074285"/>
      <w:bookmarkStart w:id="169" w:name="_Toc535125908"/>
      <w:bookmarkStart w:id="170" w:name="_Toc535154401"/>
      <w:r>
        <w:rPr>
          <w:sz w:val="21"/>
          <w:szCs w:val="21"/>
        </w:rPr>
        <w:lastRenderedPageBreak/>
        <w:t>(d) Data sheet name</w:t>
      </w:r>
      <w:bookmarkEnd w:id="158"/>
      <w:bookmarkEnd w:id="159"/>
      <w:bookmarkEnd w:id="160"/>
      <w:bookmarkEnd w:id="161"/>
      <w:bookmarkEnd w:id="162"/>
      <w:bookmarkEnd w:id="163"/>
      <w:bookmarkEnd w:id="164"/>
      <w:bookmarkEnd w:id="165"/>
      <w:bookmarkEnd w:id="166"/>
      <w:bookmarkEnd w:id="167"/>
      <w:bookmarkEnd w:id="168"/>
      <w:bookmarkEnd w:id="169"/>
      <w:bookmarkEnd w:id="170"/>
      <w:r>
        <w:rPr>
          <w:sz w:val="21"/>
          <w:szCs w:val="21"/>
        </w:rPr>
        <w:fldChar w:fldCharType="begin"/>
      </w:r>
      <w:r>
        <w:rPr>
          <w:sz w:val="21"/>
          <w:szCs w:val="21"/>
        </w:rPr>
        <w:instrText xml:space="preserve"> XE "Data sheet name" </w:instrText>
      </w:r>
      <w:r>
        <w:rPr>
          <w:sz w:val="21"/>
          <w:szCs w:val="21"/>
        </w:rPr>
        <w:fldChar w:fldCharType="end"/>
      </w:r>
    </w:p>
    <w:p w14:paraId="20C4008E" w14:textId="77777777" w:rsidR="002474CE" w:rsidRDefault="002474CE" w:rsidP="00F617BE">
      <w:pPr>
        <w:rPr>
          <w:rFonts w:ascii="Times New Roman" w:hAnsi="Times New Roman"/>
        </w:rPr>
      </w:pPr>
      <w:r>
        <w:rPr>
          <w:rFonts w:ascii="Times New Roman" w:hAnsi="Times New Roman"/>
        </w:rPr>
        <w:t>A preferable sheet name is “DAT” (not “Sheet 1”). Never use names “Summary”, “Score”, “Projection”, “Weight”, “WeightedData”, “Slack”, “RTS”, “Window</w:t>
      </w:r>
      <w:r>
        <w:rPr>
          <w:rFonts w:ascii="Times New Roman" w:hAnsi="Times New Roman"/>
        </w:rPr>
        <w:fldChar w:fldCharType="begin"/>
      </w:r>
      <w:r>
        <w:instrText xml:space="preserve"> XE "</w:instrText>
      </w:r>
      <w:r>
        <w:rPr>
          <w:rFonts w:ascii="Times New Roman" w:hAnsi="Times New Roman"/>
        </w:rPr>
        <w:instrText>Window</w:instrText>
      </w:r>
      <w:r>
        <w:instrText xml:space="preserve">" </w:instrText>
      </w:r>
      <w:r>
        <w:rPr>
          <w:rFonts w:ascii="Times New Roman" w:hAnsi="Times New Roman"/>
        </w:rPr>
        <w:fldChar w:fldCharType="end"/>
      </w:r>
      <w:r>
        <w:rPr>
          <w:rFonts w:ascii="Times New Roman" w:hAnsi="Times New Roman"/>
        </w:rPr>
        <w:t>”, “Malmquist</w:t>
      </w:r>
      <w:r>
        <w:rPr>
          <w:rFonts w:ascii="Times New Roman" w:hAnsi="Times New Roman"/>
        </w:rPr>
        <w:fldChar w:fldCharType="begin"/>
      </w:r>
      <w:r>
        <w:instrText xml:space="preserve"> XE "</w:instrText>
      </w:r>
      <w:r>
        <w:rPr>
          <w:rFonts w:ascii="Times New Roman" w:hAnsi="Times New Roman"/>
        </w:rPr>
        <w:instrText>Malmquist</w:instrText>
      </w:r>
      <w:r>
        <w:instrText xml:space="preserve">" </w:instrText>
      </w:r>
      <w:r>
        <w:rPr>
          <w:rFonts w:ascii="Times New Roman" w:hAnsi="Times New Roman"/>
        </w:rPr>
        <w:fldChar w:fldCharType="end"/>
      </w:r>
      <w:r>
        <w:rPr>
          <w:rFonts w:ascii="Times New Roman" w:hAnsi="Times New Roman"/>
        </w:rPr>
        <w:t>”, “Rank”</w:t>
      </w:r>
      <w:r>
        <w:rPr>
          <w:rFonts w:ascii="Times New Roman" w:hAnsi="Times New Roman" w:hint="eastAsia"/>
        </w:rPr>
        <w:t xml:space="preserve"> </w:t>
      </w:r>
      <w:r>
        <w:rPr>
          <w:rFonts w:ascii="Times New Roman" w:hAnsi="Times New Roman"/>
        </w:rPr>
        <w:t>and “Graph” for</w:t>
      </w:r>
      <w:r w:rsidR="00E55EEE">
        <w:rPr>
          <w:rFonts w:ascii="Times New Roman" w:hAnsi="Times New Roman" w:hint="eastAsia"/>
        </w:rPr>
        <w:t xml:space="preserve"> the</w:t>
      </w:r>
      <w:r>
        <w:rPr>
          <w:rFonts w:ascii="Times New Roman" w:hAnsi="Times New Roman"/>
        </w:rPr>
        <w:t xml:space="preserve"> data sheet. The</w:t>
      </w:r>
      <w:r w:rsidR="00E55EEE">
        <w:rPr>
          <w:rFonts w:ascii="Times New Roman" w:hAnsi="Times New Roman" w:hint="eastAsia"/>
        </w:rPr>
        <w:t>y</w:t>
      </w:r>
      <w:r>
        <w:rPr>
          <w:rFonts w:ascii="Times New Roman" w:hAnsi="Times New Roman"/>
        </w:rPr>
        <w:t xml:space="preserve"> are reserved for this software.</w:t>
      </w:r>
    </w:p>
    <w:p w14:paraId="1A561969" w14:textId="77777777" w:rsidR="002474CE" w:rsidRDefault="002474CE">
      <w:pPr>
        <w:rPr>
          <w:rFonts w:ascii="Times New Roman" w:hAnsi="Times New Roman"/>
        </w:rPr>
      </w:pPr>
    </w:p>
    <w:tbl>
      <w:tblPr>
        <w:tblW w:w="4403" w:type="pct"/>
        <w:jc w:val="center"/>
        <w:tblCellMar>
          <w:left w:w="99" w:type="dxa"/>
          <w:right w:w="99" w:type="dxa"/>
        </w:tblCellMar>
        <w:tblLook w:val="0000" w:firstRow="0" w:lastRow="0" w:firstColumn="0" w:lastColumn="0" w:noHBand="0" w:noVBand="0"/>
      </w:tblPr>
      <w:tblGrid>
        <w:gridCol w:w="611"/>
        <w:gridCol w:w="1054"/>
        <w:gridCol w:w="1363"/>
        <w:gridCol w:w="1329"/>
        <w:gridCol w:w="1436"/>
        <w:gridCol w:w="1283"/>
        <w:gridCol w:w="355"/>
      </w:tblGrid>
      <w:tr w:rsidR="00D675AE" w14:paraId="64E59B91" w14:textId="77777777" w:rsidTr="000C021F">
        <w:trPr>
          <w:trHeight w:hRule="exact" w:val="238"/>
          <w:jc w:val="center"/>
        </w:trPr>
        <w:tc>
          <w:tcPr>
            <w:tcW w:w="412" w:type="pct"/>
            <w:tcBorders>
              <w:top w:val="single" w:sz="4" w:space="0" w:color="auto"/>
              <w:left w:val="single" w:sz="4" w:space="0" w:color="auto"/>
              <w:bottom w:val="single" w:sz="4" w:space="0" w:color="auto"/>
              <w:right w:val="single" w:sz="4" w:space="0" w:color="auto"/>
            </w:tcBorders>
            <w:shd w:val="clear" w:color="auto" w:fill="C0C0C0"/>
            <w:noWrap/>
            <w:vAlign w:val="center"/>
          </w:tcPr>
          <w:p w14:paraId="7419921B" w14:textId="77777777" w:rsidR="00D675AE" w:rsidRPr="00A05912" w:rsidRDefault="00D675AE" w:rsidP="00181EE9">
            <w:pPr>
              <w:widowControl/>
              <w:jc w:val="center"/>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c>
          <w:tcPr>
            <w:tcW w:w="709" w:type="pct"/>
            <w:tcBorders>
              <w:top w:val="single" w:sz="4" w:space="0" w:color="auto"/>
              <w:left w:val="nil"/>
              <w:bottom w:val="single" w:sz="4" w:space="0" w:color="auto"/>
              <w:right w:val="single" w:sz="4" w:space="0" w:color="auto"/>
            </w:tcBorders>
            <w:shd w:val="clear" w:color="auto" w:fill="C0C0C0"/>
            <w:noWrap/>
            <w:vAlign w:val="center"/>
          </w:tcPr>
          <w:p w14:paraId="14070228" w14:textId="77777777" w:rsidR="00D675AE" w:rsidRPr="00A05912" w:rsidRDefault="00D675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A</w:t>
            </w:r>
          </w:p>
        </w:tc>
        <w:tc>
          <w:tcPr>
            <w:tcW w:w="917" w:type="pct"/>
            <w:tcBorders>
              <w:top w:val="single" w:sz="4" w:space="0" w:color="auto"/>
              <w:left w:val="nil"/>
              <w:bottom w:val="single" w:sz="4" w:space="0" w:color="auto"/>
              <w:right w:val="single" w:sz="4" w:space="0" w:color="auto"/>
            </w:tcBorders>
            <w:shd w:val="clear" w:color="auto" w:fill="C0C0C0"/>
            <w:noWrap/>
            <w:vAlign w:val="center"/>
          </w:tcPr>
          <w:p w14:paraId="6BEA852E" w14:textId="77777777" w:rsidR="00D675AE" w:rsidRPr="00A05912" w:rsidRDefault="00D675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B</w:t>
            </w:r>
          </w:p>
        </w:tc>
        <w:tc>
          <w:tcPr>
            <w:tcW w:w="894" w:type="pct"/>
            <w:tcBorders>
              <w:top w:val="single" w:sz="4" w:space="0" w:color="auto"/>
              <w:left w:val="nil"/>
              <w:bottom w:val="single" w:sz="4" w:space="0" w:color="auto"/>
              <w:right w:val="single" w:sz="4" w:space="0" w:color="auto"/>
            </w:tcBorders>
            <w:shd w:val="clear" w:color="auto" w:fill="C0C0C0"/>
            <w:noWrap/>
            <w:vAlign w:val="center"/>
          </w:tcPr>
          <w:p w14:paraId="1F042EF2" w14:textId="77777777" w:rsidR="00D675AE" w:rsidRPr="00A05912" w:rsidRDefault="00D675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C</w:t>
            </w:r>
          </w:p>
        </w:tc>
        <w:tc>
          <w:tcPr>
            <w:tcW w:w="966" w:type="pct"/>
            <w:tcBorders>
              <w:top w:val="single" w:sz="4" w:space="0" w:color="auto"/>
              <w:left w:val="nil"/>
              <w:bottom w:val="single" w:sz="4" w:space="0" w:color="auto"/>
              <w:right w:val="single" w:sz="4" w:space="0" w:color="auto"/>
            </w:tcBorders>
            <w:shd w:val="clear" w:color="auto" w:fill="C0C0C0"/>
            <w:noWrap/>
            <w:vAlign w:val="center"/>
          </w:tcPr>
          <w:p w14:paraId="7E89CFDA" w14:textId="77777777" w:rsidR="00D675AE" w:rsidRPr="00A05912" w:rsidRDefault="00D675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D</w:t>
            </w:r>
          </w:p>
        </w:tc>
        <w:tc>
          <w:tcPr>
            <w:tcW w:w="863" w:type="pct"/>
            <w:tcBorders>
              <w:top w:val="single" w:sz="4" w:space="0" w:color="auto"/>
              <w:left w:val="nil"/>
              <w:bottom w:val="single" w:sz="4" w:space="0" w:color="auto"/>
              <w:right w:val="single" w:sz="4" w:space="0" w:color="auto"/>
            </w:tcBorders>
            <w:shd w:val="clear" w:color="auto" w:fill="C0C0C0"/>
            <w:noWrap/>
            <w:vAlign w:val="center"/>
          </w:tcPr>
          <w:p w14:paraId="07F7EB84" w14:textId="77777777" w:rsidR="00D675AE" w:rsidRPr="00A05912" w:rsidRDefault="00D675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E</w:t>
            </w:r>
          </w:p>
        </w:tc>
        <w:tc>
          <w:tcPr>
            <w:tcW w:w="240" w:type="pct"/>
            <w:tcBorders>
              <w:top w:val="single" w:sz="4" w:space="0" w:color="auto"/>
              <w:left w:val="nil"/>
              <w:bottom w:val="single" w:sz="4" w:space="0" w:color="auto"/>
              <w:right w:val="single" w:sz="4" w:space="0" w:color="auto"/>
            </w:tcBorders>
            <w:shd w:val="clear" w:color="auto" w:fill="C0C0C0"/>
            <w:noWrap/>
            <w:vAlign w:val="center"/>
          </w:tcPr>
          <w:p w14:paraId="4D12CA3E" w14:textId="77777777" w:rsidR="00D675AE" w:rsidRPr="00A05912" w:rsidRDefault="00D675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F</w:t>
            </w:r>
          </w:p>
        </w:tc>
      </w:tr>
      <w:tr w:rsidR="00D675AE" w14:paraId="7A6A9D10" w14:textId="77777777" w:rsidTr="000C021F">
        <w:trPr>
          <w:trHeight w:hRule="exact" w:val="238"/>
          <w:jc w:val="center"/>
        </w:trPr>
        <w:tc>
          <w:tcPr>
            <w:tcW w:w="412" w:type="pct"/>
            <w:tcBorders>
              <w:top w:val="nil"/>
              <w:left w:val="single" w:sz="4" w:space="0" w:color="auto"/>
              <w:bottom w:val="single" w:sz="4" w:space="0" w:color="auto"/>
              <w:right w:val="single" w:sz="4" w:space="0" w:color="auto"/>
            </w:tcBorders>
            <w:shd w:val="clear" w:color="auto" w:fill="C0C0C0"/>
            <w:noWrap/>
            <w:vAlign w:val="center"/>
          </w:tcPr>
          <w:p w14:paraId="578DEADB" w14:textId="77777777" w:rsidR="00D675AE" w:rsidRPr="00A05912" w:rsidRDefault="00D675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1</w:t>
            </w:r>
          </w:p>
        </w:tc>
        <w:tc>
          <w:tcPr>
            <w:tcW w:w="709" w:type="pct"/>
            <w:tcBorders>
              <w:top w:val="nil"/>
              <w:left w:val="nil"/>
              <w:bottom w:val="single" w:sz="4" w:space="0" w:color="auto"/>
              <w:right w:val="single" w:sz="4" w:space="0" w:color="auto"/>
            </w:tcBorders>
            <w:noWrap/>
            <w:vAlign w:val="center"/>
          </w:tcPr>
          <w:p w14:paraId="7A77C3F3" w14:textId="77777777" w:rsidR="00D675AE" w:rsidRPr="00A05912" w:rsidRDefault="00D675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Hospital</w:t>
            </w:r>
          </w:p>
        </w:tc>
        <w:tc>
          <w:tcPr>
            <w:tcW w:w="917" w:type="pct"/>
            <w:tcBorders>
              <w:top w:val="nil"/>
              <w:left w:val="nil"/>
              <w:bottom w:val="single" w:sz="4" w:space="0" w:color="auto"/>
              <w:right w:val="single" w:sz="4" w:space="0" w:color="auto"/>
            </w:tcBorders>
            <w:noWrap/>
            <w:vAlign w:val="center"/>
          </w:tcPr>
          <w:p w14:paraId="5FA52CCC" w14:textId="77777777" w:rsidR="00D675AE" w:rsidRPr="00A05912" w:rsidRDefault="00D675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(I)Doctor</w:t>
            </w:r>
          </w:p>
        </w:tc>
        <w:tc>
          <w:tcPr>
            <w:tcW w:w="894" w:type="pct"/>
            <w:tcBorders>
              <w:top w:val="nil"/>
              <w:left w:val="nil"/>
              <w:bottom w:val="single" w:sz="4" w:space="0" w:color="auto"/>
              <w:right w:val="single" w:sz="4" w:space="0" w:color="auto"/>
            </w:tcBorders>
            <w:noWrap/>
            <w:vAlign w:val="center"/>
          </w:tcPr>
          <w:p w14:paraId="5EB4811F" w14:textId="77777777" w:rsidR="00D675AE" w:rsidRPr="00A05912" w:rsidRDefault="00D675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(I)Nurse</w:t>
            </w:r>
          </w:p>
        </w:tc>
        <w:tc>
          <w:tcPr>
            <w:tcW w:w="966" w:type="pct"/>
            <w:tcBorders>
              <w:top w:val="nil"/>
              <w:left w:val="nil"/>
              <w:bottom w:val="single" w:sz="4" w:space="0" w:color="auto"/>
              <w:right w:val="single" w:sz="4" w:space="0" w:color="auto"/>
            </w:tcBorders>
            <w:noWrap/>
            <w:vAlign w:val="center"/>
          </w:tcPr>
          <w:p w14:paraId="4DCA7B7F" w14:textId="77777777" w:rsidR="00D675AE" w:rsidRPr="00A05912" w:rsidRDefault="00D675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(O)Outpatient</w:t>
            </w:r>
          </w:p>
        </w:tc>
        <w:tc>
          <w:tcPr>
            <w:tcW w:w="863" w:type="pct"/>
            <w:tcBorders>
              <w:top w:val="nil"/>
              <w:left w:val="nil"/>
              <w:bottom w:val="single" w:sz="4" w:space="0" w:color="auto"/>
              <w:right w:val="single" w:sz="4" w:space="0" w:color="auto"/>
            </w:tcBorders>
            <w:noWrap/>
            <w:vAlign w:val="center"/>
          </w:tcPr>
          <w:p w14:paraId="6BF08CED" w14:textId="77777777" w:rsidR="00D675AE" w:rsidRPr="00A05912" w:rsidRDefault="00D675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(O)Inpatient</w:t>
            </w:r>
          </w:p>
        </w:tc>
        <w:tc>
          <w:tcPr>
            <w:tcW w:w="240" w:type="pct"/>
            <w:tcBorders>
              <w:top w:val="nil"/>
              <w:left w:val="nil"/>
              <w:bottom w:val="single" w:sz="4" w:space="0" w:color="auto"/>
              <w:right w:val="single" w:sz="4" w:space="0" w:color="auto"/>
            </w:tcBorders>
            <w:noWrap/>
            <w:vAlign w:val="center"/>
          </w:tcPr>
          <w:p w14:paraId="065B5F7B" w14:textId="77777777" w:rsidR="00D675AE" w:rsidRPr="00A05912" w:rsidRDefault="00D675AE"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D675AE" w14:paraId="77B0C95A" w14:textId="77777777" w:rsidTr="000C021F">
        <w:trPr>
          <w:trHeight w:hRule="exact" w:val="238"/>
          <w:jc w:val="center"/>
        </w:trPr>
        <w:tc>
          <w:tcPr>
            <w:tcW w:w="412" w:type="pct"/>
            <w:tcBorders>
              <w:top w:val="nil"/>
              <w:left w:val="single" w:sz="4" w:space="0" w:color="auto"/>
              <w:bottom w:val="single" w:sz="4" w:space="0" w:color="auto"/>
              <w:right w:val="single" w:sz="4" w:space="0" w:color="auto"/>
            </w:tcBorders>
            <w:shd w:val="clear" w:color="auto" w:fill="C0C0C0"/>
            <w:noWrap/>
            <w:vAlign w:val="center"/>
          </w:tcPr>
          <w:p w14:paraId="67187588" w14:textId="77777777" w:rsidR="00D675AE" w:rsidRPr="00A05912" w:rsidRDefault="00D675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2</w:t>
            </w:r>
          </w:p>
        </w:tc>
        <w:tc>
          <w:tcPr>
            <w:tcW w:w="709" w:type="pct"/>
            <w:tcBorders>
              <w:top w:val="nil"/>
              <w:left w:val="nil"/>
              <w:bottom w:val="single" w:sz="4" w:space="0" w:color="auto"/>
              <w:right w:val="single" w:sz="4" w:space="0" w:color="auto"/>
            </w:tcBorders>
            <w:noWrap/>
            <w:vAlign w:val="bottom"/>
          </w:tcPr>
          <w:p w14:paraId="3061D306" w14:textId="77777777" w:rsidR="00D675AE" w:rsidRPr="00A05912" w:rsidRDefault="00D675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A </w:t>
            </w:r>
          </w:p>
        </w:tc>
        <w:tc>
          <w:tcPr>
            <w:tcW w:w="917" w:type="pct"/>
            <w:tcBorders>
              <w:top w:val="nil"/>
              <w:left w:val="nil"/>
              <w:bottom w:val="single" w:sz="4" w:space="0" w:color="auto"/>
              <w:right w:val="single" w:sz="4" w:space="0" w:color="auto"/>
            </w:tcBorders>
            <w:noWrap/>
            <w:vAlign w:val="center"/>
          </w:tcPr>
          <w:p w14:paraId="33E9673F" w14:textId="77777777" w:rsidR="00D675AE" w:rsidRPr="00A05912" w:rsidRDefault="00D675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20</w:t>
            </w:r>
          </w:p>
        </w:tc>
        <w:tc>
          <w:tcPr>
            <w:tcW w:w="894" w:type="pct"/>
            <w:tcBorders>
              <w:top w:val="nil"/>
              <w:left w:val="nil"/>
              <w:bottom w:val="single" w:sz="4" w:space="0" w:color="auto"/>
              <w:right w:val="single" w:sz="4" w:space="0" w:color="auto"/>
            </w:tcBorders>
            <w:noWrap/>
            <w:vAlign w:val="center"/>
          </w:tcPr>
          <w:p w14:paraId="1C2A9C1A" w14:textId="77777777" w:rsidR="00D675AE" w:rsidRPr="00A05912" w:rsidRDefault="00D675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151</w:t>
            </w:r>
          </w:p>
        </w:tc>
        <w:tc>
          <w:tcPr>
            <w:tcW w:w="966" w:type="pct"/>
            <w:tcBorders>
              <w:top w:val="nil"/>
              <w:left w:val="nil"/>
              <w:bottom w:val="single" w:sz="4" w:space="0" w:color="auto"/>
              <w:right w:val="single" w:sz="4" w:space="0" w:color="auto"/>
            </w:tcBorders>
            <w:noWrap/>
            <w:vAlign w:val="center"/>
          </w:tcPr>
          <w:p w14:paraId="29B35E79" w14:textId="77777777" w:rsidR="00D675AE" w:rsidRPr="00A05912" w:rsidRDefault="00D675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100</w:t>
            </w:r>
          </w:p>
        </w:tc>
        <w:tc>
          <w:tcPr>
            <w:tcW w:w="863" w:type="pct"/>
            <w:tcBorders>
              <w:top w:val="nil"/>
              <w:left w:val="nil"/>
              <w:bottom w:val="single" w:sz="4" w:space="0" w:color="auto"/>
              <w:right w:val="single" w:sz="4" w:space="0" w:color="auto"/>
            </w:tcBorders>
            <w:noWrap/>
            <w:vAlign w:val="center"/>
          </w:tcPr>
          <w:p w14:paraId="613C174E" w14:textId="77777777" w:rsidR="00D675AE" w:rsidRPr="00A05912" w:rsidRDefault="00D675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90</w:t>
            </w:r>
          </w:p>
        </w:tc>
        <w:tc>
          <w:tcPr>
            <w:tcW w:w="240" w:type="pct"/>
            <w:tcBorders>
              <w:top w:val="nil"/>
              <w:left w:val="nil"/>
              <w:bottom w:val="single" w:sz="4" w:space="0" w:color="auto"/>
              <w:right w:val="single" w:sz="4" w:space="0" w:color="auto"/>
            </w:tcBorders>
            <w:noWrap/>
            <w:vAlign w:val="center"/>
          </w:tcPr>
          <w:p w14:paraId="5956F2E3" w14:textId="77777777" w:rsidR="00D675AE" w:rsidRPr="00A05912" w:rsidRDefault="00D675AE"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D675AE" w14:paraId="476D1ECC" w14:textId="77777777" w:rsidTr="000C021F">
        <w:trPr>
          <w:trHeight w:hRule="exact" w:val="238"/>
          <w:jc w:val="center"/>
        </w:trPr>
        <w:tc>
          <w:tcPr>
            <w:tcW w:w="412" w:type="pct"/>
            <w:tcBorders>
              <w:top w:val="nil"/>
              <w:left w:val="single" w:sz="4" w:space="0" w:color="auto"/>
              <w:bottom w:val="single" w:sz="4" w:space="0" w:color="auto"/>
              <w:right w:val="single" w:sz="4" w:space="0" w:color="auto"/>
            </w:tcBorders>
            <w:shd w:val="clear" w:color="auto" w:fill="C0C0C0"/>
            <w:noWrap/>
            <w:vAlign w:val="center"/>
          </w:tcPr>
          <w:p w14:paraId="54296832" w14:textId="77777777" w:rsidR="00D675AE" w:rsidRPr="00A05912" w:rsidRDefault="00D675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3</w:t>
            </w:r>
          </w:p>
        </w:tc>
        <w:tc>
          <w:tcPr>
            <w:tcW w:w="709" w:type="pct"/>
            <w:tcBorders>
              <w:top w:val="nil"/>
              <w:left w:val="nil"/>
              <w:bottom w:val="single" w:sz="4" w:space="0" w:color="auto"/>
              <w:right w:val="single" w:sz="4" w:space="0" w:color="auto"/>
            </w:tcBorders>
            <w:noWrap/>
            <w:vAlign w:val="bottom"/>
          </w:tcPr>
          <w:p w14:paraId="538F3296" w14:textId="77777777" w:rsidR="00D675AE" w:rsidRPr="00A05912" w:rsidRDefault="00D675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B </w:t>
            </w:r>
          </w:p>
        </w:tc>
        <w:tc>
          <w:tcPr>
            <w:tcW w:w="917" w:type="pct"/>
            <w:tcBorders>
              <w:top w:val="nil"/>
              <w:left w:val="nil"/>
              <w:bottom w:val="single" w:sz="4" w:space="0" w:color="auto"/>
              <w:right w:val="single" w:sz="4" w:space="0" w:color="auto"/>
            </w:tcBorders>
            <w:noWrap/>
            <w:vAlign w:val="center"/>
          </w:tcPr>
          <w:p w14:paraId="379477F7" w14:textId="77777777" w:rsidR="00D675AE" w:rsidRPr="00A05912" w:rsidRDefault="00D675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19</w:t>
            </w:r>
          </w:p>
        </w:tc>
        <w:tc>
          <w:tcPr>
            <w:tcW w:w="894" w:type="pct"/>
            <w:tcBorders>
              <w:top w:val="nil"/>
              <w:left w:val="nil"/>
              <w:bottom w:val="single" w:sz="4" w:space="0" w:color="auto"/>
              <w:right w:val="single" w:sz="4" w:space="0" w:color="auto"/>
            </w:tcBorders>
            <w:noWrap/>
            <w:vAlign w:val="center"/>
          </w:tcPr>
          <w:p w14:paraId="55CAFF8B" w14:textId="77777777" w:rsidR="00D675AE" w:rsidRPr="00A05912" w:rsidRDefault="00D675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131</w:t>
            </w:r>
          </w:p>
        </w:tc>
        <w:tc>
          <w:tcPr>
            <w:tcW w:w="966" w:type="pct"/>
            <w:tcBorders>
              <w:top w:val="nil"/>
              <w:left w:val="nil"/>
              <w:bottom w:val="single" w:sz="4" w:space="0" w:color="auto"/>
              <w:right w:val="single" w:sz="4" w:space="0" w:color="auto"/>
            </w:tcBorders>
            <w:noWrap/>
            <w:vAlign w:val="center"/>
          </w:tcPr>
          <w:p w14:paraId="67BA55E7" w14:textId="77777777" w:rsidR="00D675AE" w:rsidRPr="00A05912" w:rsidRDefault="00D675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150</w:t>
            </w:r>
          </w:p>
        </w:tc>
        <w:tc>
          <w:tcPr>
            <w:tcW w:w="863" w:type="pct"/>
            <w:tcBorders>
              <w:top w:val="nil"/>
              <w:left w:val="nil"/>
              <w:bottom w:val="single" w:sz="4" w:space="0" w:color="auto"/>
              <w:right w:val="single" w:sz="4" w:space="0" w:color="auto"/>
            </w:tcBorders>
            <w:noWrap/>
            <w:vAlign w:val="center"/>
          </w:tcPr>
          <w:p w14:paraId="727E7A06" w14:textId="77777777" w:rsidR="00D675AE" w:rsidRPr="00A05912" w:rsidRDefault="00D675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50</w:t>
            </w:r>
          </w:p>
        </w:tc>
        <w:tc>
          <w:tcPr>
            <w:tcW w:w="240" w:type="pct"/>
            <w:tcBorders>
              <w:top w:val="nil"/>
              <w:left w:val="nil"/>
              <w:bottom w:val="single" w:sz="4" w:space="0" w:color="auto"/>
              <w:right w:val="single" w:sz="4" w:space="0" w:color="auto"/>
            </w:tcBorders>
            <w:noWrap/>
            <w:vAlign w:val="center"/>
          </w:tcPr>
          <w:p w14:paraId="791C22B9" w14:textId="77777777" w:rsidR="00D675AE" w:rsidRPr="00A05912" w:rsidRDefault="00D675AE"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D675AE" w14:paraId="216166E5" w14:textId="77777777" w:rsidTr="000C021F">
        <w:trPr>
          <w:trHeight w:hRule="exact" w:val="238"/>
          <w:jc w:val="center"/>
        </w:trPr>
        <w:tc>
          <w:tcPr>
            <w:tcW w:w="412" w:type="pct"/>
            <w:tcBorders>
              <w:top w:val="nil"/>
              <w:left w:val="single" w:sz="4" w:space="0" w:color="auto"/>
              <w:bottom w:val="single" w:sz="4" w:space="0" w:color="auto"/>
              <w:right w:val="single" w:sz="4" w:space="0" w:color="auto"/>
            </w:tcBorders>
            <w:shd w:val="clear" w:color="auto" w:fill="C0C0C0"/>
            <w:noWrap/>
            <w:vAlign w:val="center"/>
          </w:tcPr>
          <w:p w14:paraId="4043613C" w14:textId="77777777" w:rsidR="00D675AE" w:rsidRPr="00A05912" w:rsidRDefault="00D675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4</w:t>
            </w:r>
          </w:p>
        </w:tc>
        <w:tc>
          <w:tcPr>
            <w:tcW w:w="709" w:type="pct"/>
            <w:tcBorders>
              <w:top w:val="nil"/>
              <w:left w:val="nil"/>
              <w:bottom w:val="single" w:sz="4" w:space="0" w:color="auto"/>
              <w:right w:val="single" w:sz="4" w:space="0" w:color="auto"/>
            </w:tcBorders>
            <w:noWrap/>
            <w:vAlign w:val="bottom"/>
          </w:tcPr>
          <w:p w14:paraId="73F60E90" w14:textId="77777777" w:rsidR="00D675AE" w:rsidRPr="00A05912" w:rsidRDefault="00D675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C </w:t>
            </w:r>
          </w:p>
        </w:tc>
        <w:tc>
          <w:tcPr>
            <w:tcW w:w="917" w:type="pct"/>
            <w:tcBorders>
              <w:top w:val="nil"/>
              <w:left w:val="nil"/>
              <w:bottom w:val="single" w:sz="4" w:space="0" w:color="auto"/>
              <w:right w:val="single" w:sz="4" w:space="0" w:color="auto"/>
            </w:tcBorders>
            <w:noWrap/>
            <w:vAlign w:val="center"/>
          </w:tcPr>
          <w:p w14:paraId="4199AD5D" w14:textId="77777777" w:rsidR="00D675AE" w:rsidRPr="00A05912" w:rsidRDefault="00D675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25</w:t>
            </w:r>
          </w:p>
        </w:tc>
        <w:tc>
          <w:tcPr>
            <w:tcW w:w="894" w:type="pct"/>
            <w:tcBorders>
              <w:top w:val="nil"/>
              <w:left w:val="nil"/>
              <w:bottom w:val="single" w:sz="4" w:space="0" w:color="auto"/>
              <w:right w:val="single" w:sz="4" w:space="0" w:color="auto"/>
            </w:tcBorders>
            <w:noWrap/>
            <w:vAlign w:val="center"/>
          </w:tcPr>
          <w:p w14:paraId="3F9C96C9" w14:textId="77777777" w:rsidR="00D675AE" w:rsidRPr="00A05912" w:rsidRDefault="00D675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160</w:t>
            </w:r>
          </w:p>
        </w:tc>
        <w:tc>
          <w:tcPr>
            <w:tcW w:w="966" w:type="pct"/>
            <w:tcBorders>
              <w:top w:val="nil"/>
              <w:left w:val="nil"/>
              <w:bottom w:val="single" w:sz="4" w:space="0" w:color="auto"/>
              <w:right w:val="single" w:sz="4" w:space="0" w:color="auto"/>
            </w:tcBorders>
            <w:noWrap/>
            <w:vAlign w:val="center"/>
          </w:tcPr>
          <w:p w14:paraId="75517A3A" w14:textId="77777777" w:rsidR="00D675AE" w:rsidRPr="00A05912" w:rsidRDefault="00D675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160</w:t>
            </w:r>
          </w:p>
        </w:tc>
        <w:tc>
          <w:tcPr>
            <w:tcW w:w="863" w:type="pct"/>
            <w:tcBorders>
              <w:top w:val="nil"/>
              <w:left w:val="nil"/>
              <w:bottom w:val="single" w:sz="4" w:space="0" w:color="auto"/>
              <w:right w:val="single" w:sz="4" w:space="0" w:color="auto"/>
            </w:tcBorders>
            <w:noWrap/>
            <w:vAlign w:val="center"/>
          </w:tcPr>
          <w:p w14:paraId="51CB01C6" w14:textId="77777777" w:rsidR="00D675AE" w:rsidRPr="00A05912" w:rsidRDefault="00D675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55</w:t>
            </w:r>
          </w:p>
        </w:tc>
        <w:tc>
          <w:tcPr>
            <w:tcW w:w="240" w:type="pct"/>
            <w:tcBorders>
              <w:top w:val="nil"/>
              <w:left w:val="nil"/>
              <w:bottom w:val="single" w:sz="4" w:space="0" w:color="auto"/>
              <w:right w:val="single" w:sz="4" w:space="0" w:color="auto"/>
            </w:tcBorders>
            <w:noWrap/>
            <w:vAlign w:val="center"/>
          </w:tcPr>
          <w:p w14:paraId="740FE8C3" w14:textId="77777777" w:rsidR="00D675AE" w:rsidRPr="00A05912" w:rsidRDefault="00D675AE"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D675AE" w14:paraId="428B46BF" w14:textId="77777777" w:rsidTr="000C021F">
        <w:trPr>
          <w:trHeight w:hRule="exact" w:val="238"/>
          <w:jc w:val="center"/>
        </w:trPr>
        <w:tc>
          <w:tcPr>
            <w:tcW w:w="412" w:type="pct"/>
            <w:tcBorders>
              <w:top w:val="nil"/>
              <w:left w:val="single" w:sz="4" w:space="0" w:color="auto"/>
              <w:bottom w:val="single" w:sz="4" w:space="0" w:color="auto"/>
              <w:right w:val="single" w:sz="4" w:space="0" w:color="auto"/>
            </w:tcBorders>
            <w:shd w:val="clear" w:color="auto" w:fill="C0C0C0"/>
            <w:noWrap/>
            <w:vAlign w:val="center"/>
          </w:tcPr>
          <w:p w14:paraId="30B521F4" w14:textId="77777777" w:rsidR="00D675AE" w:rsidRPr="00A05912" w:rsidRDefault="00D675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5</w:t>
            </w:r>
          </w:p>
        </w:tc>
        <w:tc>
          <w:tcPr>
            <w:tcW w:w="709" w:type="pct"/>
            <w:tcBorders>
              <w:top w:val="nil"/>
              <w:left w:val="nil"/>
              <w:bottom w:val="single" w:sz="4" w:space="0" w:color="auto"/>
              <w:right w:val="single" w:sz="4" w:space="0" w:color="auto"/>
            </w:tcBorders>
            <w:noWrap/>
            <w:vAlign w:val="bottom"/>
          </w:tcPr>
          <w:p w14:paraId="2FE46169" w14:textId="77777777" w:rsidR="00D675AE" w:rsidRPr="00A05912" w:rsidRDefault="00D675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D </w:t>
            </w:r>
          </w:p>
        </w:tc>
        <w:tc>
          <w:tcPr>
            <w:tcW w:w="917" w:type="pct"/>
            <w:tcBorders>
              <w:top w:val="nil"/>
              <w:left w:val="nil"/>
              <w:bottom w:val="single" w:sz="4" w:space="0" w:color="auto"/>
              <w:right w:val="single" w:sz="4" w:space="0" w:color="auto"/>
            </w:tcBorders>
            <w:noWrap/>
            <w:vAlign w:val="center"/>
          </w:tcPr>
          <w:p w14:paraId="6779D5D4" w14:textId="77777777" w:rsidR="00D675AE" w:rsidRPr="00A05912" w:rsidRDefault="00D675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27</w:t>
            </w:r>
          </w:p>
        </w:tc>
        <w:tc>
          <w:tcPr>
            <w:tcW w:w="894" w:type="pct"/>
            <w:tcBorders>
              <w:top w:val="nil"/>
              <w:left w:val="nil"/>
              <w:bottom w:val="single" w:sz="4" w:space="0" w:color="auto"/>
              <w:right w:val="single" w:sz="4" w:space="0" w:color="auto"/>
            </w:tcBorders>
            <w:noWrap/>
            <w:vAlign w:val="center"/>
          </w:tcPr>
          <w:p w14:paraId="480D1A4E" w14:textId="77777777" w:rsidR="00D675AE" w:rsidRPr="00A05912" w:rsidRDefault="00D675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168</w:t>
            </w:r>
          </w:p>
        </w:tc>
        <w:tc>
          <w:tcPr>
            <w:tcW w:w="966" w:type="pct"/>
            <w:tcBorders>
              <w:top w:val="nil"/>
              <w:left w:val="nil"/>
              <w:bottom w:val="single" w:sz="4" w:space="0" w:color="auto"/>
              <w:right w:val="single" w:sz="4" w:space="0" w:color="auto"/>
            </w:tcBorders>
            <w:noWrap/>
            <w:vAlign w:val="center"/>
          </w:tcPr>
          <w:p w14:paraId="39B6F894" w14:textId="77777777" w:rsidR="00D675AE" w:rsidRPr="00A05912" w:rsidRDefault="00D675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180</w:t>
            </w:r>
          </w:p>
        </w:tc>
        <w:tc>
          <w:tcPr>
            <w:tcW w:w="863" w:type="pct"/>
            <w:tcBorders>
              <w:top w:val="nil"/>
              <w:left w:val="nil"/>
              <w:bottom w:val="single" w:sz="4" w:space="0" w:color="auto"/>
              <w:right w:val="single" w:sz="4" w:space="0" w:color="auto"/>
            </w:tcBorders>
            <w:noWrap/>
            <w:vAlign w:val="center"/>
          </w:tcPr>
          <w:p w14:paraId="3B6B223A" w14:textId="77777777" w:rsidR="00D675AE" w:rsidRPr="00A05912" w:rsidRDefault="00D675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72</w:t>
            </w:r>
          </w:p>
        </w:tc>
        <w:tc>
          <w:tcPr>
            <w:tcW w:w="240" w:type="pct"/>
            <w:tcBorders>
              <w:top w:val="nil"/>
              <w:left w:val="nil"/>
              <w:bottom w:val="single" w:sz="4" w:space="0" w:color="auto"/>
              <w:right w:val="single" w:sz="4" w:space="0" w:color="auto"/>
            </w:tcBorders>
            <w:noWrap/>
            <w:vAlign w:val="center"/>
          </w:tcPr>
          <w:p w14:paraId="180CEA75" w14:textId="77777777" w:rsidR="00D675AE" w:rsidRPr="00A05912" w:rsidRDefault="00D675AE"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D675AE" w14:paraId="6F0DEACE" w14:textId="77777777" w:rsidTr="000C021F">
        <w:trPr>
          <w:trHeight w:hRule="exact" w:val="238"/>
          <w:jc w:val="center"/>
        </w:trPr>
        <w:tc>
          <w:tcPr>
            <w:tcW w:w="412" w:type="pct"/>
            <w:tcBorders>
              <w:top w:val="nil"/>
              <w:left w:val="single" w:sz="4" w:space="0" w:color="auto"/>
              <w:bottom w:val="single" w:sz="4" w:space="0" w:color="auto"/>
              <w:right w:val="single" w:sz="4" w:space="0" w:color="auto"/>
            </w:tcBorders>
            <w:shd w:val="clear" w:color="auto" w:fill="C0C0C0"/>
            <w:noWrap/>
            <w:vAlign w:val="center"/>
          </w:tcPr>
          <w:p w14:paraId="7425E8B9" w14:textId="77777777" w:rsidR="00D675AE" w:rsidRPr="00A05912" w:rsidRDefault="00D675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6</w:t>
            </w:r>
          </w:p>
        </w:tc>
        <w:tc>
          <w:tcPr>
            <w:tcW w:w="709" w:type="pct"/>
            <w:tcBorders>
              <w:top w:val="nil"/>
              <w:left w:val="nil"/>
              <w:bottom w:val="single" w:sz="4" w:space="0" w:color="auto"/>
              <w:right w:val="single" w:sz="4" w:space="0" w:color="auto"/>
            </w:tcBorders>
            <w:noWrap/>
            <w:vAlign w:val="bottom"/>
          </w:tcPr>
          <w:p w14:paraId="6D5DEB27" w14:textId="77777777" w:rsidR="00D675AE" w:rsidRPr="00A05912" w:rsidRDefault="00D675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E </w:t>
            </w:r>
          </w:p>
        </w:tc>
        <w:tc>
          <w:tcPr>
            <w:tcW w:w="917" w:type="pct"/>
            <w:tcBorders>
              <w:top w:val="nil"/>
              <w:left w:val="nil"/>
              <w:bottom w:val="single" w:sz="4" w:space="0" w:color="auto"/>
              <w:right w:val="single" w:sz="4" w:space="0" w:color="auto"/>
            </w:tcBorders>
            <w:noWrap/>
            <w:vAlign w:val="center"/>
          </w:tcPr>
          <w:p w14:paraId="47133160" w14:textId="77777777" w:rsidR="00D675AE" w:rsidRPr="00A05912" w:rsidRDefault="00D675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22</w:t>
            </w:r>
          </w:p>
        </w:tc>
        <w:tc>
          <w:tcPr>
            <w:tcW w:w="894" w:type="pct"/>
            <w:tcBorders>
              <w:top w:val="nil"/>
              <w:left w:val="nil"/>
              <w:bottom w:val="single" w:sz="4" w:space="0" w:color="auto"/>
              <w:right w:val="single" w:sz="4" w:space="0" w:color="auto"/>
            </w:tcBorders>
            <w:noWrap/>
            <w:vAlign w:val="center"/>
          </w:tcPr>
          <w:p w14:paraId="465A139B" w14:textId="77777777" w:rsidR="00D675AE" w:rsidRPr="00A05912" w:rsidRDefault="00D675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158</w:t>
            </w:r>
          </w:p>
        </w:tc>
        <w:tc>
          <w:tcPr>
            <w:tcW w:w="966" w:type="pct"/>
            <w:tcBorders>
              <w:top w:val="nil"/>
              <w:left w:val="nil"/>
              <w:bottom w:val="single" w:sz="4" w:space="0" w:color="auto"/>
              <w:right w:val="single" w:sz="4" w:space="0" w:color="auto"/>
            </w:tcBorders>
            <w:noWrap/>
            <w:vAlign w:val="center"/>
          </w:tcPr>
          <w:p w14:paraId="08AEF216" w14:textId="77777777" w:rsidR="00D675AE" w:rsidRPr="00A05912" w:rsidRDefault="00D675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94</w:t>
            </w:r>
          </w:p>
        </w:tc>
        <w:tc>
          <w:tcPr>
            <w:tcW w:w="863" w:type="pct"/>
            <w:tcBorders>
              <w:top w:val="nil"/>
              <w:left w:val="nil"/>
              <w:bottom w:val="single" w:sz="4" w:space="0" w:color="auto"/>
              <w:right w:val="single" w:sz="4" w:space="0" w:color="auto"/>
            </w:tcBorders>
            <w:noWrap/>
            <w:vAlign w:val="center"/>
          </w:tcPr>
          <w:p w14:paraId="3A89E220" w14:textId="77777777" w:rsidR="00D675AE" w:rsidRPr="00A05912" w:rsidRDefault="00D675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66</w:t>
            </w:r>
          </w:p>
        </w:tc>
        <w:tc>
          <w:tcPr>
            <w:tcW w:w="240" w:type="pct"/>
            <w:tcBorders>
              <w:top w:val="nil"/>
              <w:left w:val="nil"/>
              <w:bottom w:val="single" w:sz="4" w:space="0" w:color="auto"/>
              <w:right w:val="single" w:sz="4" w:space="0" w:color="auto"/>
            </w:tcBorders>
            <w:noWrap/>
            <w:vAlign w:val="center"/>
          </w:tcPr>
          <w:p w14:paraId="56B4BEF0" w14:textId="77777777" w:rsidR="00D675AE" w:rsidRPr="00A05912" w:rsidRDefault="00D675AE"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D675AE" w14:paraId="239542A3" w14:textId="77777777" w:rsidTr="000C021F">
        <w:trPr>
          <w:trHeight w:hRule="exact" w:val="238"/>
          <w:jc w:val="center"/>
        </w:trPr>
        <w:tc>
          <w:tcPr>
            <w:tcW w:w="412" w:type="pct"/>
            <w:tcBorders>
              <w:top w:val="nil"/>
              <w:left w:val="single" w:sz="4" w:space="0" w:color="auto"/>
              <w:bottom w:val="single" w:sz="4" w:space="0" w:color="auto"/>
              <w:right w:val="single" w:sz="4" w:space="0" w:color="auto"/>
            </w:tcBorders>
            <w:shd w:val="clear" w:color="auto" w:fill="C0C0C0"/>
            <w:noWrap/>
            <w:vAlign w:val="center"/>
          </w:tcPr>
          <w:p w14:paraId="03F5D714" w14:textId="77777777" w:rsidR="00D675AE" w:rsidRPr="00A05912" w:rsidRDefault="00D675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7</w:t>
            </w:r>
          </w:p>
        </w:tc>
        <w:tc>
          <w:tcPr>
            <w:tcW w:w="709" w:type="pct"/>
            <w:tcBorders>
              <w:top w:val="nil"/>
              <w:left w:val="nil"/>
              <w:bottom w:val="single" w:sz="4" w:space="0" w:color="auto"/>
              <w:right w:val="single" w:sz="4" w:space="0" w:color="auto"/>
            </w:tcBorders>
            <w:noWrap/>
            <w:vAlign w:val="bottom"/>
          </w:tcPr>
          <w:p w14:paraId="0948BFA9" w14:textId="77777777" w:rsidR="00D675AE" w:rsidRPr="00A05912" w:rsidRDefault="00D675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F </w:t>
            </w:r>
          </w:p>
        </w:tc>
        <w:tc>
          <w:tcPr>
            <w:tcW w:w="917" w:type="pct"/>
            <w:tcBorders>
              <w:top w:val="nil"/>
              <w:left w:val="nil"/>
              <w:bottom w:val="single" w:sz="4" w:space="0" w:color="auto"/>
              <w:right w:val="single" w:sz="4" w:space="0" w:color="auto"/>
            </w:tcBorders>
            <w:noWrap/>
            <w:vAlign w:val="center"/>
          </w:tcPr>
          <w:p w14:paraId="46ED5C02" w14:textId="77777777" w:rsidR="00D675AE" w:rsidRPr="00A05912" w:rsidRDefault="00D675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55</w:t>
            </w:r>
          </w:p>
        </w:tc>
        <w:tc>
          <w:tcPr>
            <w:tcW w:w="894" w:type="pct"/>
            <w:tcBorders>
              <w:top w:val="nil"/>
              <w:left w:val="nil"/>
              <w:bottom w:val="single" w:sz="4" w:space="0" w:color="auto"/>
              <w:right w:val="single" w:sz="4" w:space="0" w:color="auto"/>
            </w:tcBorders>
            <w:noWrap/>
            <w:vAlign w:val="center"/>
          </w:tcPr>
          <w:p w14:paraId="1AEF999D" w14:textId="77777777" w:rsidR="00D675AE" w:rsidRPr="00A05912" w:rsidRDefault="00D675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255</w:t>
            </w:r>
          </w:p>
        </w:tc>
        <w:tc>
          <w:tcPr>
            <w:tcW w:w="966" w:type="pct"/>
            <w:tcBorders>
              <w:top w:val="nil"/>
              <w:left w:val="nil"/>
              <w:bottom w:val="single" w:sz="4" w:space="0" w:color="auto"/>
              <w:right w:val="single" w:sz="4" w:space="0" w:color="auto"/>
            </w:tcBorders>
            <w:noWrap/>
            <w:vAlign w:val="center"/>
          </w:tcPr>
          <w:p w14:paraId="74E4CA30" w14:textId="77777777" w:rsidR="00D675AE" w:rsidRPr="00A05912" w:rsidRDefault="00D675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230</w:t>
            </w:r>
          </w:p>
        </w:tc>
        <w:tc>
          <w:tcPr>
            <w:tcW w:w="863" w:type="pct"/>
            <w:tcBorders>
              <w:top w:val="nil"/>
              <w:left w:val="nil"/>
              <w:bottom w:val="single" w:sz="4" w:space="0" w:color="auto"/>
              <w:right w:val="single" w:sz="4" w:space="0" w:color="auto"/>
            </w:tcBorders>
            <w:noWrap/>
            <w:vAlign w:val="center"/>
          </w:tcPr>
          <w:p w14:paraId="082D8F73" w14:textId="77777777" w:rsidR="00D675AE" w:rsidRPr="00A05912" w:rsidRDefault="00D675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90</w:t>
            </w:r>
          </w:p>
        </w:tc>
        <w:tc>
          <w:tcPr>
            <w:tcW w:w="240" w:type="pct"/>
            <w:tcBorders>
              <w:top w:val="nil"/>
              <w:left w:val="nil"/>
              <w:bottom w:val="single" w:sz="4" w:space="0" w:color="auto"/>
              <w:right w:val="single" w:sz="4" w:space="0" w:color="auto"/>
            </w:tcBorders>
            <w:noWrap/>
            <w:vAlign w:val="center"/>
          </w:tcPr>
          <w:p w14:paraId="56E4D391" w14:textId="77777777" w:rsidR="00D675AE" w:rsidRPr="00A05912" w:rsidRDefault="00D675AE"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D675AE" w14:paraId="7079D93B" w14:textId="77777777" w:rsidTr="000C021F">
        <w:trPr>
          <w:trHeight w:hRule="exact" w:val="238"/>
          <w:jc w:val="center"/>
        </w:trPr>
        <w:tc>
          <w:tcPr>
            <w:tcW w:w="412" w:type="pct"/>
            <w:tcBorders>
              <w:top w:val="nil"/>
              <w:left w:val="single" w:sz="4" w:space="0" w:color="auto"/>
              <w:bottom w:val="single" w:sz="4" w:space="0" w:color="auto"/>
              <w:right w:val="single" w:sz="4" w:space="0" w:color="auto"/>
            </w:tcBorders>
            <w:shd w:val="clear" w:color="auto" w:fill="C0C0C0"/>
            <w:noWrap/>
            <w:vAlign w:val="center"/>
          </w:tcPr>
          <w:p w14:paraId="302A1C57" w14:textId="77777777" w:rsidR="00D675AE" w:rsidRPr="00A05912" w:rsidRDefault="00D675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8</w:t>
            </w:r>
          </w:p>
        </w:tc>
        <w:tc>
          <w:tcPr>
            <w:tcW w:w="709" w:type="pct"/>
            <w:tcBorders>
              <w:top w:val="nil"/>
              <w:left w:val="nil"/>
              <w:bottom w:val="single" w:sz="4" w:space="0" w:color="auto"/>
              <w:right w:val="single" w:sz="4" w:space="0" w:color="auto"/>
            </w:tcBorders>
            <w:noWrap/>
            <w:vAlign w:val="bottom"/>
          </w:tcPr>
          <w:p w14:paraId="5A8E0720" w14:textId="77777777" w:rsidR="00D675AE" w:rsidRPr="00A05912" w:rsidRDefault="00D675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G </w:t>
            </w:r>
          </w:p>
        </w:tc>
        <w:tc>
          <w:tcPr>
            <w:tcW w:w="917" w:type="pct"/>
            <w:tcBorders>
              <w:top w:val="nil"/>
              <w:left w:val="nil"/>
              <w:bottom w:val="single" w:sz="4" w:space="0" w:color="auto"/>
              <w:right w:val="single" w:sz="4" w:space="0" w:color="auto"/>
            </w:tcBorders>
            <w:noWrap/>
            <w:vAlign w:val="center"/>
          </w:tcPr>
          <w:p w14:paraId="15B44872" w14:textId="77777777" w:rsidR="00D675AE" w:rsidRPr="00A05912" w:rsidRDefault="00D675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33</w:t>
            </w:r>
          </w:p>
        </w:tc>
        <w:tc>
          <w:tcPr>
            <w:tcW w:w="894" w:type="pct"/>
            <w:tcBorders>
              <w:top w:val="nil"/>
              <w:left w:val="nil"/>
              <w:bottom w:val="single" w:sz="4" w:space="0" w:color="auto"/>
              <w:right w:val="single" w:sz="4" w:space="0" w:color="auto"/>
            </w:tcBorders>
            <w:noWrap/>
            <w:vAlign w:val="center"/>
          </w:tcPr>
          <w:p w14:paraId="404BED85" w14:textId="77777777" w:rsidR="00D675AE" w:rsidRPr="00A05912" w:rsidRDefault="00D675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235</w:t>
            </w:r>
          </w:p>
        </w:tc>
        <w:tc>
          <w:tcPr>
            <w:tcW w:w="966" w:type="pct"/>
            <w:tcBorders>
              <w:top w:val="nil"/>
              <w:left w:val="nil"/>
              <w:bottom w:val="single" w:sz="4" w:space="0" w:color="auto"/>
              <w:right w:val="single" w:sz="4" w:space="0" w:color="auto"/>
            </w:tcBorders>
            <w:noWrap/>
            <w:vAlign w:val="center"/>
          </w:tcPr>
          <w:p w14:paraId="3BE3D252" w14:textId="77777777" w:rsidR="00D675AE" w:rsidRPr="00A05912" w:rsidRDefault="00D675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220</w:t>
            </w:r>
          </w:p>
        </w:tc>
        <w:tc>
          <w:tcPr>
            <w:tcW w:w="863" w:type="pct"/>
            <w:tcBorders>
              <w:top w:val="nil"/>
              <w:left w:val="nil"/>
              <w:bottom w:val="single" w:sz="4" w:space="0" w:color="auto"/>
              <w:right w:val="single" w:sz="4" w:space="0" w:color="auto"/>
            </w:tcBorders>
            <w:noWrap/>
            <w:vAlign w:val="center"/>
          </w:tcPr>
          <w:p w14:paraId="2E0866D0" w14:textId="77777777" w:rsidR="00D675AE" w:rsidRPr="00A05912" w:rsidRDefault="00D675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88</w:t>
            </w:r>
          </w:p>
        </w:tc>
        <w:tc>
          <w:tcPr>
            <w:tcW w:w="240" w:type="pct"/>
            <w:tcBorders>
              <w:top w:val="nil"/>
              <w:left w:val="nil"/>
              <w:bottom w:val="single" w:sz="4" w:space="0" w:color="auto"/>
              <w:right w:val="single" w:sz="4" w:space="0" w:color="auto"/>
            </w:tcBorders>
            <w:noWrap/>
            <w:vAlign w:val="center"/>
          </w:tcPr>
          <w:p w14:paraId="135CF6EF" w14:textId="77777777" w:rsidR="00D675AE" w:rsidRPr="00A05912" w:rsidRDefault="00D675AE"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D675AE" w14:paraId="55210566" w14:textId="77777777" w:rsidTr="000C021F">
        <w:trPr>
          <w:trHeight w:hRule="exact" w:val="238"/>
          <w:jc w:val="center"/>
        </w:trPr>
        <w:tc>
          <w:tcPr>
            <w:tcW w:w="412" w:type="pct"/>
            <w:tcBorders>
              <w:top w:val="nil"/>
              <w:left w:val="single" w:sz="4" w:space="0" w:color="auto"/>
              <w:bottom w:val="single" w:sz="4" w:space="0" w:color="auto"/>
              <w:right w:val="single" w:sz="4" w:space="0" w:color="auto"/>
            </w:tcBorders>
            <w:shd w:val="clear" w:color="auto" w:fill="C0C0C0"/>
            <w:noWrap/>
            <w:vAlign w:val="center"/>
          </w:tcPr>
          <w:p w14:paraId="0D8FA54C" w14:textId="77777777" w:rsidR="00D675AE" w:rsidRPr="00A05912" w:rsidRDefault="00D675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9</w:t>
            </w:r>
          </w:p>
        </w:tc>
        <w:tc>
          <w:tcPr>
            <w:tcW w:w="709" w:type="pct"/>
            <w:tcBorders>
              <w:top w:val="nil"/>
              <w:left w:val="nil"/>
              <w:bottom w:val="single" w:sz="4" w:space="0" w:color="auto"/>
              <w:right w:val="single" w:sz="4" w:space="0" w:color="auto"/>
            </w:tcBorders>
            <w:noWrap/>
            <w:vAlign w:val="bottom"/>
          </w:tcPr>
          <w:p w14:paraId="5AC507A2" w14:textId="77777777" w:rsidR="00D675AE" w:rsidRPr="00A05912" w:rsidRDefault="00D675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H </w:t>
            </w:r>
          </w:p>
        </w:tc>
        <w:tc>
          <w:tcPr>
            <w:tcW w:w="917" w:type="pct"/>
            <w:tcBorders>
              <w:top w:val="nil"/>
              <w:left w:val="nil"/>
              <w:bottom w:val="single" w:sz="4" w:space="0" w:color="auto"/>
              <w:right w:val="single" w:sz="4" w:space="0" w:color="auto"/>
            </w:tcBorders>
            <w:noWrap/>
            <w:vAlign w:val="center"/>
          </w:tcPr>
          <w:p w14:paraId="53C2C670" w14:textId="77777777" w:rsidR="00D675AE" w:rsidRPr="00A05912" w:rsidRDefault="00D675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31</w:t>
            </w:r>
          </w:p>
        </w:tc>
        <w:tc>
          <w:tcPr>
            <w:tcW w:w="894" w:type="pct"/>
            <w:tcBorders>
              <w:top w:val="nil"/>
              <w:left w:val="nil"/>
              <w:bottom w:val="single" w:sz="4" w:space="0" w:color="auto"/>
              <w:right w:val="single" w:sz="4" w:space="0" w:color="auto"/>
            </w:tcBorders>
            <w:noWrap/>
            <w:vAlign w:val="center"/>
          </w:tcPr>
          <w:p w14:paraId="7243A8CD" w14:textId="77777777" w:rsidR="00D675AE" w:rsidRPr="00A05912" w:rsidRDefault="00D675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206</w:t>
            </w:r>
          </w:p>
        </w:tc>
        <w:tc>
          <w:tcPr>
            <w:tcW w:w="966" w:type="pct"/>
            <w:tcBorders>
              <w:top w:val="nil"/>
              <w:left w:val="nil"/>
              <w:bottom w:val="single" w:sz="4" w:space="0" w:color="auto"/>
              <w:right w:val="single" w:sz="4" w:space="0" w:color="auto"/>
            </w:tcBorders>
            <w:noWrap/>
            <w:vAlign w:val="center"/>
          </w:tcPr>
          <w:p w14:paraId="28AFB2D1" w14:textId="77777777" w:rsidR="00D675AE" w:rsidRPr="00A05912" w:rsidRDefault="00D675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152</w:t>
            </w:r>
          </w:p>
        </w:tc>
        <w:tc>
          <w:tcPr>
            <w:tcW w:w="863" w:type="pct"/>
            <w:tcBorders>
              <w:top w:val="nil"/>
              <w:left w:val="nil"/>
              <w:bottom w:val="single" w:sz="4" w:space="0" w:color="auto"/>
              <w:right w:val="single" w:sz="4" w:space="0" w:color="auto"/>
            </w:tcBorders>
            <w:noWrap/>
            <w:vAlign w:val="center"/>
          </w:tcPr>
          <w:p w14:paraId="776BB697" w14:textId="77777777" w:rsidR="00D675AE" w:rsidRPr="00A05912" w:rsidRDefault="00D675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80</w:t>
            </w:r>
          </w:p>
        </w:tc>
        <w:tc>
          <w:tcPr>
            <w:tcW w:w="240" w:type="pct"/>
            <w:tcBorders>
              <w:top w:val="nil"/>
              <w:left w:val="nil"/>
              <w:bottom w:val="single" w:sz="4" w:space="0" w:color="auto"/>
              <w:right w:val="single" w:sz="4" w:space="0" w:color="auto"/>
            </w:tcBorders>
            <w:noWrap/>
            <w:vAlign w:val="center"/>
          </w:tcPr>
          <w:p w14:paraId="7A48C7AC" w14:textId="77777777" w:rsidR="00D675AE" w:rsidRPr="00A05912" w:rsidRDefault="00D675AE"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D675AE" w14:paraId="1BE50069" w14:textId="77777777" w:rsidTr="000C021F">
        <w:trPr>
          <w:trHeight w:hRule="exact" w:val="238"/>
          <w:jc w:val="center"/>
        </w:trPr>
        <w:tc>
          <w:tcPr>
            <w:tcW w:w="412" w:type="pct"/>
            <w:tcBorders>
              <w:top w:val="nil"/>
              <w:left w:val="single" w:sz="4" w:space="0" w:color="auto"/>
              <w:bottom w:val="single" w:sz="4" w:space="0" w:color="auto"/>
              <w:right w:val="single" w:sz="4" w:space="0" w:color="auto"/>
            </w:tcBorders>
            <w:shd w:val="clear" w:color="auto" w:fill="C0C0C0"/>
            <w:noWrap/>
            <w:vAlign w:val="center"/>
          </w:tcPr>
          <w:p w14:paraId="6ED8F3E4" w14:textId="77777777" w:rsidR="00D675AE" w:rsidRPr="00A05912" w:rsidRDefault="00D675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10</w:t>
            </w:r>
          </w:p>
        </w:tc>
        <w:tc>
          <w:tcPr>
            <w:tcW w:w="709" w:type="pct"/>
            <w:tcBorders>
              <w:top w:val="nil"/>
              <w:left w:val="nil"/>
              <w:bottom w:val="single" w:sz="4" w:space="0" w:color="auto"/>
              <w:right w:val="single" w:sz="4" w:space="0" w:color="auto"/>
            </w:tcBorders>
            <w:noWrap/>
            <w:vAlign w:val="bottom"/>
          </w:tcPr>
          <w:p w14:paraId="141169DE" w14:textId="77777777" w:rsidR="00D675AE" w:rsidRPr="00A05912" w:rsidRDefault="00D675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I </w:t>
            </w:r>
          </w:p>
        </w:tc>
        <w:tc>
          <w:tcPr>
            <w:tcW w:w="917" w:type="pct"/>
            <w:tcBorders>
              <w:top w:val="nil"/>
              <w:left w:val="nil"/>
              <w:bottom w:val="single" w:sz="4" w:space="0" w:color="auto"/>
              <w:right w:val="single" w:sz="4" w:space="0" w:color="auto"/>
            </w:tcBorders>
            <w:noWrap/>
            <w:vAlign w:val="center"/>
          </w:tcPr>
          <w:p w14:paraId="7B171CD2" w14:textId="77777777" w:rsidR="00D675AE" w:rsidRPr="00A05912" w:rsidRDefault="00D675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30</w:t>
            </w:r>
          </w:p>
        </w:tc>
        <w:tc>
          <w:tcPr>
            <w:tcW w:w="894" w:type="pct"/>
            <w:tcBorders>
              <w:top w:val="nil"/>
              <w:left w:val="nil"/>
              <w:bottom w:val="single" w:sz="4" w:space="0" w:color="auto"/>
              <w:right w:val="single" w:sz="4" w:space="0" w:color="auto"/>
            </w:tcBorders>
            <w:noWrap/>
            <w:vAlign w:val="center"/>
          </w:tcPr>
          <w:p w14:paraId="40B9A6D0" w14:textId="77777777" w:rsidR="00D675AE" w:rsidRPr="00A05912" w:rsidRDefault="00D675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244</w:t>
            </w:r>
          </w:p>
        </w:tc>
        <w:tc>
          <w:tcPr>
            <w:tcW w:w="966" w:type="pct"/>
            <w:tcBorders>
              <w:top w:val="nil"/>
              <w:left w:val="nil"/>
              <w:bottom w:val="single" w:sz="4" w:space="0" w:color="auto"/>
              <w:right w:val="single" w:sz="4" w:space="0" w:color="auto"/>
            </w:tcBorders>
            <w:noWrap/>
            <w:vAlign w:val="center"/>
          </w:tcPr>
          <w:p w14:paraId="2D416396" w14:textId="77777777" w:rsidR="00D675AE" w:rsidRPr="00A05912" w:rsidRDefault="00D675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190</w:t>
            </w:r>
          </w:p>
        </w:tc>
        <w:tc>
          <w:tcPr>
            <w:tcW w:w="863" w:type="pct"/>
            <w:tcBorders>
              <w:top w:val="nil"/>
              <w:left w:val="nil"/>
              <w:bottom w:val="single" w:sz="4" w:space="0" w:color="auto"/>
              <w:right w:val="single" w:sz="4" w:space="0" w:color="auto"/>
            </w:tcBorders>
            <w:noWrap/>
            <w:vAlign w:val="center"/>
          </w:tcPr>
          <w:p w14:paraId="40964C28" w14:textId="77777777" w:rsidR="00D675AE" w:rsidRPr="00A05912" w:rsidRDefault="00D675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100</w:t>
            </w:r>
          </w:p>
        </w:tc>
        <w:tc>
          <w:tcPr>
            <w:tcW w:w="240" w:type="pct"/>
            <w:tcBorders>
              <w:top w:val="nil"/>
              <w:left w:val="nil"/>
              <w:bottom w:val="single" w:sz="4" w:space="0" w:color="auto"/>
              <w:right w:val="single" w:sz="4" w:space="0" w:color="auto"/>
            </w:tcBorders>
            <w:noWrap/>
            <w:vAlign w:val="center"/>
          </w:tcPr>
          <w:p w14:paraId="60F46C20" w14:textId="77777777" w:rsidR="00D675AE" w:rsidRPr="00A05912" w:rsidRDefault="00D675AE"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D675AE" w14:paraId="3076B2C5" w14:textId="77777777" w:rsidTr="000C021F">
        <w:trPr>
          <w:trHeight w:hRule="exact" w:val="238"/>
          <w:jc w:val="center"/>
        </w:trPr>
        <w:tc>
          <w:tcPr>
            <w:tcW w:w="412" w:type="pct"/>
            <w:tcBorders>
              <w:top w:val="nil"/>
              <w:left w:val="single" w:sz="4" w:space="0" w:color="auto"/>
              <w:bottom w:val="single" w:sz="4" w:space="0" w:color="auto"/>
              <w:right w:val="single" w:sz="4" w:space="0" w:color="auto"/>
            </w:tcBorders>
            <w:shd w:val="clear" w:color="auto" w:fill="C0C0C0"/>
            <w:noWrap/>
            <w:vAlign w:val="center"/>
          </w:tcPr>
          <w:p w14:paraId="3B4D8E7E" w14:textId="77777777" w:rsidR="00D675AE" w:rsidRPr="00A05912" w:rsidRDefault="00D675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11</w:t>
            </w:r>
          </w:p>
        </w:tc>
        <w:tc>
          <w:tcPr>
            <w:tcW w:w="709" w:type="pct"/>
            <w:tcBorders>
              <w:top w:val="nil"/>
              <w:left w:val="nil"/>
              <w:bottom w:val="single" w:sz="4" w:space="0" w:color="auto"/>
              <w:right w:val="single" w:sz="4" w:space="0" w:color="auto"/>
            </w:tcBorders>
            <w:noWrap/>
            <w:vAlign w:val="bottom"/>
          </w:tcPr>
          <w:p w14:paraId="29604327" w14:textId="77777777" w:rsidR="00D675AE" w:rsidRPr="00A05912" w:rsidRDefault="00D675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J </w:t>
            </w:r>
          </w:p>
        </w:tc>
        <w:tc>
          <w:tcPr>
            <w:tcW w:w="917" w:type="pct"/>
            <w:tcBorders>
              <w:top w:val="nil"/>
              <w:left w:val="nil"/>
              <w:bottom w:val="single" w:sz="4" w:space="0" w:color="auto"/>
              <w:right w:val="single" w:sz="4" w:space="0" w:color="auto"/>
            </w:tcBorders>
            <w:noWrap/>
            <w:vAlign w:val="center"/>
          </w:tcPr>
          <w:p w14:paraId="6CFCFEAA" w14:textId="77777777" w:rsidR="00D675AE" w:rsidRPr="00A05912" w:rsidRDefault="00D675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50</w:t>
            </w:r>
          </w:p>
        </w:tc>
        <w:tc>
          <w:tcPr>
            <w:tcW w:w="894" w:type="pct"/>
            <w:tcBorders>
              <w:top w:val="nil"/>
              <w:left w:val="nil"/>
              <w:bottom w:val="single" w:sz="4" w:space="0" w:color="auto"/>
              <w:right w:val="single" w:sz="4" w:space="0" w:color="auto"/>
            </w:tcBorders>
            <w:noWrap/>
            <w:vAlign w:val="center"/>
          </w:tcPr>
          <w:p w14:paraId="40C2B53F" w14:textId="77777777" w:rsidR="00D675AE" w:rsidRPr="00A05912" w:rsidRDefault="00D675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268</w:t>
            </w:r>
          </w:p>
        </w:tc>
        <w:tc>
          <w:tcPr>
            <w:tcW w:w="966" w:type="pct"/>
            <w:tcBorders>
              <w:top w:val="nil"/>
              <w:left w:val="nil"/>
              <w:bottom w:val="single" w:sz="4" w:space="0" w:color="auto"/>
              <w:right w:val="single" w:sz="4" w:space="0" w:color="auto"/>
            </w:tcBorders>
            <w:noWrap/>
            <w:vAlign w:val="center"/>
          </w:tcPr>
          <w:p w14:paraId="08B00489" w14:textId="77777777" w:rsidR="00D675AE" w:rsidRPr="00A05912" w:rsidRDefault="00D675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250</w:t>
            </w:r>
          </w:p>
        </w:tc>
        <w:tc>
          <w:tcPr>
            <w:tcW w:w="863" w:type="pct"/>
            <w:tcBorders>
              <w:top w:val="nil"/>
              <w:left w:val="nil"/>
              <w:bottom w:val="single" w:sz="4" w:space="0" w:color="auto"/>
              <w:right w:val="single" w:sz="4" w:space="0" w:color="auto"/>
            </w:tcBorders>
            <w:noWrap/>
            <w:vAlign w:val="center"/>
          </w:tcPr>
          <w:p w14:paraId="63AABCA8" w14:textId="77777777" w:rsidR="00D675AE" w:rsidRPr="00A05912" w:rsidRDefault="00D675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100</w:t>
            </w:r>
          </w:p>
        </w:tc>
        <w:tc>
          <w:tcPr>
            <w:tcW w:w="240" w:type="pct"/>
            <w:tcBorders>
              <w:top w:val="nil"/>
              <w:left w:val="nil"/>
              <w:bottom w:val="single" w:sz="4" w:space="0" w:color="auto"/>
              <w:right w:val="single" w:sz="4" w:space="0" w:color="auto"/>
            </w:tcBorders>
            <w:noWrap/>
            <w:vAlign w:val="center"/>
          </w:tcPr>
          <w:p w14:paraId="28145E69" w14:textId="77777777" w:rsidR="00D675AE" w:rsidRPr="00A05912" w:rsidRDefault="00D675AE"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D675AE" w14:paraId="414D34C7" w14:textId="77777777" w:rsidTr="000C021F">
        <w:trPr>
          <w:trHeight w:hRule="exact" w:val="238"/>
          <w:jc w:val="center"/>
        </w:trPr>
        <w:tc>
          <w:tcPr>
            <w:tcW w:w="412" w:type="pct"/>
            <w:tcBorders>
              <w:top w:val="nil"/>
              <w:left w:val="single" w:sz="4" w:space="0" w:color="auto"/>
              <w:bottom w:val="single" w:sz="4" w:space="0" w:color="auto"/>
              <w:right w:val="single" w:sz="4" w:space="0" w:color="auto"/>
            </w:tcBorders>
            <w:shd w:val="clear" w:color="auto" w:fill="C0C0C0"/>
            <w:noWrap/>
            <w:vAlign w:val="center"/>
          </w:tcPr>
          <w:p w14:paraId="54B4F420" w14:textId="77777777" w:rsidR="00D675AE" w:rsidRPr="00A05912" w:rsidRDefault="00D675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12</w:t>
            </w:r>
          </w:p>
        </w:tc>
        <w:tc>
          <w:tcPr>
            <w:tcW w:w="709" w:type="pct"/>
            <w:tcBorders>
              <w:top w:val="nil"/>
              <w:left w:val="nil"/>
              <w:bottom w:val="single" w:sz="4" w:space="0" w:color="auto"/>
              <w:right w:val="single" w:sz="4" w:space="0" w:color="auto"/>
            </w:tcBorders>
            <w:noWrap/>
            <w:vAlign w:val="bottom"/>
          </w:tcPr>
          <w:p w14:paraId="3D06512F" w14:textId="77777777" w:rsidR="00D675AE" w:rsidRPr="00A05912" w:rsidRDefault="00D675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K </w:t>
            </w:r>
          </w:p>
        </w:tc>
        <w:tc>
          <w:tcPr>
            <w:tcW w:w="917" w:type="pct"/>
            <w:tcBorders>
              <w:top w:val="nil"/>
              <w:left w:val="nil"/>
              <w:bottom w:val="single" w:sz="4" w:space="0" w:color="auto"/>
              <w:right w:val="single" w:sz="4" w:space="0" w:color="auto"/>
            </w:tcBorders>
            <w:noWrap/>
            <w:vAlign w:val="center"/>
          </w:tcPr>
          <w:p w14:paraId="36653E95" w14:textId="77777777" w:rsidR="00D675AE" w:rsidRPr="00A05912" w:rsidRDefault="00D675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53</w:t>
            </w:r>
          </w:p>
        </w:tc>
        <w:tc>
          <w:tcPr>
            <w:tcW w:w="894" w:type="pct"/>
            <w:tcBorders>
              <w:top w:val="nil"/>
              <w:left w:val="nil"/>
              <w:bottom w:val="single" w:sz="4" w:space="0" w:color="auto"/>
              <w:right w:val="single" w:sz="4" w:space="0" w:color="auto"/>
            </w:tcBorders>
            <w:noWrap/>
            <w:vAlign w:val="center"/>
          </w:tcPr>
          <w:p w14:paraId="651EB10B" w14:textId="77777777" w:rsidR="00D675AE" w:rsidRPr="00A05912" w:rsidRDefault="00D675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306</w:t>
            </w:r>
          </w:p>
        </w:tc>
        <w:tc>
          <w:tcPr>
            <w:tcW w:w="966" w:type="pct"/>
            <w:tcBorders>
              <w:top w:val="nil"/>
              <w:left w:val="nil"/>
              <w:bottom w:val="single" w:sz="4" w:space="0" w:color="auto"/>
              <w:right w:val="single" w:sz="4" w:space="0" w:color="auto"/>
            </w:tcBorders>
            <w:noWrap/>
            <w:vAlign w:val="center"/>
          </w:tcPr>
          <w:p w14:paraId="657AE7CF" w14:textId="77777777" w:rsidR="00D675AE" w:rsidRPr="00A05912" w:rsidRDefault="00D675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260</w:t>
            </w:r>
          </w:p>
        </w:tc>
        <w:tc>
          <w:tcPr>
            <w:tcW w:w="863" w:type="pct"/>
            <w:tcBorders>
              <w:top w:val="nil"/>
              <w:left w:val="nil"/>
              <w:bottom w:val="single" w:sz="4" w:space="0" w:color="auto"/>
              <w:right w:val="single" w:sz="4" w:space="0" w:color="auto"/>
            </w:tcBorders>
            <w:noWrap/>
            <w:vAlign w:val="center"/>
          </w:tcPr>
          <w:p w14:paraId="371BD0DC" w14:textId="77777777" w:rsidR="00D675AE" w:rsidRPr="00A05912" w:rsidRDefault="00D675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147</w:t>
            </w:r>
          </w:p>
        </w:tc>
        <w:tc>
          <w:tcPr>
            <w:tcW w:w="240" w:type="pct"/>
            <w:tcBorders>
              <w:top w:val="nil"/>
              <w:left w:val="nil"/>
              <w:bottom w:val="single" w:sz="4" w:space="0" w:color="auto"/>
              <w:right w:val="single" w:sz="4" w:space="0" w:color="auto"/>
            </w:tcBorders>
            <w:noWrap/>
            <w:vAlign w:val="center"/>
          </w:tcPr>
          <w:p w14:paraId="41284789" w14:textId="77777777" w:rsidR="00D675AE" w:rsidRPr="00A05912" w:rsidRDefault="00D675AE"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D675AE" w14:paraId="63014A7F" w14:textId="77777777" w:rsidTr="000C021F">
        <w:trPr>
          <w:trHeight w:hRule="exact" w:val="238"/>
          <w:jc w:val="center"/>
        </w:trPr>
        <w:tc>
          <w:tcPr>
            <w:tcW w:w="412" w:type="pct"/>
            <w:tcBorders>
              <w:top w:val="nil"/>
              <w:left w:val="single" w:sz="4" w:space="0" w:color="auto"/>
              <w:bottom w:val="single" w:sz="4" w:space="0" w:color="auto"/>
              <w:right w:val="single" w:sz="4" w:space="0" w:color="auto"/>
            </w:tcBorders>
            <w:shd w:val="clear" w:color="auto" w:fill="C0C0C0"/>
            <w:noWrap/>
            <w:vAlign w:val="center"/>
          </w:tcPr>
          <w:p w14:paraId="49EE803F" w14:textId="77777777" w:rsidR="00D675AE" w:rsidRPr="00A05912" w:rsidRDefault="00D675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13</w:t>
            </w:r>
          </w:p>
        </w:tc>
        <w:tc>
          <w:tcPr>
            <w:tcW w:w="709" w:type="pct"/>
            <w:tcBorders>
              <w:top w:val="nil"/>
              <w:left w:val="nil"/>
              <w:bottom w:val="single" w:sz="4" w:space="0" w:color="auto"/>
              <w:right w:val="single" w:sz="4" w:space="0" w:color="auto"/>
            </w:tcBorders>
            <w:noWrap/>
            <w:vAlign w:val="bottom"/>
          </w:tcPr>
          <w:p w14:paraId="5DBAD570" w14:textId="77777777" w:rsidR="00D675AE" w:rsidRPr="00A05912" w:rsidRDefault="00D675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L </w:t>
            </w:r>
          </w:p>
        </w:tc>
        <w:tc>
          <w:tcPr>
            <w:tcW w:w="917" w:type="pct"/>
            <w:tcBorders>
              <w:top w:val="nil"/>
              <w:left w:val="nil"/>
              <w:bottom w:val="single" w:sz="4" w:space="0" w:color="auto"/>
              <w:right w:val="single" w:sz="4" w:space="0" w:color="auto"/>
            </w:tcBorders>
            <w:noWrap/>
            <w:vAlign w:val="center"/>
          </w:tcPr>
          <w:p w14:paraId="639B20BF" w14:textId="77777777" w:rsidR="00D675AE" w:rsidRPr="00A05912" w:rsidRDefault="00D675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38</w:t>
            </w:r>
          </w:p>
        </w:tc>
        <w:tc>
          <w:tcPr>
            <w:tcW w:w="894" w:type="pct"/>
            <w:tcBorders>
              <w:top w:val="nil"/>
              <w:left w:val="nil"/>
              <w:bottom w:val="single" w:sz="4" w:space="0" w:color="auto"/>
              <w:right w:val="single" w:sz="4" w:space="0" w:color="auto"/>
            </w:tcBorders>
            <w:noWrap/>
            <w:vAlign w:val="center"/>
          </w:tcPr>
          <w:p w14:paraId="51443147" w14:textId="77777777" w:rsidR="00D675AE" w:rsidRPr="00A05912" w:rsidRDefault="00D675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284</w:t>
            </w:r>
          </w:p>
        </w:tc>
        <w:tc>
          <w:tcPr>
            <w:tcW w:w="966" w:type="pct"/>
            <w:tcBorders>
              <w:top w:val="nil"/>
              <w:left w:val="nil"/>
              <w:bottom w:val="single" w:sz="4" w:space="0" w:color="auto"/>
              <w:right w:val="single" w:sz="4" w:space="0" w:color="auto"/>
            </w:tcBorders>
            <w:noWrap/>
            <w:vAlign w:val="center"/>
          </w:tcPr>
          <w:p w14:paraId="40234E3B" w14:textId="77777777" w:rsidR="00D675AE" w:rsidRPr="00A05912" w:rsidRDefault="00D675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250</w:t>
            </w:r>
          </w:p>
        </w:tc>
        <w:tc>
          <w:tcPr>
            <w:tcW w:w="863" w:type="pct"/>
            <w:tcBorders>
              <w:top w:val="nil"/>
              <w:left w:val="nil"/>
              <w:bottom w:val="single" w:sz="4" w:space="0" w:color="auto"/>
              <w:right w:val="single" w:sz="4" w:space="0" w:color="auto"/>
            </w:tcBorders>
            <w:noWrap/>
            <w:vAlign w:val="center"/>
          </w:tcPr>
          <w:p w14:paraId="257CF451" w14:textId="77777777" w:rsidR="00D675AE" w:rsidRPr="00A05912" w:rsidRDefault="00D675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120</w:t>
            </w:r>
          </w:p>
        </w:tc>
        <w:tc>
          <w:tcPr>
            <w:tcW w:w="240" w:type="pct"/>
            <w:tcBorders>
              <w:top w:val="nil"/>
              <w:left w:val="nil"/>
              <w:bottom w:val="single" w:sz="4" w:space="0" w:color="auto"/>
              <w:right w:val="single" w:sz="4" w:space="0" w:color="auto"/>
            </w:tcBorders>
            <w:noWrap/>
            <w:vAlign w:val="center"/>
          </w:tcPr>
          <w:p w14:paraId="45B59AD2" w14:textId="77777777" w:rsidR="00D675AE" w:rsidRPr="00A05912" w:rsidRDefault="00D675AE"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D675AE" w14:paraId="08A3C212" w14:textId="77777777" w:rsidTr="000C021F">
        <w:trPr>
          <w:trHeight w:hRule="exact" w:val="238"/>
          <w:jc w:val="center"/>
        </w:trPr>
        <w:tc>
          <w:tcPr>
            <w:tcW w:w="412" w:type="pct"/>
            <w:tcBorders>
              <w:top w:val="nil"/>
              <w:left w:val="single" w:sz="4" w:space="0" w:color="auto"/>
              <w:bottom w:val="single" w:sz="4" w:space="0" w:color="auto"/>
              <w:right w:val="single" w:sz="4" w:space="0" w:color="auto"/>
            </w:tcBorders>
            <w:shd w:val="clear" w:color="auto" w:fill="C0C0C0"/>
            <w:noWrap/>
            <w:vAlign w:val="center"/>
          </w:tcPr>
          <w:p w14:paraId="4393CCAB" w14:textId="77777777" w:rsidR="00D675AE" w:rsidRPr="00A05912" w:rsidRDefault="00D675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14</w:t>
            </w:r>
          </w:p>
        </w:tc>
        <w:tc>
          <w:tcPr>
            <w:tcW w:w="709" w:type="pct"/>
            <w:tcBorders>
              <w:top w:val="nil"/>
              <w:left w:val="nil"/>
              <w:bottom w:val="single" w:sz="4" w:space="0" w:color="auto"/>
              <w:right w:val="single" w:sz="4" w:space="0" w:color="auto"/>
            </w:tcBorders>
            <w:noWrap/>
            <w:vAlign w:val="center"/>
          </w:tcPr>
          <w:p w14:paraId="181F907E" w14:textId="77777777" w:rsidR="00D675AE" w:rsidRPr="00A05912" w:rsidRDefault="00D675AE"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c>
          <w:tcPr>
            <w:tcW w:w="917" w:type="pct"/>
            <w:tcBorders>
              <w:top w:val="nil"/>
              <w:left w:val="nil"/>
              <w:bottom w:val="single" w:sz="4" w:space="0" w:color="auto"/>
              <w:right w:val="single" w:sz="4" w:space="0" w:color="auto"/>
            </w:tcBorders>
            <w:noWrap/>
            <w:vAlign w:val="center"/>
          </w:tcPr>
          <w:p w14:paraId="0DF6F97C" w14:textId="77777777" w:rsidR="00D675AE" w:rsidRPr="00A05912" w:rsidRDefault="00D675AE"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c>
          <w:tcPr>
            <w:tcW w:w="894" w:type="pct"/>
            <w:tcBorders>
              <w:top w:val="nil"/>
              <w:left w:val="nil"/>
              <w:bottom w:val="single" w:sz="4" w:space="0" w:color="auto"/>
              <w:right w:val="single" w:sz="4" w:space="0" w:color="auto"/>
            </w:tcBorders>
            <w:noWrap/>
            <w:vAlign w:val="center"/>
          </w:tcPr>
          <w:p w14:paraId="56CDB701" w14:textId="77777777" w:rsidR="00D675AE" w:rsidRPr="00A05912" w:rsidRDefault="00D675AE"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c>
          <w:tcPr>
            <w:tcW w:w="966" w:type="pct"/>
            <w:tcBorders>
              <w:top w:val="nil"/>
              <w:left w:val="nil"/>
              <w:bottom w:val="single" w:sz="4" w:space="0" w:color="auto"/>
              <w:right w:val="single" w:sz="4" w:space="0" w:color="auto"/>
            </w:tcBorders>
            <w:noWrap/>
            <w:vAlign w:val="center"/>
          </w:tcPr>
          <w:p w14:paraId="2CF27A9B" w14:textId="77777777" w:rsidR="00D675AE" w:rsidRPr="00A05912" w:rsidRDefault="00D675AE"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c>
          <w:tcPr>
            <w:tcW w:w="863" w:type="pct"/>
            <w:tcBorders>
              <w:top w:val="nil"/>
              <w:left w:val="nil"/>
              <w:bottom w:val="single" w:sz="4" w:space="0" w:color="auto"/>
              <w:right w:val="single" w:sz="4" w:space="0" w:color="auto"/>
            </w:tcBorders>
            <w:noWrap/>
            <w:vAlign w:val="center"/>
          </w:tcPr>
          <w:p w14:paraId="6D564C98" w14:textId="77777777" w:rsidR="00D675AE" w:rsidRPr="00A05912" w:rsidRDefault="00D675AE"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c>
          <w:tcPr>
            <w:tcW w:w="240" w:type="pct"/>
            <w:tcBorders>
              <w:top w:val="nil"/>
              <w:left w:val="nil"/>
              <w:bottom w:val="single" w:sz="4" w:space="0" w:color="auto"/>
              <w:right w:val="single" w:sz="4" w:space="0" w:color="auto"/>
            </w:tcBorders>
            <w:noWrap/>
            <w:vAlign w:val="center"/>
          </w:tcPr>
          <w:p w14:paraId="22C55D94" w14:textId="77777777" w:rsidR="00D675AE" w:rsidRPr="00A05912" w:rsidRDefault="00D675AE"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bl>
    <w:p w14:paraId="0D58F513" w14:textId="77777777" w:rsidR="002474CE" w:rsidRDefault="002474CE">
      <w:pPr>
        <w:jc w:val="center"/>
        <w:rPr>
          <w:rFonts w:ascii="Times New Roman" w:hAnsi="Times New Roman"/>
        </w:rPr>
      </w:pPr>
      <w:r>
        <w:rPr>
          <w:rFonts w:ascii="Times New Roman" w:hAnsi="Times New Roman"/>
          <w:b/>
          <w:bCs/>
        </w:rPr>
        <w:t>Figure 1:  Sample.xls in Excel Sheet</w:t>
      </w:r>
    </w:p>
    <w:p w14:paraId="28BE86C9" w14:textId="77777777" w:rsidR="002474CE" w:rsidRDefault="002474CE">
      <w:pPr>
        <w:rPr>
          <w:rFonts w:ascii="Times New Roman" w:hAnsi="Times New Roman"/>
        </w:rPr>
      </w:pPr>
    </w:p>
    <w:p w14:paraId="30459F4B" w14:textId="77777777" w:rsidR="00D675AE" w:rsidRDefault="002474CE">
      <w:pPr>
        <w:rPr>
          <w:rFonts w:ascii="Times New Roman" w:hAnsi="Times New Roman"/>
        </w:rPr>
      </w:pPr>
      <w:r>
        <w:rPr>
          <w:rFonts w:ascii="Times New Roman" w:hAnsi="Times New Roman"/>
        </w:rPr>
        <w:t xml:space="preserve">The above sample problem “Hospital” has 12 DMUs with two inputs “(I)Doctor” and “(I)Nurse” and two outputs “(O)Outpatient” and “(O)Inpatient”. The data set is bordered by one blank column (F) and by one blank row (14). The GRS model has the constraint L </w:t>
      </w:r>
      <w:r>
        <w:rPr>
          <w:rFonts w:ascii="Times New Roman" w:hAnsi="Times New Roman"/>
          <w:szCs w:val="20"/>
        </w:rPr>
        <w:sym w:font="Symbol" w:char="F0A3"/>
      </w:r>
      <w:r>
        <w:rPr>
          <w:rFonts w:ascii="Times New Roman" w:hAnsi="Times New Roman"/>
          <w:szCs w:val="20"/>
        </w:rPr>
        <w:sym w:font="Symbol" w:char="F06C"/>
      </w:r>
      <w:r>
        <w:rPr>
          <w:rFonts w:ascii="Times New Roman" w:hAnsi="Times New Roman"/>
          <w:vertAlign w:val="subscript"/>
        </w:rPr>
        <w:t>1</w:t>
      </w:r>
      <w:r>
        <w:rPr>
          <w:rFonts w:ascii="Times New Roman" w:hAnsi="Times New Roman"/>
        </w:rPr>
        <w:t>+</w:t>
      </w:r>
      <w:r>
        <w:rPr>
          <w:rFonts w:ascii="Times New Roman" w:hAnsi="Times New Roman"/>
          <w:szCs w:val="20"/>
        </w:rPr>
        <w:sym w:font="Symbol" w:char="F06C"/>
      </w:r>
      <w:r>
        <w:rPr>
          <w:rFonts w:ascii="Times New Roman" w:hAnsi="Times New Roman"/>
          <w:vertAlign w:val="subscript"/>
        </w:rPr>
        <w:t>2</w:t>
      </w:r>
      <w:r>
        <w:rPr>
          <w:rFonts w:ascii="Times New Roman" w:hAnsi="Times New Roman"/>
        </w:rPr>
        <w:t>+….+</w:t>
      </w:r>
      <w:r>
        <w:rPr>
          <w:rFonts w:ascii="Times New Roman" w:hAnsi="Times New Roman"/>
          <w:szCs w:val="20"/>
        </w:rPr>
        <w:sym w:font="Symbol" w:char="F06C"/>
      </w:r>
      <w:r>
        <w:rPr>
          <w:rFonts w:ascii="Times New Roman" w:hAnsi="Times New Roman"/>
          <w:vertAlign w:val="subscript"/>
        </w:rPr>
        <w:t>n</w:t>
      </w:r>
      <w:r>
        <w:rPr>
          <w:rFonts w:ascii="Times New Roman" w:hAnsi="Times New Roman"/>
          <w:szCs w:val="20"/>
        </w:rPr>
        <w:sym w:font="Symbol" w:char="F0A3"/>
      </w:r>
      <w:r>
        <w:rPr>
          <w:rFonts w:ascii="Times New Roman" w:hAnsi="Times New Roman"/>
        </w:rPr>
        <w:t xml:space="preserve"> U. The values of L (</w:t>
      </w:r>
      <w:r>
        <w:rPr>
          <w:rFonts w:ascii="Times New Roman" w:hAnsi="Times New Roman"/>
          <w:szCs w:val="20"/>
        </w:rPr>
        <w:sym w:font="Symbol" w:char="F0A3"/>
      </w:r>
      <w:r>
        <w:rPr>
          <w:rFonts w:ascii="Times New Roman" w:hAnsi="Times New Roman"/>
        </w:rPr>
        <w:t>1) and U (</w:t>
      </w:r>
      <w:r>
        <w:rPr>
          <w:rFonts w:ascii="Times New Roman" w:hAnsi="Times New Roman"/>
          <w:szCs w:val="20"/>
        </w:rPr>
        <w:sym w:font="Symbol" w:char="F0B3"/>
      </w:r>
      <w:r>
        <w:rPr>
          <w:rFonts w:ascii="Times New Roman" w:hAnsi="Times New Roman"/>
        </w:rPr>
        <w:t xml:space="preserve">1) must be supplied through the Message-Box on the display by request. Defaults are L=0.8 and U=1.2. </w:t>
      </w:r>
    </w:p>
    <w:p w14:paraId="79FCC4A7" w14:textId="77777777" w:rsidR="002474CE" w:rsidRDefault="002474CE">
      <w:pPr>
        <w:numPr>
          <w:ins w:id="171" w:author="ctone" w:date="2012-08-23T16:03:00Z"/>
        </w:numPr>
        <w:rPr>
          <w:rFonts w:ascii="Times New Roman" w:hAnsi="Times New Roman"/>
        </w:rPr>
      </w:pPr>
      <w:r>
        <w:rPr>
          <w:rFonts w:ascii="Times New Roman" w:hAnsi="Times New Roman"/>
        </w:rPr>
        <w:t xml:space="preserve"> </w:t>
      </w:r>
    </w:p>
    <w:p w14:paraId="711134A6" w14:textId="77777777" w:rsidR="002474CE" w:rsidRDefault="002474CE" w:rsidP="00C3398A">
      <w:pPr>
        <w:pStyle w:val="2"/>
      </w:pPr>
      <w:bookmarkStart w:id="172" w:name="_Toc534898287"/>
      <w:bookmarkStart w:id="173" w:name="_Toc534899465"/>
      <w:bookmarkStart w:id="174" w:name="_Toc534900059"/>
      <w:bookmarkStart w:id="175" w:name="_Toc534908792"/>
      <w:bookmarkStart w:id="176" w:name="_Toc534935013"/>
      <w:bookmarkStart w:id="177" w:name="_Toc534935500"/>
      <w:bookmarkStart w:id="178" w:name="_Toc534935760"/>
      <w:bookmarkStart w:id="179" w:name="_Toc534960262"/>
      <w:bookmarkStart w:id="180" w:name="_Toc534963193"/>
      <w:bookmarkStart w:id="181" w:name="_Toc535040215"/>
      <w:bookmarkStart w:id="182" w:name="_Toc535041621"/>
      <w:bookmarkStart w:id="183" w:name="_Toc535074286"/>
      <w:bookmarkStart w:id="184" w:name="_Toc535125909"/>
      <w:bookmarkStart w:id="185" w:name="_Toc535154402"/>
      <w:bookmarkStart w:id="186" w:name="_Toc329599852"/>
      <w:bookmarkStart w:id="187" w:name="_Toc329600208"/>
      <w:bookmarkStart w:id="188" w:name="_Toc336106418"/>
      <w:bookmarkStart w:id="189" w:name="_Toc370887372"/>
      <w:bookmarkStart w:id="190" w:name="_Toc370887943"/>
      <w:r>
        <w:t>(2) The AR Model</w:t>
      </w:r>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r>
        <w:fldChar w:fldCharType="begin"/>
      </w:r>
      <w:r>
        <w:instrText xml:space="preserve"> XE "AR" </w:instrText>
      </w:r>
      <w:r>
        <w:fldChar w:fldCharType="end"/>
      </w:r>
    </w:p>
    <w:p w14:paraId="3C1DB96B" w14:textId="77777777" w:rsidR="002474CE" w:rsidRDefault="000114AB">
      <w:pPr>
        <w:rPr>
          <w:rFonts w:ascii="Times New Roman" w:hAnsi="Times New Roman"/>
        </w:rPr>
      </w:pPr>
      <w:r>
        <w:rPr>
          <w:rFonts w:ascii="Times New Roman" w:hAnsi="Times New Roman"/>
        </w:rPr>
        <w:t xml:space="preserve"> Figure </w:t>
      </w:r>
      <w:r w:rsidR="002474CE">
        <w:rPr>
          <w:rFonts w:ascii="Times New Roman" w:hAnsi="Times New Roman"/>
        </w:rPr>
        <w:t xml:space="preserve">2 exhibits an example of data for the AR (Assurance Region) model. This problem has the same inputs and outputs as in </w:t>
      </w:r>
      <w:r>
        <w:rPr>
          <w:rFonts w:ascii="Times New Roman" w:hAnsi="Times New Roman"/>
        </w:rPr>
        <w:t xml:space="preserve"> Figure </w:t>
      </w:r>
      <w:r w:rsidR="002474CE">
        <w:rPr>
          <w:rFonts w:ascii="Times New Roman" w:hAnsi="Times New Roman"/>
        </w:rPr>
        <w:t xml:space="preserve">1. The constraints for the assurance region </w:t>
      </w:r>
      <w:r w:rsidR="002474CE">
        <w:rPr>
          <w:rFonts w:ascii="Times New Roman" w:hAnsi="Times New Roman" w:hint="eastAsia"/>
        </w:rPr>
        <w:t xml:space="preserve">should be denoted </w:t>
      </w:r>
      <w:r w:rsidR="002474CE">
        <w:rPr>
          <w:rFonts w:ascii="Times New Roman" w:hAnsi="Times New Roman"/>
        </w:rPr>
        <w:t xml:space="preserve">in rows 15 and 16 after “one blank row” at 14. This blank row is necessary for separating the data set and the assurance region constraints. These rows read as follows: the ratio of weights “(I)Doctor” vs. “(I)Nurse” is not less than 1 and not greater than 5 and that for “(O)Outpatient” vs. “(O)Inpatient” is not </w:t>
      </w:r>
      <w:r w:rsidR="00E55EEE">
        <w:rPr>
          <w:rFonts w:ascii="Times New Roman" w:hAnsi="Times New Roman"/>
        </w:rPr>
        <w:t xml:space="preserve">less </w:t>
      </w:r>
      <w:r w:rsidR="002474CE">
        <w:rPr>
          <w:rFonts w:ascii="Times New Roman" w:hAnsi="Times New Roman"/>
        </w:rPr>
        <w:t xml:space="preserve">than 0.2 and not </w:t>
      </w:r>
      <w:r w:rsidR="00E55EEE">
        <w:rPr>
          <w:rFonts w:ascii="Times New Roman" w:hAnsi="Times New Roman"/>
        </w:rPr>
        <w:t xml:space="preserve">greater </w:t>
      </w:r>
      <w:r w:rsidR="002474CE">
        <w:rPr>
          <w:rFonts w:ascii="Times New Roman" w:hAnsi="Times New Roman"/>
        </w:rPr>
        <w:t>than 0.5. Let the weights for Doctor and Nurse be v(1) and v(2), respectively. Then the first constraint implies</w:t>
      </w:r>
    </w:p>
    <w:p w14:paraId="5B5F141D" w14:textId="77777777" w:rsidR="0005770E" w:rsidRDefault="0005770E">
      <w:pPr>
        <w:numPr>
          <w:ins w:id="191" w:author="ctone" w:date="2012-08-27T17:11:00Z"/>
        </w:numPr>
        <w:rPr>
          <w:rFonts w:ascii="Times New Roman" w:hAnsi="Times New Roman"/>
        </w:rPr>
      </w:pPr>
    </w:p>
    <w:p w14:paraId="699378FF" w14:textId="77777777" w:rsidR="002474CE" w:rsidRDefault="002474CE">
      <w:pPr>
        <w:jc w:val="center"/>
        <w:rPr>
          <w:rFonts w:ascii="Times New Roman" w:hAnsi="Times New Roman"/>
        </w:rPr>
      </w:pPr>
      <w:r>
        <w:rPr>
          <w:rFonts w:ascii="Times New Roman" w:hAnsi="Times New Roman"/>
        </w:rPr>
        <w:t xml:space="preserve">1 </w:t>
      </w:r>
      <w:r>
        <w:rPr>
          <w:rFonts w:ascii="Times New Roman" w:hAnsi="Times New Roman"/>
          <w:szCs w:val="20"/>
        </w:rPr>
        <w:sym w:font="Symbol" w:char="F0A3"/>
      </w:r>
      <w:r>
        <w:rPr>
          <w:rFonts w:ascii="Times New Roman" w:hAnsi="Times New Roman"/>
        </w:rPr>
        <w:t xml:space="preserve"> v(1)/v(2)  </w:t>
      </w:r>
      <w:r>
        <w:rPr>
          <w:rFonts w:ascii="Times New Roman" w:hAnsi="Times New Roman"/>
          <w:szCs w:val="20"/>
        </w:rPr>
        <w:sym w:font="Symbol" w:char="F0A3"/>
      </w:r>
      <w:r>
        <w:rPr>
          <w:rFonts w:ascii="Times New Roman" w:hAnsi="Times New Roman"/>
        </w:rPr>
        <w:t xml:space="preserve"> 5.</w:t>
      </w:r>
    </w:p>
    <w:p w14:paraId="5995AE05" w14:textId="77777777" w:rsidR="0005770E" w:rsidRDefault="0005770E">
      <w:pPr>
        <w:rPr>
          <w:rFonts w:ascii="Times New Roman" w:hAnsi="Times New Roman"/>
        </w:rPr>
      </w:pPr>
    </w:p>
    <w:p w14:paraId="5E41D86C" w14:textId="77777777" w:rsidR="002474CE" w:rsidRDefault="002474CE">
      <w:pPr>
        <w:rPr>
          <w:rFonts w:ascii="Times New Roman" w:hAnsi="Times New Roman"/>
        </w:rPr>
      </w:pPr>
      <w:r>
        <w:rPr>
          <w:rFonts w:ascii="Times New Roman" w:hAnsi="Times New Roman"/>
        </w:rPr>
        <w:t>Similarly, the second constraint means that the weights u(1) (for Outpatient) and u(2) (for Inpatient) satisfies the relationship</w:t>
      </w:r>
    </w:p>
    <w:p w14:paraId="1F188293" w14:textId="77777777" w:rsidR="0005770E" w:rsidRDefault="0005770E">
      <w:pPr>
        <w:numPr>
          <w:ins w:id="192" w:author="ctone" w:date="2012-08-27T17:12:00Z"/>
        </w:numPr>
        <w:rPr>
          <w:rFonts w:ascii="Times New Roman" w:hAnsi="Times New Roman"/>
        </w:rPr>
      </w:pPr>
    </w:p>
    <w:p w14:paraId="0A5604FE" w14:textId="77777777" w:rsidR="002474CE" w:rsidRDefault="002474CE">
      <w:pPr>
        <w:jc w:val="center"/>
        <w:rPr>
          <w:rFonts w:ascii="Times New Roman" w:hAnsi="Times New Roman"/>
        </w:rPr>
      </w:pPr>
      <w:r>
        <w:rPr>
          <w:rFonts w:ascii="Times New Roman" w:hAnsi="Times New Roman"/>
        </w:rPr>
        <w:t xml:space="preserve">0.2 </w:t>
      </w:r>
      <w:r>
        <w:rPr>
          <w:rFonts w:ascii="Times New Roman" w:hAnsi="Times New Roman"/>
          <w:szCs w:val="20"/>
        </w:rPr>
        <w:sym w:font="Symbol" w:char="F0A3"/>
      </w:r>
      <w:r>
        <w:rPr>
          <w:rFonts w:ascii="Times New Roman" w:hAnsi="Times New Roman"/>
        </w:rPr>
        <w:t xml:space="preserve"> u(1)/u(2) </w:t>
      </w:r>
      <w:r>
        <w:rPr>
          <w:rFonts w:ascii="Times New Roman" w:hAnsi="Times New Roman"/>
          <w:szCs w:val="20"/>
        </w:rPr>
        <w:sym w:font="Symbol" w:char="F0A3"/>
      </w:r>
      <w:r>
        <w:rPr>
          <w:rFonts w:ascii="Times New Roman" w:hAnsi="Times New Roman"/>
        </w:rPr>
        <w:t xml:space="preserve"> 0.5.</w:t>
      </w:r>
    </w:p>
    <w:p w14:paraId="210A319B" w14:textId="77777777" w:rsidR="0005770E" w:rsidRDefault="0005770E">
      <w:pPr>
        <w:rPr>
          <w:rFonts w:ascii="Times New Roman" w:hAnsi="Times New Roman"/>
        </w:rPr>
      </w:pPr>
    </w:p>
    <w:p w14:paraId="1F1DDD07" w14:textId="77777777" w:rsidR="002474CE" w:rsidRDefault="002474CE">
      <w:pPr>
        <w:rPr>
          <w:rFonts w:ascii="Times New Roman" w:hAnsi="Times New Roman"/>
        </w:rPr>
      </w:pPr>
      <w:r>
        <w:rPr>
          <w:rFonts w:ascii="Times New Roman" w:hAnsi="Times New Roman"/>
        </w:rPr>
        <w:t>Notice that</w:t>
      </w:r>
      <w:r>
        <w:rPr>
          <w:rFonts w:ascii="Times New Roman" w:hAnsi="Times New Roman" w:hint="eastAsia"/>
        </w:rPr>
        <w:t xml:space="preserve"> </w:t>
      </w:r>
      <w:r>
        <w:rPr>
          <w:rFonts w:ascii="Times New Roman" w:hAnsi="Times New Roman"/>
        </w:rPr>
        <w:t>the weight constraints can be applied between inputs and outputs</w:t>
      </w:r>
      <w:r>
        <w:rPr>
          <w:rFonts w:ascii="Times New Roman" w:hAnsi="Times New Roman" w:hint="eastAsia"/>
        </w:rPr>
        <w:t>, e.g.,</w:t>
      </w:r>
    </w:p>
    <w:p w14:paraId="57B52797" w14:textId="77777777" w:rsidR="0005770E" w:rsidRPr="00B74156" w:rsidRDefault="0005770E">
      <w:pPr>
        <w:numPr>
          <w:ins w:id="193" w:author="ctone" w:date="2012-08-27T17:12:00Z"/>
        </w:numPr>
        <w:rPr>
          <w:rFonts w:ascii="Times New Roman" w:hAnsi="Times New Roman"/>
        </w:rPr>
      </w:pPr>
    </w:p>
    <w:p w14:paraId="5BBCA1B9" w14:textId="77777777" w:rsidR="002474CE" w:rsidRDefault="002474CE">
      <w:pPr>
        <w:jc w:val="center"/>
        <w:rPr>
          <w:rFonts w:ascii="Times New Roman" w:hAnsi="Times New Roman"/>
        </w:rPr>
      </w:pPr>
      <w:r>
        <w:rPr>
          <w:rFonts w:ascii="Times New Roman" w:hAnsi="Times New Roman"/>
        </w:rPr>
        <w:t xml:space="preserve">1 </w:t>
      </w:r>
      <w:r>
        <w:rPr>
          <w:rFonts w:ascii="Times New Roman" w:hAnsi="Times New Roman"/>
          <w:szCs w:val="20"/>
        </w:rPr>
        <w:sym w:font="Symbol" w:char="F0A3"/>
      </w:r>
      <w:r>
        <w:rPr>
          <w:rFonts w:ascii="Times New Roman" w:hAnsi="Times New Roman"/>
        </w:rPr>
        <w:t xml:space="preserve"> v(1)/</w:t>
      </w:r>
      <w:r>
        <w:rPr>
          <w:rFonts w:ascii="Times New Roman" w:hAnsi="Times New Roman" w:hint="eastAsia"/>
        </w:rPr>
        <w:t>u</w:t>
      </w:r>
      <w:r>
        <w:rPr>
          <w:rFonts w:ascii="Times New Roman" w:hAnsi="Times New Roman"/>
        </w:rPr>
        <w:t xml:space="preserve">(2)  </w:t>
      </w:r>
      <w:r>
        <w:rPr>
          <w:rFonts w:ascii="Times New Roman" w:hAnsi="Times New Roman"/>
          <w:szCs w:val="20"/>
        </w:rPr>
        <w:sym w:font="Symbol" w:char="F0A3"/>
      </w:r>
      <w:r>
        <w:rPr>
          <w:rFonts w:ascii="Times New Roman" w:hAnsi="Times New Roman"/>
        </w:rPr>
        <w:t xml:space="preserve"> 5.</w:t>
      </w:r>
    </w:p>
    <w:p w14:paraId="6E951630" w14:textId="77777777" w:rsidR="0005770E" w:rsidRDefault="0005770E" w:rsidP="00E54E76">
      <w:pPr>
        <w:rPr>
          <w:rFonts w:ascii="Times New Roman" w:hAnsi="Times New Roman"/>
        </w:rPr>
      </w:pPr>
    </w:p>
    <w:tbl>
      <w:tblPr>
        <w:tblW w:w="4403" w:type="pct"/>
        <w:jc w:val="center"/>
        <w:tblCellMar>
          <w:left w:w="99" w:type="dxa"/>
          <w:right w:w="99" w:type="dxa"/>
        </w:tblCellMar>
        <w:tblLook w:val="0000" w:firstRow="0" w:lastRow="0" w:firstColumn="0" w:lastColumn="0" w:noHBand="0" w:noVBand="0"/>
      </w:tblPr>
      <w:tblGrid>
        <w:gridCol w:w="611"/>
        <w:gridCol w:w="1054"/>
        <w:gridCol w:w="1363"/>
        <w:gridCol w:w="1329"/>
        <w:gridCol w:w="1436"/>
        <w:gridCol w:w="1283"/>
        <w:gridCol w:w="355"/>
      </w:tblGrid>
      <w:tr w:rsidR="00765E55" w14:paraId="15419765" w14:textId="77777777" w:rsidTr="000C021F">
        <w:trPr>
          <w:trHeight w:hRule="exact" w:val="238"/>
          <w:jc w:val="center"/>
        </w:trPr>
        <w:tc>
          <w:tcPr>
            <w:tcW w:w="412" w:type="pct"/>
            <w:tcBorders>
              <w:top w:val="single" w:sz="4" w:space="0" w:color="auto"/>
              <w:left w:val="single" w:sz="4" w:space="0" w:color="auto"/>
              <w:bottom w:val="single" w:sz="4" w:space="0" w:color="auto"/>
              <w:right w:val="single" w:sz="4" w:space="0" w:color="auto"/>
            </w:tcBorders>
            <w:shd w:val="clear" w:color="auto" w:fill="C0C0C0"/>
            <w:noWrap/>
            <w:vAlign w:val="center"/>
          </w:tcPr>
          <w:p w14:paraId="6881236D" w14:textId="77777777" w:rsidR="00765E55" w:rsidRPr="00A05912" w:rsidRDefault="00765E55" w:rsidP="00181EE9">
            <w:pPr>
              <w:widowControl/>
              <w:jc w:val="center"/>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c>
          <w:tcPr>
            <w:tcW w:w="709" w:type="pct"/>
            <w:tcBorders>
              <w:top w:val="single" w:sz="4" w:space="0" w:color="auto"/>
              <w:left w:val="nil"/>
              <w:bottom w:val="single" w:sz="4" w:space="0" w:color="auto"/>
              <w:right w:val="single" w:sz="4" w:space="0" w:color="auto"/>
            </w:tcBorders>
            <w:shd w:val="clear" w:color="auto" w:fill="C0C0C0"/>
            <w:noWrap/>
            <w:vAlign w:val="center"/>
          </w:tcPr>
          <w:p w14:paraId="3D38ED55" w14:textId="77777777" w:rsidR="00765E55" w:rsidRPr="00A05912" w:rsidRDefault="00765E55"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A</w:t>
            </w:r>
          </w:p>
        </w:tc>
        <w:tc>
          <w:tcPr>
            <w:tcW w:w="917" w:type="pct"/>
            <w:tcBorders>
              <w:top w:val="single" w:sz="4" w:space="0" w:color="auto"/>
              <w:left w:val="nil"/>
              <w:bottom w:val="single" w:sz="4" w:space="0" w:color="auto"/>
              <w:right w:val="single" w:sz="4" w:space="0" w:color="auto"/>
            </w:tcBorders>
            <w:shd w:val="clear" w:color="auto" w:fill="C0C0C0"/>
            <w:noWrap/>
            <w:vAlign w:val="center"/>
          </w:tcPr>
          <w:p w14:paraId="4BF59C76" w14:textId="77777777" w:rsidR="00765E55" w:rsidRPr="00A05912" w:rsidRDefault="00765E55"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B</w:t>
            </w:r>
          </w:p>
        </w:tc>
        <w:tc>
          <w:tcPr>
            <w:tcW w:w="894" w:type="pct"/>
            <w:tcBorders>
              <w:top w:val="single" w:sz="4" w:space="0" w:color="auto"/>
              <w:left w:val="nil"/>
              <w:bottom w:val="single" w:sz="4" w:space="0" w:color="auto"/>
              <w:right w:val="single" w:sz="4" w:space="0" w:color="auto"/>
            </w:tcBorders>
            <w:shd w:val="clear" w:color="auto" w:fill="C0C0C0"/>
            <w:noWrap/>
            <w:vAlign w:val="center"/>
          </w:tcPr>
          <w:p w14:paraId="288038C1" w14:textId="77777777" w:rsidR="00765E55" w:rsidRPr="00A05912" w:rsidRDefault="00765E55"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C</w:t>
            </w:r>
          </w:p>
        </w:tc>
        <w:tc>
          <w:tcPr>
            <w:tcW w:w="966" w:type="pct"/>
            <w:tcBorders>
              <w:top w:val="single" w:sz="4" w:space="0" w:color="auto"/>
              <w:left w:val="nil"/>
              <w:bottom w:val="single" w:sz="4" w:space="0" w:color="auto"/>
              <w:right w:val="single" w:sz="4" w:space="0" w:color="auto"/>
            </w:tcBorders>
            <w:shd w:val="clear" w:color="auto" w:fill="C0C0C0"/>
            <w:noWrap/>
            <w:vAlign w:val="center"/>
          </w:tcPr>
          <w:p w14:paraId="5A0E0E71" w14:textId="77777777" w:rsidR="00765E55" w:rsidRPr="00A05912" w:rsidRDefault="00765E55"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D</w:t>
            </w:r>
          </w:p>
        </w:tc>
        <w:tc>
          <w:tcPr>
            <w:tcW w:w="863" w:type="pct"/>
            <w:tcBorders>
              <w:top w:val="single" w:sz="4" w:space="0" w:color="auto"/>
              <w:left w:val="nil"/>
              <w:bottom w:val="single" w:sz="4" w:space="0" w:color="auto"/>
              <w:right w:val="single" w:sz="4" w:space="0" w:color="auto"/>
            </w:tcBorders>
            <w:shd w:val="clear" w:color="auto" w:fill="C0C0C0"/>
            <w:noWrap/>
            <w:vAlign w:val="center"/>
          </w:tcPr>
          <w:p w14:paraId="684CE615" w14:textId="77777777" w:rsidR="00765E55" w:rsidRPr="00A05912" w:rsidRDefault="00765E55"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E</w:t>
            </w:r>
          </w:p>
        </w:tc>
        <w:tc>
          <w:tcPr>
            <w:tcW w:w="240" w:type="pct"/>
            <w:tcBorders>
              <w:top w:val="single" w:sz="4" w:space="0" w:color="auto"/>
              <w:left w:val="nil"/>
              <w:bottom w:val="single" w:sz="4" w:space="0" w:color="auto"/>
              <w:right w:val="single" w:sz="4" w:space="0" w:color="auto"/>
            </w:tcBorders>
            <w:shd w:val="clear" w:color="auto" w:fill="C0C0C0"/>
            <w:noWrap/>
            <w:vAlign w:val="center"/>
          </w:tcPr>
          <w:p w14:paraId="69239615" w14:textId="77777777" w:rsidR="00765E55" w:rsidRPr="00A05912" w:rsidRDefault="00765E55"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F</w:t>
            </w:r>
          </w:p>
        </w:tc>
      </w:tr>
      <w:tr w:rsidR="00765E55" w14:paraId="225E82F2" w14:textId="77777777" w:rsidTr="000C021F">
        <w:trPr>
          <w:trHeight w:hRule="exact" w:val="238"/>
          <w:jc w:val="center"/>
        </w:trPr>
        <w:tc>
          <w:tcPr>
            <w:tcW w:w="412" w:type="pct"/>
            <w:tcBorders>
              <w:top w:val="nil"/>
              <w:left w:val="single" w:sz="4" w:space="0" w:color="auto"/>
              <w:bottom w:val="single" w:sz="4" w:space="0" w:color="auto"/>
              <w:right w:val="single" w:sz="4" w:space="0" w:color="auto"/>
            </w:tcBorders>
            <w:shd w:val="clear" w:color="auto" w:fill="C0C0C0"/>
            <w:noWrap/>
            <w:vAlign w:val="center"/>
          </w:tcPr>
          <w:p w14:paraId="1059C986" w14:textId="77777777" w:rsidR="00765E55" w:rsidRPr="00A05912" w:rsidRDefault="00765E55"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1</w:t>
            </w:r>
          </w:p>
        </w:tc>
        <w:tc>
          <w:tcPr>
            <w:tcW w:w="709" w:type="pct"/>
            <w:tcBorders>
              <w:top w:val="nil"/>
              <w:left w:val="nil"/>
              <w:bottom w:val="single" w:sz="4" w:space="0" w:color="auto"/>
              <w:right w:val="single" w:sz="4" w:space="0" w:color="auto"/>
            </w:tcBorders>
            <w:noWrap/>
            <w:vAlign w:val="center"/>
          </w:tcPr>
          <w:p w14:paraId="5F94C643" w14:textId="77777777" w:rsidR="00765E55" w:rsidRPr="00A05912" w:rsidRDefault="00765E55"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Hospital</w:t>
            </w:r>
          </w:p>
        </w:tc>
        <w:tc>
          <w:tcPr>
            <w:tcW w:w="917" w:type="pct"/>
            <w:tcBorders>
              <w:top w:val="nil"/>
              <w:left w:val="nil"/>
              <w:bottom w:val="single" w:sz="4" w:space="0" w:color="auto"/>
              <w:right w:val="single" w:sz="4" w:space="0" w:color="auto"/>
            </w:tcBorders>
            <w:noWrap/>
            <w:vAlign w:val="center"/>
          </w:tcPr>
          <w:p w14:paraId="6986D519" w14:textId="77777777" w:rsidR="00765E55" w:rsidRPr="00A05912" w:rsidRDefault="00765E55"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(I)Doctor</w:t>
            </w:r>
          </w:p>
        </w:tc>
        <w:tc>
          <w:tcPr>
            <w:tcW w:w="894" w:type="pct"/>
            <w:tcBorders>
              <w:top w:val="nil"/>
              <w:left w:val="nil"/>
              <w:bottom w:val="single" w:sz="4" w:space="0" w:color="auto"/>
              <w:right w:val="single" w:sz="4" w:space="0" w:color="auto"/>
            </w:tcBorders>
            <w:noWrap/>
            <w:vAlign w:val="center"/>
          </w:tcPr>
          <w:p w14:paraId="74AA1B56" w14:textId="77777777" w:rsidR="00765E55" w:rsidRPr="00A05912" w:rsidRDefault="00765E55"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(I)Nurse</w:t>
            </w:r>
          </w:p>
        </w:tc>
        <w:tc>
          <w:tcPr>
            <w:tcW w:w="966" w:type="pct"/>
            <w:tcBorders>
              <w:top w:val="nil"/>
              <w:left w:val="nil"/>
              <w:bottom w:val="single" w:sz="4" w:space="0" w:color="auto"/>
              <w:right w:val="single" w:sz="4" w:space="0" w:color="auto"/>
            </w:tcBorders>
            <w:noWrap/>
            <w:vAlign w:val="center"/>
          </w:tcPr>
          <w:p w14:paraId="3CE7AABA" w14:textId="77777777" w:rsidR="00765E55" w:rsidRPr="00A05912" w:rsidRDefault="00765E55"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(O)Outpatient</w:t>
            </w:r>
          </w:p>
        </w:tc>
        <w:tc>
          <w:tcPr>
            <w:tcW w:w="863" w:type="pct"/>
            <w:tcBorders>
              <w:top w:val="nil"/>
              <w:left w:val="nil"/>
              <w:bottom w:val="single" w:sz="4" w:space="0" w:color="auto"/>
              <w:right w:val="single" w:sz="4" w:space="0" w:color="auto"/>
            </w:tcBorders>
            <w:noWrap/>
            <w:vAlign w:val="center"/>
          </w:tcPr>
          <w:p w14:paraId="1E8D7E69" w14:textId="77777777" w:rsidR="00765E55" w:rsidRPr="00A05912" w:rsidRDefault="00765E55"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(O)Inpatient</w:t>
            </w:r>
          </w:p>
        </w:tc>
        <w:tc>
          <w:tcPr>
            <w:tcW w:w="240" w:type="pct"/>
            <w:tcBorders>
              <w:top w:val="nil"/>
              <w:left w:val="nil"/>
              <w:bottom w:val="single" w:sz="4" w:space="0" w:color="auto"/>
              <w:right w:val="single" w:sz="4" w:space="0" w:color="auto"/>
            </w:tcBorders>
            <w:noWrap/>
            <w:vAlign w:val="center"/>
          </w:tcPr>
          <w:p w14:paraId="353737A5" w14:textId="77777777" w:rsidR="00765E55" w:rsidRPr="00A05912" w:rsidRDefault="00765E55"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765E55" w14:paraId="1EC96B40" w14:textId="77777777" w:rsidTr="000C021F">
        <w:trPr>
          <w:trHeight w:hRule="exact" w:val="238"/>
          <w:jc w:val="center"/>
        </w:trPr>
        <w:tc>
          <w:tcPr>
            <w:tcW w:w="412" w:type="pct"/>
            <w:tcBorders>
              <w:top w:val="nil"/>
              <w:left w:val="single" w:sz="4" w:space="0" w:color="auto"/>
              <w:bottom w:val="single" w:sz="4" w:space="0" w:color="auto"/>
              <w:right w:val="single" w:sz="4" w:space="0" w:color="auto"/>
            </w:tcBorders>
            <w:shd w:val="clear" w:color="auto" w:fill="C0C0C0"/>
            <w:noWrap/>
            <w:vAlign w:val="center"/>
          </w:tcPr>
          <w:p w14:paraId="1ED234C4" w14:textId="77777777" w:rsidR="00765E55" w:rsidRPr="00A05912" w:rsidRDefault="00765E55"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2</w:t>
            </w:r>
          </w:p>
        </w:tc>
        <w:tc>
          <w:tcPr>
            <w:tcW w:w="709" w:type="pct"/>
            <w:tcBorders>
              <w:top w:val="nil"/>
              <w:left w:val="nil"/>
              <w:bottom w:val="single" w:sz="4" w:space="0" w:color="auto"/>
              <w:right w:val="single" w:sz="4" w:space="0" w:color="auto"/>
            </w:tcBorders>
            <w:noWrap/>
            <w:vAlign w:val="bottom"/>
          </w:tcPr>
          <w:p w14:paraId="013EF52F" w14:textId="77777777" w:rsidR="00765E55" w:rsidRPr="00A05912" w:rsidRDefault="00765E55"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A </w:t>
            </w:r>
          </w:p>
        </w:tc>
        <w:tc>
          <w:tcPr>
            <w:tcW w:w="917" w:type="pct"/>
            <w:tcBorders>
              <w:top w:val="nil"/>
              <w:left w:val="nil"/>
              <w:bottom w:val="single" w:sz="4" w:space="0" w:color="auto"/>
              <w:right w:val="single" w:sz="4" w:space="0" w:color="auto"/>
            </w:tcBorders>
            <w:noWrap/>
            <w:vAlign w:val="center"/>
          </w:tcPr>
          <w:p w14:paraId="6750C578" w14:textId="77777777" w:rsidR="00765E55" w:rsidRPr="00A05912" w:rsidRDefault="00765E55"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20</w:t>
            </w:r>
          </w:p>
        </w:tc>
        <w:tc>
          <w:tcPr>
            <w:tcW w:w="894" w:type="pct"/>
            <w:tcBorders>
              <w:top w:val="nil"/>
              <w:left w:val="nil"/>
              <w:bottom w:val="single" w:sz="4" w:space="0" w:color="auto"/>
              <w:right w:val="single" w:sz="4" w:space="0" w:color="auto"/>
            </w:tcBorders>
            <w:noWrap/>
            <w:vAlign w:val="center"/>
          </w:tcPr>
          <w:p w14:paraId="20B46BAE" w14:textId="77777777" w:rsidR="00765E55" w:rsidRPr="00A05912" w:rsidRDefault="00765E55"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151</w:t>
            </w:r>
          </w:p>
        </w:tc>
        <w:tc>
          <w:tcPr>
            <w:tcW w:w="966" w:type="pct"/>
            <w:tcBorders>
              <w:top w:val="nil"/>
              <w:left w:val="nil"/>
              <w:bottom w:val="single" w:sz="4" w:space="0" w:color="auto"/>
              <w:right w:val="single" w:sz="4" w:space="0" w:color="auto"/>
            </w:tcBorders>
            <w:noWrap/>
            <w:vAlign w:val="center"/>
          </w:tcPr>
          <w:p w14:paraId="4493C468" w14:textId="77777777" w:rsidR="00765E55" w:rsidRPr="00A05912" w:rsidRDefault="00765E55"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100</w:t>
            </w:r>
          </w:p>
        </w:tc>
        <w:tc>
          <w:tcPr>
            <w:tcW w:w="863" w:type="pct"/>
            <w:tcBorders>
              <w:top w:val="nil"/>
              <w:left w:val="nil"/>
              <w:bottom w:val="single" w:sz="4" w:space="0" w:color="auto"/>
              <w:right w:val="single" w:sz="4" w:space="0" w:color="auto"/>
            </w:tcBorders>
            <w:noWrap/>
            <w:vAlign w:val="center"/>
          </w:tcPr>
          <w:p w14:paraId="73E2AD95" w14:textId="77777777" w:rsidR="00765E55" w:rsidRPr="00A05912" w:rsidRDefault="00765E55"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90</w:t>
            </w:r>
          </w:p>
        </w:tc>
        <w:tc>
          <w:tcPr>
            <w:tcW w:w="240" w:type="pct"/>
            <w:tcBorders>
              <w:top w:val="nil"/>
              <w:left w:val="nil"/>
              <w:bottom w:val="single" w:sz="4" w:space="0" w:color="auto"/>
              <w:right w:val="single" w:sz="4" w:space="0" w:color="auto"/>
            </w:tcBorders>
            <w:noWrap/>
            <w:vAlign w:val="center"/>
          </w:tcPr>
          <w:p w14:paraId="5A2A2B3B" w14:textId="77777777" w:rsidR="00765E55" w:rsidRPr="00A05912" w:rsidRDefault="00765E55"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765E55" w14:paraId="4B5A77AA" w14:textId="77777777" w:rsidTr="000C021F">
        <w:trPr>
          <w:trHeight w:hRule="exact" w:val="238"/>
          <w:jc w:val="center"/>
        </w:trPr>
        <w:tc>
          <w:tcPr>
            <w:tcW w:w="412" w:type="pct"/>
            <w:tcBorders>
              <w:top w:val="nil"/>
              <w:left w:val="single" w:sz="4" w:space="0" w:color="auto"/>
              <w:bottom w:val="single" w:sz="4" w:space="0" w:color="auto"/>
              <w:right w:val="single" w:sz="4" w:space="0" w:color="auto"/>
            </w:tcBorders>
            <w:shd w:val="clear" w:color="auto" w:fill="C0C0C0"/>
            <w:noWrap/>
            <w:vAlign w:val="center"/>
          </w:tcPr>
          <w:p w14:paraId="3024308C" w14:textId="77777777" w:rsidR="00765E55" w:rsidRPr="00A05912" w:rsidRDefault="00765E55"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3</w:t>
            </w:r>
          </w:p>
        </w:tc>
        <w:tc>
          <w:tcPr>
            <w:tcW w:w="709" w:type="pct"/>
            <w:tcBorders>
              <w:top w:val="nil"/>
              <w:left w:val="nil"/>
              <w:bottom w:val="single" w:sz="4" w:space="0" w:color="auto"/>
              <w:right w:val="single" w:sz="4" w:space="0" w:color="auto"/>
            </w:tcBorders>
            <w:noWrap/>
            <w:vAlign w:val="bottom"/>
          </w:tcPr>
          <w:p w14:paraId="77672A78" w14:textId="77777777" w:rsidR="00765E55" w:rsidRPr="00A05912" w:rsidRDefault="00765E55"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B </w:t>
            </w:r>
          </w:p>
        </w:tc>
        <w:tc>
          <w:tcPr>
            <w:tcW w:w="917" w:type="pct"/>
            <w:tcBorders>
              <w:top w:val="nil"/>
              <w:left w:val="nil"/>
              <w:bottom w:val="single" w:sz="4" w:space="0" w:color="auto"/>
              <w:right w:val="single" w:sz="4" w:space="0" w:color="auto"/>
            </w:tcBorders>
            <w:noWrap/>
            <w:vAlign w:val="center"/>
          </w:tcPr>
          <w:p w14:paraId="4BD545F6" w14:textId="77777777" w:rsidR="00765E55" w:rsidRPr="00A05912" w:rsidRDefault="00765E55"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19</w:t>
            </w:r>
          </w:p>
        </w:tc>
        <w:tc>
          <w:tcPr>
            <w:tcW w:w="894" w:type="pct"/>
            <w:tcBorders>
              <w:top w:val="nil"/>
              <w:left w:val="nil"/>
              <w:bottom w:val="single" w:sz="4" w:space="0" w:color="auto"/>
              <w:right w:val="single" w:sz="4" w:space="0" w:color="auto"/>
            </w:tcBorders>
            <w:noWrap/>
            <w:vAlign w:val="center"/>
          </w:tcPr>
          <w:p w14:paraId="4FE9DEAF" w14:textId="77777777" w:rsidR="00765E55" w:rsidRPr="00A05912" w:rsidRDefault="00765E55"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131</w:t>
            </w:r>
          </w:p>
        </w:tc>
        <w:tc>
          <w:tcPr>
            <w:tcW w:w="966" w:type="pct"/>
            <w:tcBorders>
              <w:top w:val="nil"/>
              <w:left w:val="nil"/>
              <w:bottom w:val="single" w:sz="4" w:space="0" w:color="auto"/>
              <w:right w:val="single" w:sz="4" w:space="0" w:color="auto"/>
            </w:tcBorders>
            <w:noWrap/>
            <w:vAlign w:val="center"/>
          </w:tcPr>
          <w:p w14:paraId="5A10C420" w14:textId="77777777" w:rsidR="00765E55" w:rsidRPr="00A05912" w:rsidRDefault="00765E55"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150</w:t>
            </w:r>
          </w:p>
        </w:tc>
        <w:tc>
          <w:tcPr>
            <w:tcW w:w="863" w:type="pct"/>
            <w:tcBorders>
              <w:top w:val="nil"/>
              <w:left w:val="nil"/>
              <w:bottom w:val="single" w:sz="4" w:space="0" w:color="auto"/>
              <w:right w:val="single" w:sz="4" w:space="0" w:color="auto"/>
            </w:tcBorders>
            <w:noWrap/>
            <w:vAlign w:val="center"/>
          </w:tcPr>
          <w:p w14:paraId="5040F6AF" w14:textId="77777777" w:rsidR="00765E55" w:rsidRPr="00A05912" w:rsidRDefault="00765E55"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50</w:t>
            </w:r>
          </w:p>
        </w:tc>
        <w:tc>
          <w:tcPr>
            <w:tcW w:w="240" w:type="pct"/>
            <w:tcBorders>
              <w:top w:val="nil"/>
              <w:left w:val="nil"/>
              <w:bottom w:val="single" w:sz="4" w:space="0" w:color="auto"/>
              <w:right w:val="single" w:sz="4" w:space="0" w:color="auto"/>
            </w:tcBorders>
            <w:noWrap/>
            <w:vAlign w:val="center"/>
          </w:tcPr>
          <w:p w14:paraId="67448977" w14:textId="77777777" w:rsidR="00765E55" w:rsidRPr="00A05912" w:rsidRDefault="00765E55"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765E55" w14:paraId="40FC8256" w14:textId="77777777" w:rsidTr="000C021F">
        <w:trPr>
          <w:trHeight w:hRule="exact" w:val="238"/>
          <w:jc w:val="center"/>
        </w:trPr>
        <w:tc>
          <w:tcPr>
            <w:tcW w:w="412" w:type="pct"/>
            <w:tcBorders>
              <w:top w:val="nil"/>
              <w:left w:val="single" w:sz="4" w:space="0" w:color="auto"/>
              <w:bottom w:val="single" w:sz="4" w:space="0" w:color="auto"/>
              <w:right w:val="single" w:sz="4" w:space="0" w:color="auto"/>
            </w:tcBorders>
            <w:shd w:val="clear" w:color="auto" w:fill="C0C0C0"/>
            <w:noWrap/>
            <w:vAlign w:val="center"/>
          </w:tcPr>
          <w:p w14:paraId="68ADA200" w14:textId="77777777" w:rsidR="00765E55" w:rsidRPr="00A05912" w:rsidRDefault="00765E55"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4</w:t>
            </w:r>
          </w:p>
        </w:tc>
        <w:tc>
          <w:tcPr>
            <w:tcW w:w="709" w:type="pct"/>
            <w:tcBorders>
              <w:top w:val="nil"/>
              <w:left w:val="nil"/>
              <w:bottom w:val="single" w:sz="4" w:space="0" w:color="auto"/>
              <w:right w:val="single" w:sz="4" w:space="0" w:color="auto"/>
            </w:tcBorders>
            <w:noWrap/>
            <w:vAlign w:val="bottom"/>
          </w:tcPr>
          <w:p w14:paraId="682CD3C2" w14:textId="77777777" w:rsidR="00765E55" w:rsidRPr="00A05912" w:rsidRDefault="00765E55"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C </w:t>
            </w:r>
          </w:p>
        </w:tc>
        <w:tc>
          <w:tcPr>
            <w:tcW w:w="917" w:type="pct"/>
            <w:tcBorders>
              <w:top w:val="nil"/>
              <w:left w:val="nil"/>
              <w:bottom w:val="single" w:sz="4" w:space="0" w:color="auto"/>
              <w:right w:val="single" w:sz="4" w:space="0" w:color="auto"/>
            </w:tcBorders>
            <w:noWrap/>
            <w:vAlign w:val="center"/>
          </w:tcPr>
          <w:p w14:paraId="1AC499B0" w14:textId="77777777" w:rsidR="00765E55" w:rsidRPr="00A05912" w:rsidRDefault="00765E55"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25</w:t>
            </w:r>
          </w:p>
        </w:tc>
        <w:tc>
          <w:tcPr>
            <w:tcW w:w="894" w:type="pct"/>
            <w:tcBorders>
              <w:top w:val="nil"/>
              <w:left w:val="nil"/>
              <w:bottom w:val="single" w:sz="4" w:space="0" w:color="auto"/>
              <w:right w:val="single" w:sz="4" w:space="0" w:color="auto"/>
            </w:tcBorders>
            <w:noWrap/>
            <w:vAlign w:val="center"/>
          </w:tcPr>
          <w:p w14:paraId="0348B11C" w14:textId="77777777" w:rsidR="00765E55" w:rsidRPr="00A05912" w:rsidRDefault="00765E55"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160</w:t>
            </w:r>
          </w:p>
        </w:tc>
        <w:tc>
          <w:tcPr>
            <w:tcW w:w="966" w:type="pct"/>
            <w:tcBorders>
              <w:top w:val="nil"/>
              <w:left w:val="nil"/>
              <w:bottom w:val="single" w:sz="4" w:space="0" w:color="auto"/>
              <w:right w:val="single" w:sz="4" w:space="0" w:color="auto"/>
            </w:tcBorders>
            <w:noWrap/>
            <w:vAlign w:val="center"/>
          </w:tcPr>
          <w:p w14:paraId="16BF2D2E" w14:textId="77777777" w:rsidR="00765E55" w:rsidRPr="00A05912" w:rsidRDefault="00765E55"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160</w:t>
            </w:r>
          </w:p>
        </w:tc>
        <w:tc>
          <w:tcPr>
            <w:tcW w:w="863" w:type="pct"/>
            <w:tcBorders>
              <w:top w:val="nil"/>
              <w:left w:val="nil"/>
              <w:bottom w:val="single" w:sz="4" w:space="0" w:color="auto"/>
              <w:right w:val="single" w:sz="4" w:space="0" w:color="auto"/>
            </w:tcBorders>
            <w:noWrap/>
            <w:vAlign w:val="center"/>
          </w:tcPr>
          <w:p w14:paraId="3F35056C" w14:textId="77777777" w:rsidR="00765E55" w:rsidRPr="00A05912" w:rsidRDefault="00765E55"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55</w:t>
            </w:r>
          </w:p>
        </w:tc>
        <w:tc>
          <w:tcPr>
            <w:tcW w:w="240" w:type="pct"/>
            <w:tcBorders>
              <w:top w:val="nil"/>
              <w:left w:val="nil"/>
              <w:bottom w:val="single" w:sz="4" w:space="0" w:color="auto"/>
              <w:right w:val="single" w:sz="4" w:space="0" w:color="auto"/>
            </w:tcBorders>
            <w:noWrap/>
            <w:vAlign w:val="center"/>
          </w:tcPr>
          <w:p w14:paraId="701DC431" w14:textId="77777777" w:rsidR="00765E55" w:rsidRPr="00A05912" w:rsidRDefault="00765E55"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765E55" w14:paraId="7DADF6B8" w14:textId="77777777" w:rsidTr="000C021F">
        <w:trPr>
          <w:trHeight w:hRule="exact" w:val="238"/>
          <w:jc w:val="center"/>
        </w:trPr>
        <w:tc>
          <w:tcPr>
            <w:tcW w:w="412" w:type="pct"/>
            <w:tcBorders>
              <w:top w:val="nil"/>
              <w:left w:val="single" w:sz="4" w:space="0" w:color="auto"/>
              <w:bottom w:val="single" w:sz="4" w:space="0" w:color="auto"/>
              <w:right w:val="single" w:sz="4" w:space="0" w:color="auto"/>
            </w:tcBorders>
            <w:shd w:val="clear" w:color="auto" w:fill="C0C0C0"/>
            <w:noWrap/>
            <w:vAlign w:val="center"/>
          </w:tcPr>
          <w:p w14:paraId="322104DF" w14:textId="77777777" w:rsidR="00765E55" w:rsidRPr="00A05912" w:rsidRDefault="00765E55"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5</w:t>
            </w:r>
          </w:p>
        </w:tc>
        <w:tc>
          <w:tcPr>
            <w:tcW w:w="709" w:type="pct"/>
            <w:tcBorders>
              <w:top w:val="nil"/>
              <w:left w:val="nil"/>
              <w:bottom w:val="single" w:sz="4" w:space="0" w:color="auto"/>
              <w:right w:val="single" w:sz="4" w:space="0" w:color="auto"/>
            </w:tcBorders>
            <w:noWrap/>
            <w:vAlign w:val="bottom"/>
          </w:tcPr>
          <w:p w14:paraId="37C49A81" w14:textId="77777777" w:rsidR="00765E55" w:rsidRPr="00A05912" w:rsidRDefault="00765E55"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D </w:t>
            </w:r>
          </w:p>
        </w:tc>
        <w:tc>
          <w:tcPr>
            <w:tcW w:w="917" w:type="pct"/>
            <w:tcBorders>
              <w:top w:val="nil"/>
              <w:left w:val="nil"/>
              <w:bottom w:val="single" w:sz="4" w:space="0" w:color="auto"/>
              <w:right w:val="single" w:sz="4" w:space="0" w:color="auto"/>
            </w:tcBorders>
            <w:noWrap/>
            <w:vAlign w:val="center"/>
          </w:tcPr>
          <w:p w14:paraId="0C68293F" w14:textId="77777777" w:rsidR="00765E55" w:rsidRPr="00A05912" w:rsidRDefault="00765E55"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27</w:t>
            </w:r>
          </w:p>
        </w:tc>
        <w:tc>
          <w:tcPr>
            <w:tcW w:w="894" w:type="pct"/>
            <w:tcBorders>
              <w:top w:val="nil"/>
              <w:left w:val="nil"/>
              <w:bottom w:val="single" w:sz="4" w:space="0" w:color="auto"/>
              <w:right w:val="single" w:sz="4" w:space="0" w:color="auto"/>
            </w:tcBorders>
            <w:noWrap/>
            <w:vAlign w:val="center"/>
          </w:tcPr>
          <w:p w14:paraId="13031C53" w14:textId="77777777" w:rsidR="00765E55" w:rsidRPr="00A05912" w:rsidRDefault="00765E55"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168</w:t>
            </w:r>
          </w:p>
        </w:tc>
        <w:tc>
          <w:tcPr>
            <w:tcW w:w="966" w:type="pct"/>
            <w:tcBorders>
              <w:top w:val="nil"/>
              <w:left w:val="nil"/>
              <w:bottom w:val="single" w:sz="4" w:space="0" w:color="auto"/>
              <w:right w:val="single" w:sz="4" w:space="0" w:color="auto"/>
            </w:tcBorders>
            <w:noWrap/>
            <w:vAlign w:val="center"/>
          </w:tcPr>
          <w:p w14:paraId="796245BC" w14:textId="77777777" w:rsidR="00765E55" w:rsidRPr="00A05912" w:rsidRDefault="00765E55"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180</w:t>
            </w:r>
          </w:p>
        </w:tc>
        <w:tc>
          <w:tcPr>
            <w:tcW w:w="863" w:type="pct"/>
            <w:tcBorders>
              <w:top w:val="nil"/>
              <w:left w:val="nil"/>
              <w:bottom w:val="single" w:sz="4" w:space="0" w:color="auto"/>
              <w:right w:val="single" w:sz="4" w:space="0" w:color="auto"/>
            </w:tcBorders>
            <w:noWrap/>
            <w:vAlign w:val="center"/>
          </w:tcPr>
          <w:p w14:paraId="4A1A363B" w14:textId="77777777" w:rsidR="00765E55" w:rsidRPr="00A05912" w:rsidRDefault="00765E55"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72</w:t>
            </w:r>
          </w:p>
        </w:tc>
        <w:tc>
          <w:tcPr>
            <w:tcW w:w="240" w:type="pct"/>
            <w:tcBorders>
              <w:top w:val="nil"/>
              <w:left w:val="nil"/>
              <w:bottom w:val="single" w:sz="4" w:space="0" w:color="auto"/>
              <w:right w:val="single" w:sz="4" w:space="0" w:color="auto"/>
            </w:tcBorders>
            <w:noWrap/>
            <w:vAlign w:val="center"/>
          </w:tcPr>
          <w:p w14:paraId="6A9F55DD" w14:textId="77777777" w:rsidR="00765E55" w:rsidRPr="00A05912" w:rsidRDefault="00765E55"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765E55" w14:paraId="161EA3D9" w14:textId="77777777" w:rsidTr="000C021F">
        <w:trPr>
          <w:trHeight w:hRule="exact" w:val="238"/>
          <w:jc w:val="center"/>
        </w:trPr>
        <w:tc>
          <w:tcPr>
            <w:tcW w:w="412" w:type="pct"/>
            <w:tcBorders>
              <w:top w:val="nil"/>
              <w:left w:val="single" w:sz="4" w:space="0" w:color="auto"/>
              <w:bottom w:val="single" w:sz="4" w:space="0" w:color="auto"/>
              <w:right w:val="single" w:sz="4" w:space="0" w:color="auto"/>
            </w:tcBorders>
            <w:shd w:val="clear" w:color="auto" w:fill="C0C0C0"/>
            <w:noWrap/>
            <w:vAlign w:val="center"/>
          </w:tcPr>
          <w:p w14:paraId="15DEDF37" w14:textId="77777777" w:rsidR="00765E55" w:rsidRPr="00A05912" w:rsidRDefault="00765E55"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6</w:t>
            </w:r>
          </w:p>
        </w:tc>
        <w:tc>
          <w:tcPr>
            <w:tcW w:w="709" w:type="pct"/>
            <w:tcBorders>
              <w:top w:val="nil"/>
              <w:left w:val="nil"/>
              <w:bottom w:val="single" w:sz="4" w:space="0" w:color="auto"/>
              <w:right w:val="single" w:sz="4" w:space="0" w:color="auto"/>
            </w:tcBorders>
            <w:noWrap/>
            <w:vAlign w:val="bottom"/>
          </w:tcPr>
          <w:p w14:paraId="222609E3" w14:textId="77777777" w:rsidR="00765E55" w:rsidRPr="00A05912" w:rsidRDefault="00765E55"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E </w:t>
            </w:r>
          </w:p>
        </w:tc>
        <w:tc>
          <w:tcPr>
            <w:tcW w:w="917" w:type="pct"/>
            <w:tcBorders>
              <w:top w:val="nil"/>
              <w:left w:val="nil"/>
              <w:bottom w:val="single" w:sz="4" w:space="0" w:color="auto"/>
              <w:right w:val="single" w:sz="4" w:space="0" w:color="auto"/>
            </w:tcBorders>
            <w:noWrap/>
            <w:vAlign w:val="center"/>
          </w:tcPr>
          <w:p w14:paraId="28561931" w14:textId="77777777" w:rsidR="00765E55" w:rsidRPr="00A05912" w:rsidRDefault="00765E55"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22</w:t>
            </w:r>
          </w:p>
        </w:tc>
        <w:tc>
          <w:tcPr>
            <w:tcW w:w="894" w:type="pct"/>
            <w:tcBorders>
              <w:top w:val="nil"/>
              <w:left w:val="nil"/>
              <w:bottom w:val="single" w:sz="4" w:space="0" w:color="auto"/>
              <w:right w:val="single" w:sz="4" w:space="0" w:color="auto"/>
            </w:tcBorders>
            <w:noWrap/>
            <w:vAlign w:val="center"/>
          </w:tcPr>
          <w:p w14:paraId="0A112A78" w14:textId="77777777" w:rsidR="00765E55" w:rsidRPr="00A05912" w:rsidRDefault="00765E55"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158</w:t>
            </w:r>
          </w:p>
        </w:tc>
        <w:tc>
          <w:tcPr>
            <w:tcW w:w="966" w:type="pct"/>
            <w:tcBorders>
              <w:top w:val="nil"/>
              <w:left w:val="nil"/>
              <w:bottom w:val="single" w:sz="4" w:space="0" w:color="auto"/>
              <w:right w:val="single" w:sz="4" w:space="0" w:color="auto"/>
            </w:tcBorders>
            <w:noWrap/>
            <w:vAlign w:val="center"/>
          </w:tcPr>
          <w:p w14:paraId="4F9703E0" w14:textId="77777777" w:rsidR="00765E55" w:rsidRPr="00A05912" w:rsidRDefault="00765E55"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94</w:t>
            </w:r>
          </w:p>
        </w:tc>
        <w:tc>
          <w:tcPr>
            <w:tcW w:w="863" w:type="pct"/>
            <w:tcBorders>
              <w:top w:val="nil"/>
              <w:left w:val="nil"/>
              <w:bottom w:val="single" w:sz="4" w:space="0" w:color="auto"/>
              <w:right w:val="single" w:sz="4" w:space="0" w:color="auto"/>
            </w:tcBorders>
            <w:noWrap/>
            <w:vAlign w:val="center"/>
          </w:tcPr>
          <w:p w14:paraId="6F7C90BF" w14:textId="77777777" w:rsidR="00765E55" w:rsidRPr="00A05912" w:rsidRDefault="00765E55"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66</w:t>
            </w:r>
          </w:p>
        </w:tc>
        <w:tc>
          <w:tcPr>
            <w:tcW w:w="240" w:type="pct"/>
            <w:tcBorders>
              <w:top w:val="nil"/>
              <w:left w:val="nil"/>
              <w:bottom w:val="single" w:sz="4" w:space="0" w:color="auto"/>
              <w:right w:val="single" w:sz="4" w:space="0" w:color="auto"/>
            </w:tcBorders>
            <w:noWrap/>
            <w:vAlign w:val="center"/>
          </w:tcPr>
          <w:p w14:paraId="18C9F091" w14:textId="77777777" w:rsidR="00765E55" w:rsidRPr="00A05912" w:rsidRDefault="00765E55"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765E55" w14:paraId="796D2F84" w14:textId="77777777" w:rsidTr="000C021F">
        <w:trPr>
          <w:trHeight w:hRule="exact" w:val="238"/>
          <w:jc w:val="center"/>
        </w:trPr>
        <w:tc>
          <w:tcPr>
            <w:tcW w:w="412" w:type="pct"/>
            <w:tcBorders>
              <w:top w:val="nil"/>
              <w:left w:val="single" w:sz="4" w:space="0" w:color="auto"/>
              <w:bottom w:val="single" w:sz="4" w:space="0" w:color="auto"/>
              <w:right w:val="single" w:sz="4" w:space="0" w:color="auto"/>
            </w:tcBorders>
            <w:shd w:val="clear" w:color="auto" w:fill="C0C0C0"/>
            <w:noWrap/>
            <w:vAlign w:val="center"/>
          </w:tcPr>
          <w:p w14:paraId="30808603" w14:textId="77777777" w:rsidR="00765E55" w:rsidRPr="00A05912" w:rsidRDefault="00765E55"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lastRenderedPageBreak/>
              <w:t>7</w:t>
            </w:r>
          </w:p>
        </w:tc>
        <w:tc>
          <w:tcPr>
            <w:tcW w:w="709" w:type="pct"/>
            <w:tcBorders>
              <w:top w:val="nil"/>
              <w:left w:val="nil"/>
              <w:bottom w:val="single" w:sz="4" w:space="0" w:color="auto"/>
              <w:right w:val="single" w:sz="4" w:space="0" w:color="auto"/>
            </w:tcBorders>
            <w:noWrap/>
            <w:vAlign w:val="bottom"/>
          </w:tcPr>
          <w:p w14:paraId="4DA1F42F" w14:textId="77777777" w:rsidR="00765E55" w:rsidRPr="00A05912" w:rsidRDefault="00765E55"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F </w:t>
            </w:r>
          </w:p>
        </w:tc>
        <w:tc>
          <w:tcPr>
            <w:tcW w:w="917" w:type="pct"/>
            <w:tcBorders>
              <w:top w:val="nil"/>
              <w:left w:val="nil"/>
              <w:bottom w:val="single" w:sz="4" w:space="0" w:color="auto"/>
              <w:right w:val="single" w:sz="4" w:space="0" w:color="auto"/>
            </w:tcBorders>
            <w:noWrap/>
            <w:vAlign w:val="center"/>
          </w:tcPr>
          <w:p w14:paraId="592199C5" w14:textId="77777777" w:rsidR="00765E55" w:rsidRPr="00A05912" w:rsidRDefault="00765E55"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55</w:t>
            </w:r>
          </w:p>
        </w:tc>
        <w:tc>
          <w:tcPr>
            <w:tcW w:w="894" w:type="pct"/>
            <w:tcBorders>
              <w:top w:val="nil"/>
              <w:left w:val="nil"/>
              <w:bottom w:val="single" w:sz="4" w:space="0" w:color="auto"/>
              <w:right w:val="single" w:sz="4" w:space="0" w:color="auto"/>
            </w:tcBorders>
            <w:noWrap/>
            <w:vAlign w:val="center"/>
          </w:tcPr>
          <w:p w14:paraId="79150D94" w14:textId="77777777" w:rsidR="00765E55" w:rsidRPr="00A05912" w:rsidRDefault="00765E55"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255</w:t>
            </w:r>
          </w:p>
        </w:tc>
        <w:tc>
          <w:tcPr>
            <w:tcW w:w="966" w:type="pct"/>
            <w:tcBorders>
              <w:top w:val="nil"/>
              <w:left w:val="nil"/>
              <w:bottom w:val="single" w:sz="4" w:space="0" w:color="auto"/>
              <w:right w:val="single" w:sz="4" w:space="0" w:color="auto"/>
            </w:tcBorders>
            <w:noWrap/>
            <w:vAlign w:val="center"/>
          </w:tcPr>
          <w:p w14:paraId="37B6E000" w14:textId="77777777" w:rsidR="00765E55" w:rsidRPr="00A05912" w:rsidRDefault="00765E55"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230</w:t>
            </w:r>
          </w:p>
        </w:tc>
        <w:tc>
          <w:tcPr>
            <w:tcW w:w="863" w:type="pct"/>
            <w:tcBorders>
              <w:top w:val="nil"/>
              <w:left w:val="nil"/>
              <w:bottom w:val="single" w:sz="4" w:space="0" w:color="auto"/>
              <w:right w:val="single" w:sz="4" w:space="0" w:color="auto"/>
            </w:tcBorders>
            <w:noWrap/>
            <w:vAlign w:val="center"/>
          </w:tcPr>
          <w:p w14:paraId="7DBC35F0" w14:textId="77777777" w:rsidR="00765E55" w:rsidRPr="00A05912" w:rsidRDefault="00765E55"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90</w:t>
            </w:r>
          </w:p>
        </w:tc>
        <w:tc>
          <w:tcPr>
            <w:tcW w:w="240" w:type="pct"/>
            <w:tcBorders>
              <w:top w:val="nil"/>
              <w:left w:val="nil"/>
              <w:bottom w:val="single" w:sz="4" w:space="0" w:color="auto"/>
              <w:right w:val="single" w:sz="4" w:space="0" w:color="auto"/>
            </w:tcBorders>
            <w:noWrap/>
            <w:vAlign w:val="center"/>
          </w:tcPr>
          <w:p w14:paraId="386E4581" w14:textId="77777777" w:rsidR="00765E55" w:rsidRPr="00A05912" w:rsidRDefault="00765E55"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765E55" w14:paraId="1B419384" w14:textId="77777777" w:rsidTr="000C021F">
        <w:trPr>
          <w:trHeight w:hRule="exact" w:val="238"/>
          <w:jc w:val="center"/>
        </w:trPr>
        <w:tc>
          <w:tcPr>
            <w:tcW w:w="412" w:type="pct"/>
            <w:tcBorders>
              <w:top w:val="nil"/>
              <w:left w:val="single" w:sz="4" w:space="0" w:color="auto"/>
              <w:bottom w:val="single" w:sz="4" w:space="0" w:color="auto"/>
              <w:right w:val="single" w:sz="4" w:space="0" w:color="auto"/>
            </w:tcBorders>
            <w:shd w:val="clear" w:color="auto" w:fill="C0C0C0"/>
            <w:noWrap/>
            <w:vAlign w:val="center"/>
          </w:tcPr>
          <w:p w14:paraId="6CC4C9FF" w14:textId="77777777" w:rsidR="00765E55" w:rsidRPr="00A05912" w:rsidRDefault="00765E55"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8</w:t>
            </w:r>
          </w:p>
        </w:tc>
        <w:tc>
          <w:tcPr>
            <w:tcW w:w="709" w:type="pct"/>
            <w:tcBorders>
              <w:top w:val="nil"/>
              <w:left w:val="nil"/>
              <w:bottom w:val="single" w:sz="4" w:space="0" w:color="auto"/>
              <w:right w:val="single" w:sz="4" w:space="0" w:color="auto"/>
            </w:tcBorders>
            <w:noWrap/>
            <w:vAlign w:val="bottom"/>
          </w:tcPr>
          <w:p w14:paraId="54861CF8" w14:textId="77777777" w:rsidR="00765E55" w:rsidRPr="00A05912" w:rsidRDefault="00765E55"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G </w:t>
            </w:r>
          </w:p>
        </w:tc>
        <w:tc>
          <w:tcPr>
            <w:tcW w:w="917" w:type="pct"/>
            <w:tcBorders>
              <w:top w:val="nil"/>
              <w:left w:val="nil"/>
              <w:bottom w:val="single" w:sz="4" w:space="0" w:color="auto"/>
              <w:right w:val="single" w:sz="4" w:space="0" w:color="auto"/>
            </w:tcBorders>
            <w:noWrap/>
            <w:vAlign w:val="center"/>
          </w:tcPr>
          <w:p w14:paraId="38122E23" w14:textId="77777777" w:rsidR="00765E55" w:rsidRPr="00A05912" w:rsidRDefault="00765E55"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33</w:t>
            </w:r>
          </w:p>
        </w:tc>
        <w:tc>
          <w:tcPr>
            <w:tcW w:w="894" w:type="pct"/>
            <w:tcBorders>
              <w:top w:val="nil"/>
              <w:left w:val="nil"/>
              <w:bottom w:val="single" w:sz="4" w:space="0" w:color="auto"/>
              <w:right w:val="single" w:sz="4" w:space="0" w:color="auto"/>
            </w:tcBorders>
            <w:noWrap/>
            <w:vAlign w:val="center"/>
          </w:tcPr>
          <w:p w14:paraId="2C80B89A" w14:textId="77777777" w:rsidR="00765E55" w:rsidRPr="00A05912" w:rsidRDefault="00765E55"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235</w:t>
            </w:r>
          </w:p>
        </w:tc>
        <w:tc>
          <w:tcPr>
            <w:tcW w:w="966" w:type="pct"/>
            <w:tcBorders>
              <w:top w:val="nil"/>
              <w:left w:val="nil"/>
              <w:bottom w:val="single" w:sz="4" w:space="0" w:color="auto"/>
              <w:right w:val="single" w:sz="4" w:space="0" w:color="auto"/>
            </w:tcBorders>
            <w:noWrap/>
            <w:vAlign w:val="center"/>
          </w:tcPr>
          <w:p w14:paraId="6136B526" w14:textId="77777777" w:rsidR="00765E55" w:rsidRPr="00A05912" w:rsidRDefault="00765E55"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220</w:t>
            </w:r>
          </w:p>
        </w:tc>
        <w:tc>
          <w:tcPr>
            <w:tcW w:w="863" w:type="pct"/>
            <w:tcBorders>
              <w:top w:val="nil"/>
              <w:left w:val="nil"/>
              <w:bottom w:val="single" w:sz="4" w:space="0" w:color="auto"/>
              <w:right w:val="single" w:sz="4" w:space="0" w:color="auto"/>
            </w:tcBorders>
            <w:noWrap/>
            <w:vAlign w:val="center"/>
          </w:tcPr>
          <w:p w14:paraId="0AD05E68" w14:textId="77777777" w:rsidR="00765E55" w:rsidRPr="00A05912" w:rsidRDefault="00765E55"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88</w:t>
            </w:r>
          </w:p>
        </w:tc>
        <w:tc>
          <w:tcPr>
            <w:tcW w:w="240" w:type="pct"/>
            <w:tcBorders>
              <w:top w:val="nil"/>
              <w:left w:val="nil"/>
              <w:bottom w:val="single" w:sz="4" w:space="0" w:color="auto"/>
              <w:right w:val="single" w:sz="4" w:space="0" w:color="auto"/>
            </w:tcBorders>
            <w:noWrap/>
            <w:vAlign w:val="center"/>
          </w:tcPr>
          <w:p w14:paraId="76C268F6" w14:textId="77777777" w:rsidR="00765E55" w:rsidRPr="00A05912" w:rsidRDefault="00765E55"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765E55" w14:paraId="5A7419D0" w14:textId="77777777" w:rsidTr="000C021F">
        <w:trPr>
          <w:trHeight w:hRule="exact" w:val="238"/>
          <w:jc w:val="center"/>
        </w:trPr>
        <w:tc>
          <w:tcPr>
            <w:tcW w:w="412" w:type="pct"/>
            <w:tcBorders>
              <w:top w:val="nil"/>
              <w:left w:val="single" w:sz="4" w:space="0" w:color="auto"/>
              <w:bottom w:val="single" w:sz="4" w:space="0" w:color="auto"/>
              <w:right w:val="single" w:sz="4" w:space="0" w:color="auto"/>
            </w:tcBorders>
            <w:shd w:val="clear" w:color="auto" w:fill="C0C0C0"/>
            <w:noWrap/>
            <w:vAlign w:val="center"/>
          </w:tcPr>
          <w:p w14:paraId="3DC4E307" w14:textId="77777777" w:rsidR="00765E55" w:rsidRPr="00A05912" w:rsidRDefault="00765E55"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9</w:t>
            </w:r>
          </w:p>
        </w:tc>
        <w:tc>
          <w:tcPr>
            <w:tcW w:w="709" w:type="pct"/>
            <w:tcBorders>
              <w:top w:val="nil"/>
              <w:left w:val="nil"/>
              <w:bottom w:val="single" w:sz="4" w:space="0" w:color="auto"/>
              <w:right w:val="single" w:sz="4" w:space="0" w:color="auto"/>
            </w:tcBorders>
            <w:noWrap/>
            <w:vAlign w:val="bottom"/>
          </w:tcPr>
          <w:p w14:paraId="45466699" w14:textId="77777777" w:rsidR="00765E55" w:rsidRPr="00A05912" w:rsidRDefault="00765E55"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H </w:t>
            </w:r>
          </w:p>
        </w:tc>
        <w:tc>
          <w:tcPr>
            <w:tcW w:w="917" w:type="pct"/>
            <w:tcBorders>
              <w:top w:val="nil"/>
              <w:left w:val="nil"/>
              <w:bottom w:val="single" w:sz="4" w:space="0" w:color="auto"/>
              <w:right w:val="single" w:sz="4" w:space="0" w:color="auto"/>
            </w:tcBorders>
            <w:noWrap/>
            <w:vAlign w:val="center"/>
          </w:tcPr>
          <w:p w14:paraId="38DADA5E" w14:textId="77777777" w:rsidR="00765E55" w:rsidRPr="00A05912" w:rsidRDefault="00765E55"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31</w:t>
            </w:r>
          </w:p>
        </w:tc>
        <w:tc>
          <w:tcPr>
            <w:tcW w:w="894" w:type="pct"/>
            <w:tcBorders>
              <w:top w:val="nil"/>
              <w:left w:val="nil"/>
              <w:bottom w:val="single" w:sz="4" w:space="0" w:color="auto"/>
              <w:right w:val="single" w:sz="4" w:space="0" w:color="auto"/>
            </w:tcBorders>
            <w:noWrap/>
            <w:vAlign w:val="center"/>
          </w:tcPr>
          <w:p w14:paraId="3EF8195F" w14:textId="77777777" w:rsidR="00765E55" w:rsidRPr="00A05912" w:rsidRDefault="00765E55"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206</w:t>
            </w:r>
          </w:p>
        </w:tc>
        <w:tc>
          <w:tcPr>
            <w:tcW w:w="966" w:type="pct"/>
            <w:tcBorders>
              <w:top w:val="nil"/>
              <w:left w:val="nil"/>
              <w:bottom w:val="single" w:sz="4" w:space="0" w:color="auto"/>
              <w:right w:val="single" w:sz="4" w:space="0" w:color="auto"/>
            </w:tcBorders>
            <w:noWrap/>
            <w:vAlign w:val="center"/>
          </w:tcPr>
          <w:p w14:paraId="4EF22774" w14:textId="77777777" w:rsidR="00765E55" w:rsidRPr="00A05912" w:rsidRDefault="00765E55"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152</w:t>
            </w:r>
          </w:p>
        </w:tc>
        <w:tc>
          <w:tcPr>
            <w:tcW w:w="863" w:type="pct"/>
            <w:tcBorders>
              <w:top w:val="nil"/>
              <w:left w:val="nil"/>
              <w:bottom w:val="single" w:sz="4" w:space="0" w:color="auto"/>
              <w:right w:val="single" w:sz="4" w:space="0" w:color="auto"/>
            </w:tcBorders>
            <w:noWrap/>
            <w:vAlign w:val="center"/>
          </w:tcPr>
          <w:p w14:paraId="3AE07418" w14:textId="77777777" w:rsidR="00765E55" w:rsidRPr="00A05912" w:rsidRDefault="00765E55"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80</w:t>
            </w:r>
          </w:p>
        </w:tc>
        <w:tc>
          <w:tcPr>
            <w:tcW w:w="240" w:type="pct"/>
            <w:tcBorders>
              <w:top w:val="nil"/>
              <w:left w:val="nil"/>
              <w:bottom w:val="single" w:sz="4" w:space="0" w:color="auto"/>
              <w:right w:val="single" w:sz="4" w:space="0" w:color="auto"/>
            </w:tcBorders>
            <w:noWrap/>
            <w:vAlign w:val="center"/>
          </w:tcPr>
          <w:p w14:paraId="4FD28639" w14:textId="77777777" w:rsidR="00765E55" w:rsidRPr="00A05912" w:rsidRDefault="00765E55"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765E55" w14:paraId="6295609A" w14:textId="77777777" w:rsidTr="000C021F">
        <w:trPr>
          <w:trHeight w:hRule="exact" w:val="238"/>
          <w:jc w:val="center"/>
        </w:trPr>
        <w:tc>
          <w:tcPr>
            <w:tcW w:w="412" w:type="pct"/>
            <w:tcBorders>
              <w:top w:val="nil"/>
              <w:left w:val="single" w:sz="4" w:space="0" w:color="auto"/>
              <w:bottom w:val="single" w:sz="4" w:space="0" w:color="auto"/>
              <w:right w:val="single" w:sz="4" w:space="0" w:color="auto"/>
            </w:tcBorders>
            <w:shd w:val="clear" w:color="auto" w:fill="C0C0C0"/>
            <w:noWrap/>
            <w:vAlign w:val="center"/>
          </w:tcPr>
          <w:p w14:paraId="330F29FD" w14:textId="77777777" w:rsidR="00765E55" w:rsidRPr="00A05912" w:rsidRDefault="00765E55"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10</w:t>
            </w:r>
          </w:p>
        </w:tc>
        <w:tc>
          <w:tcPr>
            <w:tcW w:w="709" w:type="pct"/>
            <w:tcBorders>
              <w:top w:val="nil"/>
              <w:left w:val="nil"/>
              <w:bottom w:val="single" w:sz="4" w:space="0" w:color="auto"/>
              <w:right w:val="single" w:sz="4" w:space="0" w:color="auto"/>
            </w:tcBorders>
            <w:noWrap/>
            <w:vAlign w:val="bottom"/>
          </w:tcPr>
          <w:p w14:paraId="67CA9830" w14:textId="77777777" w:rsidR="00765E55" w:rsidRPr="00A05912" w:rsidRDefault="00765E55"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I </w:t>
            </w:r>
          </w:p>
        </w:tc>
        <w:tc>
          <w:tcPr>
            <w:tcW w:w="917" w:type="pct"/>
            <w:tcBorders>
              <w:top w:val="nil"/>
              <w:left w:val="nil"/>
              <w:bottom w:val="single" w:sz="4" w:space="0" w:color="auto"/>
              <w:right w:val="single" w:sz="4" w:space="0" w:color="auto"/>
            </w:tcBorders>
            <w:noWrap/>
            <w:vAlign w:val="center"/>
          </w:tcPr>
          <w:p w14:paraId="623D5C00" w14:textId="77777777" w:rsidR="00765E55" w:rsidRPr="00A05912" w:rsidRDefault="00765E55"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30</w:t>
            </w:r>
          </w:p>
        </w:tc>
        <w:tc>
          <w:tcPr>
            <w:tcW w:w="894" w:type="pct"/>
            <w:tcBorders>
              <w:top w:val="nil"/>
              <w:left w:val="nil"/>
              <w:bottom w:val="single" w:sz="4" w:space="0" w:color="auto"/>
              <w:right w:val="single" w:sz="4" w:space="0" w:color="auto"/>
            </w:tcBorders>
            <w:noWrap/>
            <w:vAlign w:val="center"/>
          </w:tcPr>
          <w:p w14:paraId="66FF61C9" w14:textId="77777777" w:rsidR="00765E55" w:rsidRPr="00A05912" w:rsidRDefault="00765E55"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244</w:t>
            </w:r>
          </w:p>
        </w:tc>
        <w:tc>
          <w:tcPr>
            <w:tcW w:w="966" w:type="pct"/>
            <w:tcBorders>
              <w:top w:val="nil"/>
              <w:left w:val="nil"/>
              <w:bottom w:val="single" w:sz="4" w:space="0" w:color="auto"/>
              <w:right w:val="single" w:sz="4" w:space="0" w:color="auto"/>
            </w:tcBorders>
            <w:noWrap/>
            <w:vAlign w:val="center"/>
          </w:tcPr>
          <w:p w14:paraId="6E574A89" w14:textId="77777777" w:rsidR="00765E55" w:rsidRPr="00A05912" w:rsidRDefault="00765E55"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190</w:t>
            </w:r>
          </w:p>
        </w:tc>
        <w:tc>
          <w:tcPr>
            <w:tcW w:w="863" w:type="pct"/>
            <w:tcBorders>
              <w:top w:val="nil"/>
              <w:left w:val="nil"/>
              <w:bottom w:val="single" w:sz="4" w:space="0" w:color="auto"/>
              <w:right w:val="single" w:sz="4" w:space="0" w:color="auto"/>
            </w:tcBorders>
            <w:noWrap/>
            <w:vAlign w:val="center"/>
          </w:tcPr>
          <w:p w14:paraId="25D366E7" w14:textId="77777777" w:rsidR="00765E55" w:rsidRPr="00A05912" w:rsidRDefault="00765E55"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100</w:t>
            </w:r>
          </w:p>
        </w:tc>
        <w:tc>
          <w:tcPr>
            <w:tcW w:w="240" w:type="pct"/>
            <w:tcBorders>
              <w:top w:val="nil"/>
              <w:left w:val="nil"/>
              <w:bottom w:val="single" w:sz="4" w:space="0" w:color="auto"/>
              <w:right w:val="single" w:sz="4" w:space="0" w:color="auto"/>
            </w:tcBorders>
            <w:noWrap/>
            <w:vAlign w:val="center"/>
          </w:tcPr>
          <w:p w14:paraId="3A1F6C95" w14:textId="77777777" w:rsidR="00765E55" w:rsidRPr="00A05912" w:rsidRDefault="00765E55"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765E55" w14:paraId="678DECF0" w14:textId="77777777" w:rsidTr="000C021F">
        <w:trPr>
          <w:trHeight w:hRule="exact" w:val="238"/>
          <w:jc w:val="center"/>
        </w:trPr>
        <w:tc>
          <w:tcPr>
            <w:tcW w:w="412" w:type="pct"/>
            <w:tcBorders>
              <w:top w:val="nil"/>
              <w:left w:val="single" w:sz="4" w:space="0" w:color="auto"/>
              <w:bottom w:val="single" w:sz="4" w:space="0" w:color="auto"/>
              <w:right w:val="single" w:sz="4" w:space="0" w:color="auto"/>
            </w:tcBorders>
            <w:shd w:val="clear" w:color="auto" w:fill="C0C0C0"/>
            <w:noWrap/>
            <w:vAlign w:val="center"/>
          </w:tcPr>
          <w:p w14:paraId="17A7D0EF" w14:textId="77777777" w:rsidR="00765E55" w:rsidRPr="00A05912" w:rsidRDefault="00765E55"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11</w:t>
            </w:r>
          </w:p>
        </w:tc>
        <w:tc>
          <w:tcPr>
            <w:tcW w:w="709" w:type="pct"/>
            <w:tcBorders>
              <w:top w:val="nil"/>
              <w:left w:val="nil"/>
              <w:bottom w:val="single" w:sz="4" w:space="0" w:color="auto"/>
              <w:right w:val="single" w:sz="4" w:space="0" w:color="auto"/>
            </w:tcBorders>
            <w:noWrap/>
            <w:vAlign w:val="bottom"/>
          </w:tcPr>
          <w:p w14:paraId="1C072443" w14:textId="77777777" w:rsidR="00765E55" w:rsidRPr="00A05912" w:rsidRDefault="00765E55"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J </w:t>
            </w:r>
          </w:p>
        </w:tc>
        <w:tc>
          <w:tcPr>
            <w:tcW w:w="917" w:type="pct"/>
            <w:tcBorders>
              <w:top w:val="nil"/>
              <w:left w:val="nil"/>
              <w:bottom w:val="single" w:sz="4" w:space="0" w:color="auto"/>
              <w:right w:val="single" w:sz="4" w:space="0" w:color="auto"/>
            </w:tcBorders>
            <w:noWrap/>
            <w:vAlign w:val="center"/>
          </w:tcPr>
          <w:p w14:paraId="5906E419" w14:textId="77777777" w:rsidR="00765E55" w:rsidRPr="00A05912" w:rsidRDefault="00765E55"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50</w:t>
            </w:r>
          </w:p>
        </w:tc>
        <w:tc>
          <w:tcPr>
            <w:tcW w:w="894" w:type="pct"/>
            <w:tcBorders>
              <w:top w:val="nil"/>
              <w:left w:val="nil"/>
              <w:bottom w:val="single" w:sz="4" w:space="0" w:color="auto"/>
              <w:right w:val="single" w:sz="4" w:space="0" w:color="auto"/>
            </w:tcBorders>
            <w:noWrap/>
            <w:vAlign w:val="center"/>
          </w:tcPr>
          <w:p w14:paraId="7869710A" w14:textId="77777777" w:rsidR="00765E55" w:rsidRPr="00A05912" w:rsidRDefault="00765E55"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268</w:t>
            </w:r>
          </w:p>
        </w:tc>
        <w:tc>
          <w:tcPr>
            <w:tcW w:w="966" w:type="pct"/>
            <w:tcBorders>
              <w:top w:val="nil"/>
              <w:left w:val="nil"/>
              <w:bottom w:val="single" w:sz="4" w:space="0" w:color="auto"/>
              <w:right w:val="single" w:sz="4" w:space="0" w:color="auto"/>
            </w:tcBorders>
            <w:noWrap/>
            <w:vAlign w:val="center"/>
          </w:tcPr>
          <w:p w14:paraId="0022844C" w14:textId="77777777" w:rsidR="00765E55" w:rsidRPr="00A05912" w:rsidRDefault="00765E55"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250</w:t>
            </w:r>
          </w:p>
        </w:tc>
        <w:tc>
          <w:tcPr>
            <w:tcW w:w="863" w:type="pct"/>
            <w:tcBorders>
              <w:top w:val="nil"/>
              <w:left w:val="nil"/>
              <w:bottom w:val="single" w:sz="4" w:space="0" w:color="auto"/>
              <w:right w:val="single" w:sz="4" w:space="0" w:color="auto"/>
            </w:tcBorders>
            <w:noWrap/>
            <w:vAlign w:val="center"/>
          </w:tcPr>
          <w:p w14:paraId="473A0E3B" w14:textId="77777777" w:rsidR="00765E55" w:rsidRPr="00A05912" w:rsidRDefault="00765E55"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100</w:t>
            </w:r>
          </w:p>
        </w:tc>
        <w:tc>
          <w:tcPr>
            <w:tcW w:w="240" w:type="pct"/>
            <w:tcBorders>
              <w:top w:val="nil"/>
              <w:left w:val="nil"/>
              <w:bottom w:val="single" w:sz="4" w:space="0" w:color="auto"/>
              <w:right w:val="single" w:sz="4" w:space="0" w:color="auto"/>
            </w:tcBorders>
            <w:noWrap/>
            <w:vAlign w:val="center"/>
          </w:tcPr>
          <w:p w14:paraId="1940D73D" w14:textId="77777777" w:rsidR="00765E55" w:rsidRPr="00A05912" w:rsidRDefault="00765E55"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765E55" w14:paraId="2F20AC4D" w14:textId="77777777" w:rsidTr="000C021F">
        <w:trPr>
          <w:trHeight w:hRule="exact" w:val="238"/>
          <w:jc w:val="center"/>
        </w:trPr>
        <w:tc>
          <w:tcPr>
            <w:tcW w:w="412" w:type="pct"/>
            <w:tcBorders>
              <w:top w:val="nil"/>
              <w:left w:val="single" w:sz="4" w:space="0" w:color="auto"/>
              <w:bottom w:val="single" w:sz="4" w:space="0" w:color="auto"/>
              <w:right w:val="single" w:sz="4" w:space="0" w:color="auto"/>
            </w:tcBorders>
            <w:shd w:val="clear" w:color="auto" w:fill="C0C0C0"/>
            <w:noWrap/>
            <w:vAlign w:val="center"/>
          </w:tcPr>
          <w:p w14:paraId="4AC7B2B7" w14:textId="77777777" w:rsidR="00765E55" w:rsidRPr="00A05912" w:rsidRDefault="00765E55"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12</w:t>
            </w:r>
          </w:p>
        </w:tc>
        <w:tc>
          <w:tcPr>
            <w:tcW w:w="709" w:type="pct"/>
            <w:tcBorders>
              <w:top w:val="nil"/>
              <w:left w:val="nil"/>
              <w:bottom w:val="single" w:sz="4" w:space="0" w:color="auto"/>
              <w:right w:val="single" w:sz="4" w:space="0" w:color="auto"/>
            </w:tcBorders>
            <w:noWrap/>
            <w:vAlign w:val="bottom"/>
          </w:tcPr>
          <w:p w14:paraId="6A1FF629" w14:textId="77777777" w:rsidR="00765E55" w:rsidRPr="00A05912" w:rsidRDefault="00765E55"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K </w:t>
            </w:r>
          </w:p>
        </w:tc>
        <w:tc>
          <w:tcPr>
            <w:tcW w:w="917" w:type="pct"/>
            <w:tcBorders>
              <w:top w:val="nil"/>
              <w:left w:val="nil"/>
              <w:bottom w:val="single" w:sz="4" w:space="0" w:color="auto"/>
              <w:right w:val="single" w:sz="4" w:space="0" w:color="auto"/>
            </w:tcBorders>
            <w:noWrap/>
            <w:vAlign w:val="center"/>
          </w:tcPr>
          <w:p w14:paraId="6733815F" w14:textId="77777777" w:rsidR="00765E55" w:rsidRPr="00A05912" w:rsidRDefault="00765E55"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53</w:t>
            </w:r>
          </w:p>
        </w:tc>
        <w:tc>
          <w:tcPr>
            <w:tcW w:w="894" w:type="pct"/>
            <w:tcBorders>
              <w:top w:val="nil"/>
              <w:left w:val="nil"/>
              <w:bottom w:val="single" w:sz="4" w:space="0" w:color="auto"/>
              <w:right w:val="single" w:sz="4" w:space="0" w:color="auto"/>
            </w:tcBorders>
            <w:noWrap/>
            <w:vAlign w:val="center"/>
          </w:tcPr>
          <w:p w14:paraId="3DF70ABB" w14:textId="77777777" w:rsidR="00765E55" w:rsidRPr="00A05912" w:rsidRDefault="00765E55"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306</w:t>
            </w:r>
          </w:p>
        </w:tc>
        <w:tc>
          <w:tcPr>
            <w:tcW w:w="966" w:type="pct"/>
            <w:tcBorders>
              <w:top w:val="nil"/>
              <w:left w:val="nil"/>
              <w:bottom w:val="single" w:sz="4" w:space="0" w:color="auto"/>
              <w:right w:val="single" w:sz="4" w:space="0" w:color="auto"/>
            </w:tcBorders>
            <w:noWrap/>
            <w:vAlign w:val="center"/>
          </w:tcPr>
          <w:p w14:paraId="49636D04" w14:textId="77777777" w:rsidR="00765E55" w:rsidRPr="00A05912" w:rsidRDefault="00765E55"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260</w:t>
            </w:r>
          </w:p>
        </w:tc>
        <w:tc>
          <w:tcPr>
            <w:tcW w:w="863" w:type="pct"/>
            <w:tcBorders>
              <w:top w:val="nil"/>
              <w:left w:val="nil"/>
              <w:bottom w:val="single" w:sz="4" w:space="0" w:color="auto"/>
              <w:right w:val="single" w:sz="4" w:space="0" w:color="auto"/>
            </w:tcBorders>
            <w:noWrap/>
            <w:vAlign w:val="center"/>
          </w:tcPr>
          <w:p w14:paraId="065A1E6E" w14:textId="77777777" w:rsidR="00765E55" w:rsidRPr="00A05912" w:rsidRDefault="00765E55"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147</w:t>
            </w:r>
          </w:p>
        </w:tc>
        <w:tc>
          <w:tcPr>
            <w:tcW w:w="240" w:type="pct"/>
            <w:tcBorders>
              <w:top w:val="nil"/>
              <w:left w:val="nil"/>
              <w:bottom w:val="single" w:sz="4" w:space="0" w:color="auto"/>
              <w:right w:val="single" w:sz="4" w:space="0" w:color="auto"/>
            </w:tcBorders>
            <w:noWrap/>
            <w:vAlign w:val="center"/>
          </w:tcPr>
          <w:p w14:paraId="4A4E0B9F" w14:textId="77777777" w:rsidR="00765E55" w:rsidRPr="00A05912" w:rsidRDefault="00765E55"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765E55" w14:paraId="45DC7DDE" w14:textId="77777777" w:rsidTr="000C021F">
        <w:trPr>
          <w:trHeight w:hRule="exact" w:val="238"/>
          <w:jc w:val="center"/>
        </w:trPr>
        <w:tc>
          <w:tcPr>
            <w:tcW w:w="412" w:type="pct"/>
            <w:tcBorders>
              <w:top w:val="nil"/>
              <w:left w:val="single" w:sz="4" w:space="0" w:color="auto"/>
              <w:bottom w:val="single" w:sz="4" w:space="0" w:color="auto"/>
              <w:right w:val="single" w:sz="4" w:space="0" w:color="auto"/>
            </w:tcBorders>
            <w:shd w:val="clear" w:color="auto" w:fill="C0C0C0"/>
            <w:noWrap/>
            <w:vAlign w:val="center"/>
          </w:tcPr>
          <w:p w14:paraId="137EE223" w14:textId="77777777" w:rsidR="00765E55" w:rsidRPr="00A05912" w:rsidRDefault="00765E55"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13</w:t>
            </w:r>
          </w:p>
        </w:tc>
        <w:tc>
          <w:tcPr>
            <w:tcW w:w="709" w:type="pct"/>
            <w:tcBorders>
              <w:top w:val="nil"/>
              <w:left w:val="nil"/>
              <w:bottom w:val="single" w:sz="4" w:space="0" w:color="auto"/>
              <w:right w:val="single" w:sz="4" w:space="0" w:color="auto"/>
            </w:tcBorders>
            <w:noWrap/>
            <w:vAlign w:val="bottom"/>
          </w:tcPr>
          <w:p w14:paraId="05B61C3B" w14:textId="77777777" w:rsidR="00765E55" w:rsidRPr="00A05912" w:rsidRDefault="00765E55"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L </w:t>
            </w:r>
          </w:p>
        </w:tc>
        <w:tc>
          <w:tcPr>
            <w:tcW w:w="917" w:type="pct"/>
            <w:tcBorders>
              <w:top w:val="nil"/>
              <w:left w:val="nil"/>
              <w:bottom w:val="single" w:sz="4" w:space="0" w:color="auto"/>
              <w:right w:val="single" w:sz="4" w:space="0" w:color="auto"/>
            </w:tcBorders>
            <w:noWrap/>
            <w:vAlign w:val="center"/>
          </w:tcPr>
          <w:p w14:paraId="3665A9CC" w14:textId="77777777" w:rsidR="00765E55" w:rsidRPr="00A05912" w:rsidRDefault="00765E55"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38</w:t>
            </w:r>
          </w:p>
        </w:tc>
        <w:tc>
          <w:tcPr>
            <w:tcW w:w="894" w:type="pct"/>
            <w:tcBorders>
              <w:top w:val="nil"/>
              <w:left w:val="nil"/>
              <w:bottom w:val="single" w:sz="4" w:space="0" w:color="auto"/>
              <w:right w:val="single" w:sz="4" w:space="0" w:color="auto"/>
            </w:tcBorders>
            <w:noWrap/>
            <w:vAlign w:val="center"/>
          </w:tcPr>
          <w:p w14:paraId="752FD0F2" w14:textId="77777777" w:rsidR="00765E55" w:rsidRPr="00A05912" w:rsidRDefault="00765E55"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284</w:t>
            </w:r>
          </w:p>
        </w:tc>
        <w:tc>
          <w:tcPr>
            <w:tcW w:w="966" w:type="pct"/>
            <w:tcBorders>
              <w:top w:val="nil"/>
              <w:left w:val="nil"/>
              <w:bottom w:val="single" w:sz="4" w:space="0" w:color="auto"/>
              <w:right w:val="single" w:sz="4" w:space="0" w:color="auto"/>
            </w:tcBorders>
            <w:noWrap/>
            <w:vAlign w:val="center"/>
          </w:tcPr>
          <w:p w14:paraId="466FCBF3" w14:textId="77777777" w:rsidR="00765E55" w:rsidRPr="00A05912" w:rsidRDefault="00765E55"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250</w:t>
            </w:r>
          </w:p>
        </w:tc>
        <w:tc>
          <w:tcPr>
            <w:tcW w:w="863" w:type="pct"/>
            <w:tcBorders>
              <w:top w:val="nil"/>
              <w:left w:val="nil"/>
              <w:bottom w:val="single" w:sz="4" w:space="0" w:color="auto"/>
              <w:right w:val="single" w:sz="4" w:space="0" w:color="auto"/>
            </w:tcBorders>
            <w:noWrap/>
            <w:vAlign w:val="center"/>
          </w:tcPr>
          <w:p w14:paraId="49F002D1" w14:textId="77777777" w:rsidR="00765E55" w:rsidRPr="00A05912" w:rsidRDefault="00765E55"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120</w:t>
            </w:r>
          </w:p>
        </w:tc>
        <w:tc>
          <w:tcPr>
            <w:tcW w:w="240" w:type="pct"/>
            <w:tcBorders>
              <w:top w:val="nil"/>
              <w:left w:val="nil"/>
              <w:bottom w:val="single" w:sz="4" w:space="0" w:color="auto"/>
              <w:right w:val="single" w:sz="4" w:space="0" w:color="auto"/>
            </w:tcBorders>
            <w:noWrap/>
            <w:vAlign w:val="center"/>
          </w:tcPr>
          <w:p w14:paraId="17A8E817" w14:textId="77777777" w:rsidR="00765E55" w:rsidRPr="00A05912" w:rsidRDefault="00765E55"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765E55" w14:paraId="33C5E43B" w14:textId="77777777" w:rsidTr="000C021F">
        <w:trPr>
          <w:trHeight w:hRule="exact" w:val="238"/>
          <w:jc w:val="center"/>
        </w:trPr>
        <w:tc>
          <w:tcPr>
            <w:tcW w:w="412" w:type="pct"/>
            <w:tcBorders>
              <w:top w:val="nil"/>
              <w:left w:val="single" w:sz="4" w:space="0" w:color="auto"/>
              <w:bottom w:val="single" w:sz="4" w:space="0" w:color="auto"/>
              <w:right w:val="single" w:sz="4" w:space="0" w:color="auto"/>
            </w:tcBorders>
            <w:shd w:val="clear" w:color="auto" w:fill="C0C0C0"/>
            <w:noWrap/>
            <w:vAlign w:val="center"/>
          </w:tcPr>
          <w:p w14:paraId="36D57A60" w14:textId="77777777" w:rsidR="00765E55" w:rsidRPr="00A05912" w:rsidRDefault="00765E55"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14</w:t>
            </w:r>
          </w:p>
        </w:tc>
        <w:tc>
          <w:tcPr>
            <w:tcW w:w="709" w:type="pct"/>
            <w:tcBorders>
              <w:top w:val="nil"/>
              <w:left w:val="nil"/>
              <w:bottom w:val="single" w:sz="4" w:space="0" w:color="auto"/>
              <w:right w:val="single" w:sz="4" w:space="0" w:color="auto"/>
            </w:tcBorders>
            <w:noWrap/>
            <w:vAlign w:val="center"/>
          </w:tcPr>
          <w:p w14:paraId="36C48EB7" w14:textId="77777777" w:rsidR="00765E55" w:rsidRPr="00A05912" w:rsidRDefault="00765E55"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c>
          <w:tcPr>
            <w:tcW w:w="917" w:type="pct"/>
            <w:tcBorders>
              <w:top w:val="nil"/>
              <w:left w:val="nil"/>
              <w:bottom w:val="single" w:sz="4" w:space="0" w:color="auto"/>
              <w:right w:val="single" w:sz="4" w:space="0" w:color="auto"/>
            </w:tcBorders>
            <w:noWrap/>
            <w:vAlign w:val="center"/>
          </w:tcPr>
          <w:p w14:paraId="2DA3D427" w14:textId="77777777" w:rsidR="00765E55" w:rsidRPr="00A05912" w:rsidRDefault="00765E55"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c>
          <w:tcPr>
            <w:tcW w:w="894" w:type="pct"/>
            <w:tcBorders>
              <w:top w:val="nil"/>
              <w:left w:val="nil"/>
              <w:bottom w:val="single" w:sz="4" w:space="0" w:color="auto"/>
              <w:right w:val="single" w:sz="4" w:space="0" w:color="auto"/>
            </w:tcBorders>
            <w:noWrap/>
            <w:vAlign w:val="center"/>
          </w:tcPr>
          <w:p w14:paraId="010EB590" w14:textId="77777777" w:rsidR="00765E55" w:rsidRPr="00A05912" w:rsidRDefault="00765E55"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c>
          <w:tcPr>
            <w:tcW w:w="966" w:type="pct"/>
            <w:tcBorders>
              <w:top w:val="nil"/>
              <w:left w:val="nil"/>
              <w:bottom w:val="single" w:sz="4" w:space="0" w:color="auto"/>
              <w:right w:val="single" w:sz="4" w:space="0" w:color="auto"/>
            </w:tcBorders>
            <w:noWrap/>
            <w:vAlign w:val="center"/>
          </w:tcPr>
          <w:p w14:paraId="2C57FD2D" w14:textId="77777777" w:rsidR="00765E55" w:rsidRPr="00A05912" w:rsidRDefault="00765E55"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c>
          <w:tcPr>
            <w:tcW w:w="863" w:type="pct"/>
            <w:tcBorders>
              <w:top w:val="nil"/>
              <w:left w:val="nil"/>
              <w:bottom w:val="single" w:sz="4" w:space="0" w:color="auto"/>
              <w:right w:val="single" w:sz="4" w:space="0" w:color="auto"/>
            </w:tcBorders>
            <w:noWrap/>
            <w:vAlign w:val="center"/>
          </w:tcPr>
          <w:p w14:paraId="4698731A" w14:textId="77777777" w:rsidR="00765E55" w:rsidRPr="00A05912" w:rsidRDefault="00765E55"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c>
          <w:tcPr>
            <w:tcW w:w="240" w:type="pct"/>
            <w:tcBorders>
              <w:top w:val="nil"/>
              <w:left w:val="nil"/>
              <w:bottom w:val="single" w:sz="4" w:space="0" w:color="auto"/>
              <w:right w:val="single" w:sz="4" w:space="0" w:color="auto"/>
            </w:tcBorders>
            <w:noWrap/>
            <w:vAlign w:val="center"/>
          </w:tcPr>
          <w:p w14:paraId="618483EC" w14:textId="77777777" w:rsidR="00765E55" w:rsidRPr="00A05912" w:rsidRDefault="00765E55"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765E55" w14:paraId="773C50B1" w14:textId="77777777" w:rsidTr="000C021F">
        <w:trPr>
          <w:trHeight w:hRule="exact" w:val="238"/>
          <w:jc w:val="center"/>
        </w:trPr>
        <w:tc>
          <w:tcPr>
            <w:tcW w:w="412" w:type="pct"/>
            <w:tcBorders>
              <w:top w:val="nil"/>
              <w:left w:val="single" w:sz="4" w:space="0" w:color="auto"/>
              <w:bottom w:val="single" w:sz="4" w:space="0" w:color="auto"/>
              <w:right w:val="single" w:sz="4" w:space="0" w:color="auto"/>
            </w:tcBorders>
            <w:shd w:val="clear" w:color="auto" w:fill="C0C0C0"/>
            <w:noWrap/>
            <w:vAlign w:val="center"/>
          </w:tcPr>
          <w:p w14:paraId="49D169B3" w14:textId="77777777" w:rsidR="00765E55" w:rsidRPr="00A05912" w:rsidRDefault="00765E55"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15</w:t>
            </w:r>
          </w:p>
        </w:tc>
        <w:tc>
          <w:tcPr>
            <w:tcW w:w="709" w:type="pct"/>
            <w:tcBorders>
              <w:top w:val="nil"/>
              <w:left w:val="nil"/>
              <w:bottom w:val="single" w:sz="4" w:space="0" w:color="auto"/>
              <w:right w:val="single" w:sz="4" w:space="0" w:color="auto"/>
            </w:tcBorders>
            <w:noWrap/>
            <w:vAlign w:val="center"/>
          </w:tcPr>
          <w:p w14:paraId="01D0CFB3" w14:textId="77777777" w:rsidR="00765E55" w:rsidRPr="00A05912" w:rsidRDefault="00765E55" w:rsidP="00D45E58">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1</w:t>
            </w:r>
          </w:p>
        </w:tc>
        <w:tc>
          <w:tcPr>
            <w:tcW w:w="917" w:type="pct"/>
            <w:tcBorders>
              <w:top w:val="nil"/>
              <w:left w:val="nil"/>
              <w:bottom w:val="single" w:sz="4" w:space="0" w:color="auto"/>
              <w:right w:val="single" w:sz="4" w:space="0" w:color="auto"/>
            </w:tcBorders>
            <w:noWrap/>
            <w:vAlign w:val="center"/>
          </w:tcPr>
          <w:p w14:paraId="42BCA712" w14:textId="77777777" w:rsidR="00765E55" w:rsidRPr="00A05912" w:rsidRDefault="00765E55" w:rsidP="00181EE9">
            <w:pPr>
              <w:widowControl/>
              <w:jc w:val="left"/>
              <w:rPr>
                <w:rFonts w:ascii="Arial" w:eastAsia="ＭＳ Ｐゴシック" w:hAnsi="Arial" w:cs="Arial"/>
                <w:bCs/>
                <w:kern w:val="0"/>
                <w:sz w:val="16"/>
                <w:szCs w:val="16"/>
              </w:rPr>
            </w:pPr>
            <w:r w:rsidRPr="00A05912">
              <w:rPr>
                <w:rFonts w:ascii="Arial" w:eastAsia="ＭＳ Ｐゴシック" w:hAnsi="Arial" w:cs="Arial"/>
                <w:bCs/>
                <w:kern w:val="0"/>
                <w:sz w:val="16"/>
                <w:szCs w:val="16"/>
              </w:rPr>
              <w:t>(I)Doctor</w:t>
            </w:r>
          </w:p>
        </w:tc>
        <w:tc>
          <w:tcPr>
            <w:tcW w:w="894" w:type="pct"/>
            <w:tcBorders>
              <w:top w:val="nil"/>
              <w:left w:val="nil"/>
              <w:bottom w:val="single" w:sz="4" w:space="0" w:color="auto"/>
              <w:right w:val="single" w:sz="4" w:space="0" w:color="auto"/>
            </w:tcBorders>
            <w:noWrap/>
            <w:vAlign w:val="center"/>
          </w:tcPr>
          <w:p w14:paraId="5A623B5A" w14:textId="77777777" w:rsidR="00765E55" w:rsidRPr="00A05912" w:rsidRDefault="00765E55" w:rsidP="00181EE9">
            <w:pPr>
              <w:widowControl/>
              <w:jc w:val="left"/>
              <w:rPr>
                <w:rFonts w:ascii="Arial" w:eastAsia="ＭＳ Ｐゴシック" w:hAnsi="Arial" w:cs="Arial"/>
                <w:bCs/>
                <w:kern w:val="0"/>
                <w:sz w:val="16"/>
                <w:szCs w:val="16"/>
              </w:rPr>
            </w:pPr>
            <w:r w:rsidRPr="00A05912">
              <w:rPr>
                <w:rFonts w:ascii="Arial" w:eastAsia="ＭＳ Ｐゴシック" w:hAnsi="Arial" w:cs="Arial"/>
                <w:bCs/>
                <w:kern w:val="0"/>
                <w:sz w:val="16"/>
                <w:szCs w:val="16"/>
              </w:rPr>
              <w:t>(I)Nurse</w:t>
            </w:r>
          </w:p>
        </w:tc>
        <w:tc>
          <w:tcPr>
            <w:tcW w:w="966" w:type="pct"/>
            <w:tcBorders>
              <w:top w:val="nil"/>
              <w:left w:val="nil"/>
              <w:bottom w:val="single" w:sz="4" w:space="0" w:color="auto"/>
              <w:right w:val="single" w:sz="4" w:space="0" w:color="auto"/>
            </w:tcBorders>
            <w:noWrap/>
            <w:vAlign w:val="center"/>
          </w:tcPr>
          <w:p w14:paraId="058BC610" w14:textId="77777777" w:rsidR="00765E55" w:rsidRPr="00A05912" w:rsidRDefault="00765E55"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5</w:t>
            </w:r>
          </w:p>
        </w:tc>
        <w:tc>
          <w:tcPr>
            <w:tcW w:w="863" w:type="pct"/>
            <w:tcBorders>
              <w:top w:val="nil"/>
              <w:left w:val="nil"/>
              <w:bottom w:val="single" w:sz="4" w:space="0" w:color="auto"/>
              <w:right w:val="single" w:sz="4" w:space="0" w:color="auto"/>
            </w:tcBorders>
            <w:noWrap/>
            <w:vAlign w:val="center"/>
          </w:tcPr>
          <w:p w14:paraId="5E3A0989" w14:textId="77777777" w:rsidR="00765E55" w:rsidRPr="00A05912" w:rsidRDefault="00765E55"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c>
          <w:tcPr>
            <w:tcW w:w="240" w:type="pct"/>
            <w:tcBorders>
              <w:top w:val="nil"/>
              <w:left w:val="nil"/>
              <w:bottom w:val="single" w:sz="4" w:space="0" w:color="auto"/>
              <w:right w:val="single" w:sz="4" w:space="0" w:color="auto"/>
            </w:tcBorders>
            <w:noWrap/>
            <w:vAlign w:val="center"/>
          </w:tcPr>
          <w:p w14:paraId="738CAFAC" w14:textId="77777777" w:rsidR="00765E55" w:rsidRPr="00A05912" w:rsidRDefault="00765E55"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765E55" w14:paraId="2F746174" w14:textId="77777777" w:rsidTr="000C021F">
        <w:trPr>
          <w:trHeight w:hRule="exact" w:val="238"/>
          <w:jc w:val="center"/>
        </w:trPr>
        <w:tc>
          <w:tcPr>
            <w:tcW w:w="412" w:type="pct"/>
            <w:tcBorders>
              <w:top w:val="nil"/>
              <w:left w:val="single" w:sz="4" w:space="0" w:color="auto"/>
              <w:bottom w:val="single" w:sz="4" w:space="0" w:color="auto"/>
              <w:right w:val="single" w:sz="4" w:space="0" w:color="auto"/>
            </w:tcBorders>
            <w:shd w:val="clear" w:color="auto" w:fill="C0C0C0"/>
            <w:noWrap/>
            <w:vAlign w:val="center"/>
          </w:tcPr>
          <w:p w14:paraId="5FF09634" w14:textId="77777777" w:rsidR="00765E55" w:rsidRPr="00A05912" w:rsidRDefault="00765E55"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16</w:t>
            </w:r>
          </w:p>
        </w:tc>
        <w:tc>
          <w:tcPr>
            <w:tcW w:w="709" w:type="pct"/>
            <w:tcBorders>
              <w:top w:val="nil"/>
              <w:left w:val="nil"/>
              <w:bottom w:val="single" w:sz="4" w:space="0" w:color="auto"/>
              <w:right w:val="single" w:sz="4" w:space="0" w:color="auto"/>
            </w:tcBorders>
            <w:noWrap/>
            <w:vAlign w:val="center"/>
          </w:tcPr>
          <w:p w14:paraId="2BBF2521" w14:textId="77777777" w:rsidR="00765E55" w:rsidRPr="00A05912" w:rsidRDefault="00765E55" w:rsidP="00D45E58">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0.2</w:t>
            </w:r>
          </w:p>
        </w:tc>
        <w:tc>
          <w:tcPr>
            <w:tcW w:w="917" w:type="pct"/>
            <w:tcBorders>
              <w:top w:val="nil"/>
              <w:left w:val="nil"/>
              <w:bottom w:val="single" w:sz="4" w:space="0" w:color="auto"/>
              <w:right w:val="single" w:sz="4" w:space="0" w:color="auto"/>
            </w:tcBorders>
            <w:noWrap/>
            <w:vAlign w:val="center"/>
          </w:tcPr>
          <w:p w14:paraId="5F002D77" w14:textId="77777777" w:rsidR="00765E55" w:rsidRPr="00A05912" w:rsidRDefault="00765E55" w:rsidP="00181EE9">
            <w:pPr>
              <w:widowControl/>
              <w:jc w:val="left"/>
              <w:rPr>
                <w:rFonts w:ascii="Arial" w:eastAsia="ＭＳ Ｐゴシック" w:hAnsi="Arial" w:cs="Arial"/>
                <w:bCs/>
                <w:kern w:val="0"/>
                <w:sz w:val="16"/>
                <w:szCs w:val="16"/>
              </w:rPr>
            </w:pPr>
            <w:r w:rsidRPr="00A05912">
              <w:rPr>
                <w:rFonts w:ascii="Arial" w:eastAsia="ＭＳ Ｐゴシック" w:hAnsi="Arial" w:cs="Arial"/>
                <w:bCs/>
                <w:kern w:val="0"/>
                <w:sz w:val="16"/>
                <w:szCs w:val="16"/>
              </w:rPr>
              <w:t>(O)Outpatient</w:t>
            </w:r>
          </w:p>
        </w:tc>
        <w:tc>
          <w:tcPr>
            <w:tcW w:w="894" w:type="pct"/>
            <w:tcBorders>
              <w:top w:val="nil"/>
              <w:left w:val="nil"/>
              <w:bottom w:val="single" w:sz="4" w:space="0" w:color="auto"/>
              <w:right w:val="single" w:sz="4" w:space="0" w:color="auto"/>
            </w:tcBorders>
            <w:noWrap/>
            <w:vAlign w:val="center"/>
          </w:tcPr>
          <w:p w14:paraId="24DD1D34" w14:textId="77777777" w:rsidR="00765E55" w:rsidRPr="00A05912" w:rsidRDefault="00765E55" w:rsidP="00181EE9">
            <w:pPr>
              <w:widowControl/>
              <w:jc w:val="left"/>
              <w:rPr>
                <w:rFonts w:ascii="Arial" w:eastAsia="ＭＳ Ｐゴシック" w:hAnsi="Arial" w:cs="Arial"/>
                <w:bCs/>
                <w:kern w:val="0"/>
                <w:sz w:val="16"/>
                <w:szCs w:val="16"/>
              </w:rPr>
            </w:pPr>
            <w:r w:rsidRPr="00A05912">
              <w:rPr>
                <w:rFonts w:ascii="Arial" w:eastAsia="ＭＳ Ｐゴシック" w:hAnsi="Arial" w:cs="Arial"/>
                <w:bCs/>
                <w:kern w:val="0"/>
                <w:sz w:val="16"/>
                <w:szCs w:val="16"/>
              </w:rPr>
              <w:t>(O)Inpatient</w:t>
            </w:r>
          </w:p>
        </w:tc>
        <w:tc>
          <w:tcPr>
            <w:tcW w:w="966" w:type="pct"/>
            <w:tcBorders>
              <w:top w:val="nil"/>
              <w:left w:val="nil"/>
              <w:bottom w:val="single" w:sz="4" w:space="0" w:color="auto"/>
              <w:right w:val="single" w:sz="4" w:space="0" w:color="auto"/>
            </w:tcBorders>
            <w:noWrap/>
            <w:vAlign w:val="center"/>
          </w:tcPr>
          <w:p w14:paraId="51B607BE" w14:textId="77777777" w:rsidR="00765E55" w:rsidRPr="00A05912" w:rsidRDefault="00765E55"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0.5</w:t>
            </w:r>
          </w:p>
        </w:tc>
        <w:tc>
          <w:tcPr>
            <w:tcW w:w="863" w:type="pct"/>
            <w:tcBorders>
              <w:top w:val="nil"/>
              <w:left w:val="nil"/>
              <w:bottom w:val="single" w:sz="4" w:space="0" w:color="auto"/>
              <w:right w:val="single" w:sz="4" w:space="0" w:color="auto"/>
            </w:tcBorders>
            <w:noWrap/>
            <w:vAlign w:val="center"/>
          </w:tcPr>
          <w:p w14:paraId="4F53D22C" w14:textId="77777777" w:rsidR="00765E55" w:rsidRPr="00A05912" w:rsidRDefault="00765E55"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c>
          <w:tcPr>
            <w:tcW w:w="240" w:type="pct"/>
            <w:tcBorders>
              <w:top w:val="nil"/>
              <w:left w:val="nil"/>
              <w:bottom w:val="single" w:sz="4" w:space="0" w:color="auto"/>
              <w:right w:val="single" w:sz="4" w:space="0" w:color="auto"/>
            </w:tcBorders>
            <w:noWrap/>
            <w:vAlign w:val="center"/>
          </w:tcPr>
          <w:p w14:paraId="5DB2CD21" w14:textId="77777777" w:rsidR="00765E55" w:rsidRPr="00A05912" w:rsidRDefault="00765E55"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765E55" w14:paraId="3E5E5731" w14:textId="77777777" w:rsidTr="000C021F">
        <w:trPr>
          <w:trHeight w:hRule="exact" w:val="238"/>
          <w:jc w:val="center"/>
        </w:trPr>
        <w:tc>
          <w:tcPr>
            <w:tcW w:w="412" w:type="pct"/>
            <w:tcBorders>
              <w:top w:val="nil"/>
              <w:left w:val="single" w:sz="4" w:space="0" w:color="auto"/>
              <w:bottom w:val="single" w:sz="4" w:space="0" w:color="auto"/>
              <w:right w:val="single" w:sz="4" w:space="0" w:color="auto"/>
            </w:tcBorders>
            <w:shd w:val="clear" w:color="auto" w:fill="C0C0C0"/>
            <w:noWrap/>
            <w:vAlign w:val="center"/>
          </w:tcPr>
          <w:p w14:paraId="1ECB594A" w14:textId="77777777" w:rsidR="00765E55" w:rsidRPr="00A05912" w:rsidRDefault="00765E55"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17</w:t>
            </w:r>
          </w:p>
        </w:tc>
        <w:tc>
          <w:tcPr>
            <w:tcW w:w="709" w:type="pct"/>
            <w:tcBorders>
              <w:top w:val="nil"/>
              <w:left w:val="nil"/>
              <w:bottom w:val="single" w:sz="4" w:space="0" w:color="auto"/>
              <w:right w:val="single" w:sz="4" w:space="0" w:color="auto"/>
            </w:tcBorders>
            <w:noWrap/>
            <w:vAlign w:val="center"/>
          </w:tcPr>
          <w:p w14:paraId="7A2D1D8F" w14:textId="77777777" w:rsidR="00765E55" w:rsidRPr="00A05912" w:rsidRDefault="00765E55" w:rsidP="00D45E58">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1</w:t>
            </w:r>
          </w:p>
        </w:tc>
        <w:tc>
          <w:tcPr>
            <w:tcW w:w="917" w:type="pct"/>
            <w:tcBorders>
              <w:top w:val="nil"/>
              <w:left w:val="nil"/>
              <w:bottom w:val="single" w:sz="4" w:space="0" w:color="auto"/>
              <w:right w:val="single" w:sz="4" w:space="0" w:color="auto"/>
            </w:tcBorders>
            <w:noWrap/>
            <w:vAlign w:val="center"/>
          </w:tcPr>
          <w:p w14:paraId="2FD3E133" w14:textId="77777777" w:rsidR="00765E55" w:rsidRPr="00A05912" w:rsidRDefault="00765E55" w:rsidP="00181EE9">
            <w:pPr>
              <w:widowControl/>
              <w:jc w:val="left"/>
              <w:rPr>
                <w:rFonts w:ascii="Arial" w:eastAsia="ＭＳ Ｐゴシック" w:hAnsi="Arial" w:cs="Arial"/>
                <w:bCs/>
                <w:kern w:val="0"/>
                <w:sz w:val="16"/>
                <w:szCs w:val="16"/>
              </w:rPr>
            </w:pPr>
            <w:r w:rsidRPr="00A05912">
              <w:rPr>
                <w:rFonts w:ascii="Arial" w:eastAsia="ＭＳ Ｐゴシック" w:hAnsi="Arial" w:cs="Arial"/>
                <w:bCs/>
                <w:kern w:val="0"/>
                <w:sz w:val="16"/>
                <w:szCs w:val="16"/>
              </w:rPr>
              <w:t>(I)Doctor</w:t>
            </w:r>
          </w:p>
        </w:tc>
        <w:tc>
          <w:tcPr>
            <w:tcW w:w="894" w:type="pct"/>
            <w:tcBorders>
              <w:top w:val="nil"/>
              <w:left w:val="nil"/>
              <w:bottom w:val="single" w:sz="4" w:space="0" w:color="auto"/>
              <w:right w:val="single" w:sz="4" w:space="0" w:color="auto"/>
            </w:tcBorders>
            <w:noWrap/>
            <w:vAlign w:val="center"/>
          </w:tcPr>
          <w:p w14:paraId="6E732AE1" w14:textId="77777777" w:rsidR="00765E55" w:rsidRPr="00A05912" w:rsidRDefault="00765E55" w:rsidP="00181EE9">
            <w:pPr>
              <w:widowControl/>
              <w:jc w:val="left"/>
              <w:rPr>
                <w:rFonts w:ascii="Arial" w:eastAsia="ＭＳ Ｐゴシック" w:hAnsi="Arial" w:cs="Arial"/>
                <w:bCs/>
                <w:kern w:val="0"/>
                <w:sz w:val="16"/>
                <w:szCs w:val="16"/>
              </w:rPr>
            </w:pPr>
            <w:r w:rsidRPr="00A05912">
              <w:rPr>
                <w:rFonts w:ascii="Arial" w:eastAsia="ＭＳ Ｐゴシック" w:hAnsi="Arial" w:cs="Arial"/>
                <w:bCs/>
                <w:kern w:val="0"/>
                <w:sz w:val="16"/>
                <w:szCs w:val="16"/>
              </w:rPr>
              <w:t>(O)Inpatient</w:t>
            </w:r>
          </w:p>
        </w:tc>
        <w:tc>
          <w:tcPr>
            <w:tcW w:w="966" w:type="pct"/>
            <w:tcBorders>
              <w:top w:val="nil"/>
              <w:left w:val="nil"/>
              <w:bottom w:val="single" w:sz="4" w:space="0" w:color="auto"/>
              <w:right w:val="single" w:sz="4" w:space="0" w:color="auto"/>
            </w:tcBorders>
            <w:noWrap/>
            <w:vAlign w:val="center"/>
          </w:tcPr>
          <w:p w14:paraId="5340F345" w14:textId="77777777" w:rsidR="00765E55" w:rsidRPr="00A05912" w:rsidRDefault="00765E55"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5</w:t>
            </w:r>
          </w:p>
        </w:tc>
        <w:tc>
          <w:tcPr>
            <w:tcW w:w="863" w:type="pct"/>
            <w:tcBorders>
              <w:top w:val="nil"/>
              <w:left w:val="nil"/>
              <w:bottom w:val="single" w:sz="4" w:space="0" w:color="auto"/>
              <w:right w:val="single" w:sz="4" w:space="0" w:color="auto"/>
            </w:tcBorders>
            <w:noWrap/>
            <w:vAlign w:val="center"/>
          </w:tcPr>
          <w:p w14:paraId="7DC18FE1" w14:textId="77777777" w:rsidR="00765E55" w:rsidRPr="00A05912" w:rsidRDefault="00765E55"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c>
          <w:tcPr>
            <w:tcW w:w="240" w:type="pct"/>
            <w:tcBorders>
              <w:top w:val="nil"/>
              <w:left w:val="nil"/>
              <w:bottom w:val="single" w:sz="4" w:space="0" w:color="auto"/>
              <w:right w:val="single" w:sz="4" w:space="0" w:color="auto"/>
            </w:tcBorders>
            <w:noWrap/>
            <w:vAlign w:val="center"/>
          </w:tcPr>
          <w:p w14:paraId="05B9A793" w14:textId="77777777" w:rsidR="00765E55" w:rsidRPr="00A05912" w:rsidRDefault="00765E55"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765E55" w14:paraId="5077BE8E" w14:textId="77777777" w:rsidTr="000C021F">
        <w:trPr>
          <w:trHeight w:hRule="exact" w:val="238"/>
          <w:jc w:val="center"/>
        </w:trPr>
        <w:tc>
          <w:tcPr>
            <w:tcW w:w="412" w:type="pct"/>
            <w:tcBorders>
              <w:top w:val="nil"/>
              <w:left w:val="single" w:sz="4" w:space="0" w:color="auto"/>
              <w:bottom w:val="single" w:sz="4" w:space="0" w:color="auto"/>
              <w:right w:val="single" w:sz="4" w:space="0" w:color="auto"/>
            </w:tcBorders>
            <w:shd w:val="clear" w:color="auto" w:fill="C0C0C0"/>
            <w:noWrap/>
            <w:vAlign w:val="center"/>
          </w:tcPr>
          <w:p w14:paraId="4443D3C2" w14:textId="77777777" w:rsidR="00765E55" w:rsidRPr="00A05912" w:rsidRDefault="00765E55"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18</w:t>
            </w:r>
          </w:p>
        </w:tc>
        <w:tc>
          <w:tcPr>
            <w:tcW w:w="709" w:type="pct"/>
            <w:tcBorders>
              <w:top w:val="nil"/>
              <w:left w:val="nil"/>
              <w:bottom w:val="single" w:sz="4" w:space="0" w:color="auto"/>
              <w:right w:val="single" w:sz="4" w:space="0" w:color="auto"/>
            </w:tcBorders>
            <w:noWrap/>
            <w:vAlign w:val="center"/>
          </w:tcPr>
          <w:p w14:paraId="791F94F6" w14:textId="77777777" w:rsidR="00765E55" w:rsidRPr="00A05912" w:rsidRDefault="00765E55"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c>
          <w:tcPr>
            <w:tcW w:w="917" w:type="pct"/>
            <w:tcBorders>
              <w:top w:val="nil"/>
              <w:left w:val="nil"/>
              <w:bottom w:val="single" w:sz="4" w:space="0" w:color="auto"/>
              <w:right w:val="single" w:sz="4" w:space="0" w:color="auto"/>
            </w:tcBorders>
            <w:noWrap/>
            <w:vAlign w:val="center"/>
          </w:tcPr>
          <w:p w14:paraId="4BA29941" w14:textId="77777777" w:rsidR="00765E55" w:rsidRPr="00A05912" w:rsidRDefault="00765E55"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c>
          <w:tcPr>
            <w:tcW w:w="894" w:type="pct"/>
            <w:tcBorders>
              <w:top w:val="nil"/>
              <w:left w:val="nil"/>
              <w:bottom w:val="single" w:sz="4" w:space="0" w:color="auto"/>
              <w:right w:val="single" w:sz="4" w:space="0" w:color="auto"/>
            </w:tcBorders>
            <w:noWrap/>
            <w:vAlign w:val="center"/>
          </w:tcPr>
          <w:p w14:paraId="37DE1E11" w14:textId="77777777" w:rsidR="00765E55" w:rsidRPr="00A05912" w:rsidRDefault="00765E55"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c>
          <w:tcPr>
            <w:tcW w:w="966" w:type="pct"/>
            <w:tcBorders>
              <w:top w:val="nil"/>
              <w:left w:val="nil"/>
              <w:bottom w:val="single" w:sz="4" w:space="0" w:color="auto"/>
              <w:right w:val="single" w:sz="4" w:space="0" w:color="auto"/>
            </w:tcBorders>
            <w:noWrap/>
            <w:vAlign w:val="center"/>
          </w:tcPr>
          <w:p w14:paraId="5F3448A4" w14:textId="77777777" w:rsidR="00765E55" w:rsidRPr="00A05912" w:rsidRDefault="00765E55"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c>
          <w:tcPr>
            <w:tcW w:w="863" w:type="pct"/>
            <w:tcBorders>
              <w:top w:val="nil"/>
              <w:left w:val="nil"/>
              <w:bottom w:val="single" w:sz="4" w:space="0" w:color="auto"/>
              <w:right w:val="single" w:sz="4" w:space="0" w:color="auto"/>
            </w:tcBorders>
            <w:noWrap/>
            <w:vAlign w:val="center"/>
          </w:tcPr>
          <w:p w14:paraId="73D3ACF1" w14:textId="77777777" w:rsidR="00765E55" w:rsidRPr="00A05912" w:rsidRDefault="00765E55"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c>
          <w:tcPr>
            <w:tcW w:w="240" w:type="pct"/>
            <w:tcBorders>
              <w:top w:val="nil"/>
              <w:left w:val="nil"/>
              <w:bottom w:val="single" w:sz="4" w:space="0" w:color="auto"/>
              <w:right w:val="single" w:sz="4" w:space="0" w:color="auto"/>
            </w:tcBorders>
            <w:noWrap/>
            <w:vAlign w:val="center"/>
          </w:tcPr>
          <w:p w14:paraId="1A9E92F0" w14:textId="77777777" w:rsidR="00765E55" w:rsidRPr="00A05912" w:rsidRDefault="00765E55"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bl>
    <w:p w14:paraId="1CD61E5C" w14:textId="77777777" w:rsidR="00765E55" w:rsidRDefault="00765E55" w:rsidP="00765E55">
      <w:pPr>
        <w:pStyle w:val="a4"/>
        <w:jc w:val="center"/>
        <w:rPr>
          <w:rFonts w:ascii="Times New Roman" w:hAnsi="Times New Roman"/>
          <w:b/>
          <w:bCs/>
        </w:rPr>
      </w:pPr>
      <w:r>
        <w:rPr>
          <w:rFonts w:ascii="Times New Roman" w:hAnsi="Times New Roman"/>
          <w:b/>
          <w:bCs/>
        </w:rPr>
        <w:t>Figure 2: Sample-AR.xls in Excel Sheet</w:t>
      </w:r>
    </w:p>
    <w:p w14:paraId="5D5781EB" w14:textId="77777777" w:rsidR="00B74156" w:rsidRDefault="00B74156" w:rsidP="00765E55">
      <w:pPr>
        <w:pStyle w:val="a4"/>
        <w:jc w:val="center"/>
        <w:rPr>
          <w:rFonts w:ascii="Times New Roman" w:hAnsi="Times New Roman"/>
          <w:b/>
          <w:bCs/>
        </w:rPr>
      </w:pPr>
    </w:p>
    <w:p w14:paraId="011FEDB1" w14:textId="77777777" w:rsidR="002474CE" w:rsidRDefault="00B74156" w:rsidP="00C3398A">
      <w:pPr>
        <w:pStyle w:val="2"/>
      </w:pPr>
      <w:bookmarkStart w:id="194" w:name="__3__The_AR_Global_Model"/>
      <w:bookmarkStart w:id="195" w:name="__4__The_Super_efficiency"/>
      <w:bookmarkStart w:id="196" w:name="_(4)_The_Super-efficiency"/>
      <w:bookmarkStart w:id="197" w:name="_Toc534898288"/>
      <w:bookmarkStart w:id="198" w:name="_Toc534899466"/>
      <w:bookmarkStart w:id="199" w:name="_Toc534900060"/>
      <w:bookmarkStart w:id="200" w:name="_Toc534908793"/>
      <w:bookmarkStart w:id="201" w:name="_Toc534935014"/>
      <w:bookmarkStart w:id="202" w:name="_Toc534935501"/>
      <w:bookmarkStart w:id="203" w:name="_Toc534935761"/>
      <w:bookmarkStart w:id="204" w:name="_Toc534960263"/>
      <w:bookmarkStart w:id="205" w:name="_Toc534963194"/>
      <w:bookmarkStart w:id="206" w:name="_Toc535040216"/>
      <w:bookmarkStart w:id="207" w:name="_Toc535041622"/>
      <w:bookmarkStart w:id="208" w:name="_Toc535074287"/>
      <w:bookmarkStart w:id="209" w:name="_Toc535125910"/>
      <w:bookmarkStart w:id="210" w:name="_Toc535154403"/>
      <w:bookmarkStart w:id="211" w:name="_Toc329599854"/>
      <w:bookmarkStart w:id="212" w:name="_Toc329600210"/>
      <w:bookmarkStart w:id="213" w:name="_Toc336106420"/>
      <w:bookmarkStart w:id="214" w:name="_Toc370887373"/>
      <w:bookmarkStart w:id="215" w:name="_Toc370887944"/>
      <w:bookmarkEnd w:id="194"/>
      <w:bookmarkEnd w:id="195"/>
      <w:bookmarkEnd w:id="196"/>
      <w:r>
        <w:t>(</w:t>
      </w:r>
      <w:r>
        <w:rPr>
          <w:rFonts w:hint="eastAsia"/>
        </w:rPr>
        <w:t>3</w:t>
      </w:r>
      <w:r w:rsidR="002474CE">
        <w:t>) The Super-efficiency</w:t>
      </w:r>
      <w:r w:rsidR="002474CE">
        <w:fldChar w:fldCharType="begin"/>
      </w:r>
      <w:r w:rsidR="002474CE">
        <w:instrText xml:space="preserve"> XE "Super-efficiency" </w:instrText>
      </w:r>
      <w:r w:rsidR="002474CE">
        <w:fldChar w:fldCharType="end"/>
      </w:r>
      <w:r w:rsidR="002474CE">
        <w:t xml:space="preserve"> Model</w:t>
      </w:r>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p>
    <w:p w14:paraId="40EE4032" w14:textId="77777777" w:rsidR="002474CE" w:rsidRDefault="002474CE">
      <w:pPr>
        <w:rPr>
          <w:rFonts w:ascii="Times New Roman" w:hAnsi="Times New Roman"/>
        </w:rPr>
      </w:pPr>
      <w:r>
        <w:rPr>
          <w:rFonts w:ascii="Times New Roman" w:hAnsi="Times New Roman"/>
        </w:rPr>
        <w:t>In most DEA models, the best performers have the full efficient status denoted by unity (1), and from experience, we know that plural DMUs usually have this “efficient status.” The “Super-efficiency</w:t>
      </w:r>
      <w:r>
        <w:rPr>
          <w:rFonts w:ascii="Times New Roman" w:hAnsi="Times New Roman"/>
        </w:rPr>
        <w:fldChar w:fldCharType="begin"/>
      </w:r>
      <w:r>
        <w:instrText xml:space="preserve"> XE "Super-efficiency" </w:instrText>
      </w:r>
      <w:r>
        <w:rPr>
          <w:rFonts w:ascii="Times New Roman" w:hAnsi="Times New Roman"/>
        </w:rPr>
        <w:fldChar w:fldCharType="end"/>
      </w:r>
      <w:r>
        <w:rPr>
          <w:rFonts w:ascii="Times New Roman" w:hAnsi="Times New Roman"/>
        </w:rPr>
        <w:t xml:space="preserve"> models” rank these efficient DMUs by assigning an efficiency score greater than 1. The larger the efficiency score, the more efficient the DMU is judged to be. </w:t>
      </w:r>
      <w:r>
        <w:rPr>
          <w:rFonts w:ascii="Times New Roman" w:hAnsi="Times New Roman" w:hint="eastAsia"/>
        </w:rPr>
        <w:t xml:space="preserve"> For this, we have two clusters:  </w:t>
      </w:r>
      <w:r w:rsidR="00853755">
        <w:rPr>
          <w:rFonts w:ascii="Times New Roman" w:hAnsi="Times New Roman" w:hint="eastAsia"/>
        </w:rPr>
        <w:t>nonradial</w:t>
      </w:r>
      <w:r>
        <w:rPr>
          <w:rFonts w:ascii="Times New Roman" w:hAnsi="Times New Roman" w:hint="eastAsia"/>
        </w:rPr>
        <w:t xml:space="preserve"> and radial. </w:t>
      </w:r>
      <w:r w:rsidR="00853755">
        <w:rPr>
          <w:rFonts w:ascii="Times New Roman" w:hAnsi="Times New Roman"/>
        </w:rPr>
        <w:t>NonRadial</w:t>
      </w:r>
      <w:r>
        <w:rPr>
          <w:rFonts w:ascii="Times New Roman" w:hAnsi="Times New Roman"/>
        </w:rPr>
        <w:t xml:space="preserve"> model </w:t>
      </w:r>
      <w:r>
        <w:rPr>
          <w:rFonts w:ascii="Times New Roman" w:hAnsi="Times New Roman" w:hint="eastAsia"/>
        </w:rPr>
        <w:t>bases</w:t>
      </w:r>
      <w:r>
        <w:rPr>
          <w:rFonts w:ascii="Times New Roman" w:hAnsi="Times New Roman"/>
        </w:rPr>
        <w:t xml:space="preserve"> on the slacks-based measure (SBM</w:t>
      </w:r>
      <w:r>
        <w:rPr>
          <w:rFonts w:ascii="Times New Roman" w:hAnsi="Times New Roman"/>
        </w:rPr>
        <w:fldChar w:fldCharType="begin"/>
      </w:r>
      <w:r>
        <w:instrText xml:space="preserve"> XE "</w:instrText>
      </w:r>
      <w:r>
        <w:rPr>
          <w:rFonts w:ascii="Times New Roman" w:hAnsi="Times New Roman"/>
        </w:rPr>
        <w:instrText>SBM</w:instrText>
      </w:r>
      <w:r>
        <w:instrText xml:space="preserve">" </w:instrText>
      </w:r>
      <w:r>
        <w:rPr>
          <w:rFonts w:ascii="Times New Roman" w:hAnsi="Times New Roman"/>
        </w:rPr>
        <w:fldChar w:fldCharType="end"/>
      </w:r>
      <w:r>
        <w:rPr>
          <w:rFonts w:ascii="Times New Roman" w:hAnsi="Times New Roman"/>
        </w:rPr>
        <w:t xml:space="preserve">) of efficiency. This </w:t>
      </w:r>
      <w:r>
        <w:rPr>
          <w:rFonts w:ascii="Times New Roman" w:hAnsi="Times New Roman" w:hint="eastAsia"/>
        </w:rPr>
        <w:t xml:space="preserve">SBM type </w:t>
      </w:r>
      <w:r>
        <w:rPr>
          <w:rFonts w:ascii="Times New Roman" w:hAnsi="Times New Roman"/>
        </w:rPr>
        <w:t>model has nine variations. The first six: Super-SBM</w:t>
      </w:r>
      <w:r>
        <w:rPr>
          <w:rFonts w:ascii="Times New Roman" w:hAnsi="Times New Roman"/>
        </w:rPr>
        <w:fldChar w:fldCharType="begin"/>
      </w:r>
      <w:r>
        <w:instrText xml:space="preserve"> XE "</w:instrText>
      </w:r>
      <w:r>
        <w:rPr>
          <w:rFonts w:ascii="Times New Roman" w:hAnsi="Times New Roman"/>
        </w:rPr>
        <w:instrText>Super-SBM</w:instrText>
      </w:r>
      <w:r>
        <w:instrText xml:space="preserve">" </w:instrText>
      </w:r>
      <w:r>
        <w:rPr>
          <w:rFonts w:ascii="Times New Roman" w:hAnsi="Times New Roman"/>
        </w:rPr>
        <w:fldChar w:fldCharType="end"/>
      </w:r>
      <w:r>
        <w:rPr>
          <w:rFonts w:ascii="Times New Roman" w:hAnsi="Times New Roman"/>
        </w:rPr>
        <w:t>-I-C, Super-SBM-I-V, Super-SBM-</w:t>
      </w:r>
      <w:r>
        <w:rPr>
          <w:rFonts w:ascii="Times New Roman" w:hAnsi="Times New Roman" w:hint="eastAsia"/>
        </w:rPr>
        <w:t>I-GRS, Super-SBM-</w:t>
      </w:r>
      <w:r>
        <w:rPr>
          <w:rFonts w:ascii="Times New Roman" w:hAnsi="Times New Roman"/>
        </w:rPr>
        <w:t>O-C</w:t>
      </w:r>
      <w:r>
        <w:rPr>
          <w:rFonts w:ascii="Times New Roman" w:hAnsi="Times New Roman" w:hint="eastAsia"/>
        </w:rPr>
        <w:t>, Super-SBM-O-V</w:t>
      </w:r>
      <w:r>
        <w:rPr>
          <w:rFonts w:ascii="Times New Roman" w:hAnsi="Times New Roman"/>
        </w:rPr>
        <w:t xml:space="preserve"> and Super-SBM-O-GRS are “Oriented</w:t>
      </w:r>
      <w:r>
        <w:rPr>
          <w:rFonts w:ascii="Times New Roman" w:hAnsi="Times New Roman"/>
        </w:rPr>
        <w:fldChar w:fldCharType="begin"/>
      </w:r>
      <w:r>
        <w:instrText xml:space="preserve"> XE "</w:instrText>
      </w:r>
      <w:r>
        <w:rPr>
          <w:rFonts w:ascii="Times New Roman" w:hAnsi="Times New Roman" w:hint="eastAsia"/>
        </w:rPr>
        <w:instrText>Oriented</w:instrText>
      </w:r>
      <w:r>
        <w:instrText xml:space="preserve">" </w:instrText>
      </w:r>
      <w:r>
        <w:rPr>
          <w:rFonts w:ascii="Times New Roman" w:hAnsi="Times New Roman"/>
        </w:rPr>
        <w:fldChar w:fldCharType="end"/>
      </w:r>
      <w:r>
        <w:rPr>
          <w:rFonts w:ascii="Times New Roman" w:hAnsi="Times New Roman"/>
        </w:rPr>
        <w:t>”, while the other three</w:t>
      </w:r>
      <w:r>
        <w:rPr>
          <w:rFonts w:ascii="Times New Roman" w:hAnsi="Times New Roman" w:hint="eastAsia"/>
        </w:rPr>
        <w:t>: Super-SBM-C, Super-SBM-V and Super-SBM-GRS,</w:t>
      </w:r>
      <w:r>
        <w:rPr>
          <w:rFonts w:ascii="Times New Roman" w:hAnsi="Times New Roman"/>
        </w:rPr>
        <w:t xml:space="preserve"> are “</w:t>
      </w:r>
      <w:r w:rsidR="00B763FC">
        <w:rPr>
          <w:rFonts w:ascii="Times New Roman" w:hAnsi="Times New Roman"/>
        </w:rPr>
        <w:t>NonOriented</w:t>
      </w:r>
      <w:r>
        <w:rPr>
          <w:rFonts w:ascii="Times New Roman" w:hAnsi="Times New Roman"/>
        </w:rPr>
        <w:t>”.</w:t>
      </w:r>
      <w:r>
        <w:rPr>
          <w:rFonts w:ascii="Times New Roman" w:hAnsi="Times New Roman" w:hint="eastAsia"/>
        </w:rPr>
        <w:t xml:space="preserve"> They</w:t>
      </w:r>
      <w:r>
        <w:rPr>
          <w:rFonts w:ascii="Times New Roman" w:hAnsi="Times New Roman"/>
        </w:rPr>
        <w:t xml:space="preserve"> have the same data format as the CCR model. </w:t>
      </w:r>
      <w:r>
        <w:rPr>
          <w:rFonts w:ascii="Times New Roman" w:hAnsi="Times New Roman" w:hint="eastAsia"/>
        </w:rPr>
        <w:t xml:space="preserve">We </w:t>
      </w:r>
      <w:r>
        <w:rPr>
          <w:rFonts w:ascii="Times New Roman" w:hAnsi="Times New Roman"/>
        </w:rPr>
        <w:t>also</w:t>
      </w:r>
      <w:r>
        <w:rPr>
          <w:rFonts w:ascii="Times New Roman" w:hAnsi="Times New Roman" w:hint="eastAsia"/>
        </w:rPr>
        <w:t xml:space="preserve"> include 4 radial type super-efficiency models; Super-CCR-I, Super-CCR-O, Super-BCC-I and Super-BCC-O.</w:t>
      </w:r>
    </w:p>
    <w:p w14:paraId="0F218E0B" w14:textId="77777777" w:rsidR="002474CE" w:rsidRDefault="002474CE">
      <w:pPr>
        <w:rPr>
          <w:rFonts w:ascii="Times New Roman" w:hAnsi="Times New Roman"/>
        </w:rPr>
      </w:pPr>
    </w:p>
    <w:p w14:paraId="1552ECB4" w14:textId="77777777" w:rsidR="002474CE" w:rsidRDefault="00B74156" w:rsidP="00C3398A">
      <w:pPr>
        <w:pStyle w:val="2"/>
      </w:pPr>
      <w:bookmarkStart w:id="216" w:name="__5__The_NCN"/>
      <w:bookmarkStart w:id="217" w:name="_(5)_The_NCN_and_NDSC_Models"/>
      <w:bookmarkStart w:id="218" w:name="_Toc534898289"/>
      <w:bookmarkStart w:id="219" w:name="_Toc534899467"/>
      <w:bookmarkStart w:id="220" w:name="_Toc534900061"/>
      <w:bookmarkStart w:id="221" w:name="_Toc534908794"/>
      <w:bookmarkStart w:id="222" w:name="_Toc534935015"/>
      <w:bookmarkStart w:id="223" w:name="_Toc534935502"/>
      <w:bookmarkStart w:id="224" w:name="_Toc534935762"/>
      <w:bookmarkStart w:id="225" w:name="_Toc534960264"/>
      <w:bookmarkStart w:id="226" w:name="_Toc534963195"/>
      <w:bookmarkStart w:id="227" w:name="_Toc535040217"/>
      <w:bookmarkStart w:id="228" w:name="_Toc535041623"/>
      <w:bookmarkStart w:id="229" w:name="_Toc535074288"/>
      <w:bookmarkStart w:id="230" w:name="_Toc535125911"/>
      <w:bookmarkStart w:id="231" w:name="_Toc535154404"/>
      <w:bookmarkStart w:id="232" w:name="_Toc329599855"/>
      <w:bookmarkStart w:id="233" w:name="_Toc329600211"/>
      <w:bookmarkStart w:id="234" w:name="_Toc336106421"/>
      <w:bookmarkStart w:id="235" w:name="_Toc370887374"/>
      <w:bookmarkStart w:id="236" w:name="_Toc370887945"/>
      <w:bookmarkEnd w:id="216"/>
      <w:bookmarkEnd w:id="217"/>
      <w:r>
        <w:t>(</w:t>
      </w:r>
      <w:r>
        <w:rPr>
          <w:rFonts w:hint="eastAsia"/>
        </w:rPr>
        <w:t>4</w:t>
      </w:r>
      <w:r w:rsidR="002474CE">
        <w:t>) The NCN</w:t>
      </w:r>
      <w:r w:rsidR="002474CE">
        <w:fldChar w:fldCharType="begin"/>
      </w:r>
      <w:r w:rsidR="002474CE">
        <w:instrText xml:space="preserve"> XE "NCN" </w:instrText>
      </w:r>
      <w:r w:rsidR="002474CE">
        <w:fldChar w:fldCharType="end"/>
      </w:r>
      <w:r w:rsidR="002474CE">
        <w:t xml:space="preserve"> and NDSC</w:t>
      </w:r>
      <w:r w:rsidR="002474CE">
        <w:fldChar w:fldCharType="begin"/>
      </w:r>
      <w:r w:rsidR="002474CE">
        <w:instrText xml:space="preserve"> XE "NDSC" </w:instrText>
      </w:r>
      <w:r w:rsidR="002474CE">
        <w:fldChar w:fldCharType="end"/>
      </w:r>
      <w:r w:rsidR="002474CE">
        <w:t xml:space="preserve"> Models</w:t>
      </w:r>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p w14:paraId="294F6B6A" w14:textId="77777777" w:rsidR="002474CE" w:rsidRDefault="002474CE">
      <w:pPr>
        <w:rPr>
          <w:rFonts w:ascii="Times New Roman" w:hAnsi="Times New Roman"/>
        </w:rPr>
      </w:pPr>
      <w:r>
        <w:rPr>
          <w:rFonts w:ascii="Times New Roman" w:hAnsi="Times New Roman"/>
        </w:rPr>
        <w:t>The non-controllable variable (NCN</w:t>
      </w:r>
      <w:r>
        <w:rPr>
          <w:rFonts w:ascii="Times New Roman" w:hAnsi="Times New Roman"/>
        </w:rPr>
        <w:fldChar w:fldCharType="begin"/>
      </w:r>
      <w:r>
        <w:instrText xml:space="preserve"> XE "NCN" </w:instrText>
      </w:r>
      <w:r>
        <w:rPr>
          <w:rFonts w:ascii="Times New Roman" w:hAnsi="Times New Roman"/>
        </w:rPr>
        <w:fldChar w:fldCharType="end"/>
      </w:r>
      <w:r>
        <w:rPr>
          <w:rFonts w:ascii="Times New Roman" w:hAnsi="Times New Roman"/>
        </w:rPr>
        <w:t>) and non-discretionary variable (NDSC</w:t>
      </w:r>
      <w:r>
        <w:rPr>
          <w:rFonts w:ascii="Times New Roman" w:hAnsi="Times New Roman"/>
        </w:rPr>
        <w:fldChar w:fldCharType="begin"/>
      </w:r>
      <w:r>
        <w:instrText xml:space="preserve"> XE "NDSC" </w:instrText>
      </w:r>
      <w:r>
        <w:rPr>
          <w:rFonts w:ascii="Times New Roman" w:hAnsi="Times New Roman"/>
        </w:rPr>
        <w:fldChar w:fldCharType="end"/>
      </w:r>
      <w:r>
        <w:rPr>
          <w:rFonts w:ascii="Times New Roman" w:hAnsi="Times New Roman"/>
        </w:rPr>
        <w:t xml:space="preserve">) models have basically the same data format as the CCR model. However, the non-controllable/non-discretionary inputs or outputs must have the headings (IN) or (ON), respectively. </w:t>
      </w:r>
      <w:r w:rsidR="000114AB">
        <w:rPr>
          <w:rFonts w:ascii="Times New Roman" w:hAnsi="Times New Roman"/>
        </w:rPr>
        <w:t xml:space="preserve"> </w:t>
      </w:r>
      <w:r w:rsidR="00DA453C">
        <w:rPr>
          <w:rFonts w:ascii="Times New Roman" w:hAnsi="Times New Roman"/>
        </w:rPr>
        <w:t>Figure 3</w:t>
      </w:r>
      <w:r>
        <w:rPr>
          <w:rFonts w:ascii="Times New Roman" w:hAnsi="Times New Roman"/>
        </w:rPr>
        <w:t xml:space="preserve"> exhibits the case where ‘Doctor' </w:t>
      </w:r>
    </w:p>
    <w:p w14:paraId="66D899EC" w14:textId="77777777" w:rsidR="00E113AE" w:rsidRDefault="00E113AE" w:rsidP="00E113AE">
      <w:pPr>
        <w:rPr>
          <w:rFonts w:ascii="Times New Roman" w:hAnsi="Times New Roman"/>
        </w:rPr>
      </w:pPr>
      <w:r>
        <w:rPr>
          <w:rFonts w:ascii="Times New Roman" w:hAnsi="Times New Roman"/>
        </w:rPr>
        <w:t>is a non-controllable/non-discretionary input and ‘Inpatient' is a non-controllable/non-discretionary output.</w:t>
      </w:r>
    </w:p>
    <w:p w14:paraId="1E95D977" w14:textId="77777777" w:rsidR="002474CE" w:rsidRDefault="002474CE">
      <w:pPr>
        <w:rPr>
          <w:rFonts w:ascii="Times New Roman" w:hAnsi="Times New Roman"/>
        </w:rPr>
      </w:pPr>
    </w:p>
    <w:tbl>
      <w:tblPr>
        <w:tblW w:w="4403" w:type="pct"/>
        <w:jc w:val="center"/>
        <w:tblCellMar>
          <w:left w:w="99" w:type="dxa"/>
          <w:right w:w="99" w:type="dxa"/>
        </w:tblCellMar>
        <w:tblLook w:val="0000" w:firstRow="0" w:lastRow="0" w:firstColumn="0" w:lastColumn="0" w:noHBand="0" w:noVBand="0"/>
      </w:tblPr>
      <w:tblGrid>
        <w:gridCol w:w="611"/>
        <w:gridCol w:w="1054"/>
        <w:gridCol w:w="1363"/>
        <w:gridCol w:w="1329"/>
        <w:gridCol w:w="1436"/>
        <w:gridCol w:w="1283"/>
        <w:gridCol w:w="355"/>
      </w:tblGrid>
      <w:tr w:rsidR="00E113AE" w14:paraId="100E86E7" w14:textId="77777777" w:rsidTr="00E113AE">
        <w:trPr>
          <w:trHeight w:hRule="exact" w:val="238"/>
          <w:jc w:val="center"/>
        </w:trPr>
        <w:tc>
          <w:tcPr>
            <w:tcW w:w="412" w:type="pct"/>
            <w:tcBorders>
              <w:top w:val="single" w:sz="4" w:space="0" w:color="auto"/>
              <w:left w:val="single" w:sz="4" w:space="0" w:color="auto"/>
              <w:bottom w:val="single" w:sz="4" w:space="0" w:color="auto"/>
              <w:right w:val="single" w:sz="4" w:space="0" w:color="auto"/>
            </w:tcBorders>
            <w:shd w:val="clear" w:color="auto" w:fill="C0C0C0"/>
            <w:noWrap/>
            <w:vAlign w:val="center"/>
          </w:tcPr>
          <w:p w14:paraId="75C45ED4" w14:textId="77777777" w:rsidR="00E113AE" w:rsidRPr="00A05912" w:rsidRDefault="00E113AE" w:rsidP="00181EE9">
            <w:pPr>
              <w:widowControl/>
              <w:jc w:val="center"/>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c>
          <w:tcPr>
            <w:tcW w:w="709" w:type="pct"/>
            <w:tcBorders>
              <w:top w:val="single" w:sz="4" w:space="0" w:color="auto"/>
              <w:left w:val="nil"/>
              <w:bottom w:val="single" w:sz="4" w:space="0" w:color="auto"/>
              <w:right w:val="single" w:sz="4" w:space="0" w:color="auto"/>
            </w:tcBorders>
            <w:shd w:val="clear" w:color="auto" w:fill="C0C0C0"/>
            <w:noWrap/>
            <w:vAlign w:val="center"/>
          </w:tcPr>
          <w:p w14:paraId="0976D87D" w14:textId="77777777" w:rsidR="00E113AE" w:rsidRPr="00A05912" w:rsidRDefault="00E113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A</w:t>
            </w:r>
          </w:p>
        </w:tc>
        <w:tc>
          <w:tcPr>
            <w:tcW w:w="917" w:type="pct"/>
            <w:tcBorders>
              <w:top w:val="single" w:sz="4" w:space="0" w:color="auto"/>
              <w:left w:val="nil"/>
              <w:bottom w:val="single" w:sz="4" w:space="0" w:color="auto"/>
              <w:right w:val="single" w:sz="4" w:space="0" w:color="auto"/>
            </w:tcBorders>
            <w:shd w:val="clear" w:color="auto" w:fill="C0C0C0"/>
            <w:noWrap/>
            <w:vAlign w:val="center"/>
          </w:tcPr>
          <w:p w14:paraId="2F5BF56C" w14:textId="77777777" w:rsidR="00E113AE" w:rsidRPr="00A05912" w:rsidRDefault="00E113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B</w:t>
            </w:r>
          </w:p>
        </w:tc>
        <w:tc>
          <w:tcPr>
            <w:tcW w:w="894" w:type="pct"/>
            <w:tcBorders>
              <w:top w:val="single" w:sz="4" w:space="0" w:color="auto"/>
              <w:left w:val="nil"/>
              <w:bottom w:val="single" w:sz="4" w:space="0" w:color="auto"/>
              <w:right w:val="single" w:sz="4" w:space="0" w:color="auto"/>
            </w:tcBorders>
            <w:shd w:val="clear" w:color="auto" w:fill="C0C0C0"/>
            <w:noWrap/>
            <w:vAlign w:val="center"/>
          </w:tcPr>
          <w:p w14:paraId="75E30B0B" w14:textId="77777777" w:rsidR="00E113AE" w:rsidRPr="00A05912" w:rsidRDefault="00E113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C</w:t>
            </w:r>
          </w:p>
        </w:tc>
        <w:tc>
          <w:tcPr>
            <w:tcW w:w="966" w:type="pct"/>
            <w:tcBorders>
              <w:top w:val="single" w:sz="4" w:space="0" w:color="auto"/>
              <w:left w:val="nil"/>
              <w:bottom w:val="single" w:sz="4" w:space="0" w:color="auto"/>
              <w:right w:val="single" w:sz="4" w:space="0" w:color="auto"/>
            </w:tcBorders>
            <w:shd w:val="clear" w:color="auto" w:fill="C0C0C0"/>
            <w:noWrap/>
            <w:vAlign w:val="center"/>
          </w:tcPr>
          <w:p w14:paraId="222BAAE5" w14:textId="77777777" w:rsidR="00E113AE" w:rsidRPr="00A05912" w:rsidRDefault="00E113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D</w:t>
            </w:r>
          </w:p>
        </w:tc>
        <w:tc>
          <w:tcPr>
            <w:tcW w:w="863" w:type="pct"/>
            <w:tcBorders>
              <w:top w:val="single" w:sz="4" w:space="0" w:color="auto"/>
              <w:left w:val="nil"/>
              <w:bottom w:val="single" w:sz="4" w:space="0" w:color="auto"/>
              <w:right w:val="single" w:sz="4" w:space="0" w:color="auto"/>
            </w:tcBorders>
            <w:shd w:val="clear" w:color="auto" w:fill="C0C0C0"/>
            <w:noWrap/>
            <w:vAlign w:val="center"/>
          </w:tcPr>
          <w:p w14:paraId="0047DD73" w14:textId="77777777" w:rsidR="00E113AE" w:rsidRPr="00A05912" w:rsidRDefault="00E113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E</w:t>
            </w:r>
          </w:p>
        </w:tc>
        <w:tc>
          <w:tcPr>
            <w:tcW w:w="239" w:type="pct"/>
            <w:tcBorders>
              <w:top w:val="single" w:sz="4" w:space="0" w:color="auto"/>
              <w:left w:val="nil"/>
              <w:bottom w:val="single" w:sz="4" w:space="0" w:color="auto"/>
              <w:right w:val="single" w:sz="4" w:space="0" w:color="auto"/>
            </w:tcBorders>
            <w:shd w:val="clear" w:color="auto" w:fill="C0C0C0"/>
            <w:noWrap/>
            <w:vAlign w:val="center"/>
          </w:tcPr>
          <w:p w14:paraId="6007387A" w14:textId="77777777" w:rsidR="00E113AE" w:rsidRPr="00A05912" w:rsidRDefault="00E113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F</w:t>
            </w:r>
          </w:p>
        </w:tc>
      </w:tr>
      <w:tr w:rsidR="00E113AE" w14:paraId="2A37CB48" w14:textId="77777777" w:rsidTr="00E113AE">
        <w:trPr>
          <w:trHeight w:hRule="exact" w:val="238"/>
          <w:jc w:val="center"/>
        </w:trPr>
        <w:tc>
          <w:tcPr>
            <w:tcW w:w="412" w:type="pct"/>
            <w:tcBorders>
              <w:top w:val="nil"/>
              <w:left w:val="single" w:sz="4" w:space="0" w:color="auto"/>
              <w:bottom w:val="single" w:sz="4" w:space="0" w:color="auto"/>
              <w:right w:val="single" w:sz="4" w:space="0" w:color="auto"/>
            </w:tcBorders>
            <w:shd w:val="clear" w:color="auto" w:fill="C0C0C0"/>
            <w:noWrap/>
            <w:vAlign w:val="center"/>
          </w:tcPr>
          <w:p w14:paraId="185A00F8" w14:textId="77777777" w:rsidR="00E113AE" w:rsidRPr="00A05912" w:rsidRDefault="00E113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1</w:t>
            </w:r>
          </w:p>
        </w:tc>
        <w:tc>
          <w:tcPr>
            <w:tcW w:w="709" w:type="pct"/>
            <w:tcBorders>
              <w:top w:val="nil"/>
              <w:left w:val="nil"/>
              <w:bottom w:val="single" w:sz="4" w:space="0" w:color="auto"/>
              <w:right w:val="single" w:sz="4" w:space="0" w:color="auto"/>
            </w:tcBorders>
            <w:noWrap/>
            <w:vAlign w:val="center"/>
          </w:tcPr>
          <w:p w14:paraId="4FE3F4A6" w14:textId="77777777" w:rsidR="00E113AE" w:rsidRPr="00A05912" w:rsidRDefault="00E113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Hospital</w:t>
            </w:r>
          </w:p>
        </w:tc>
        <w:tc>
          <w:tcPr>
            <w:tcW w:w="917" w:type="pct"/>
            <w:tcBorders>
              <w:top w:val="nil"/>
              <w:left w:val="nil"/>
              <w:bottom w:val="single" w:sz="4" w:space="0" w:color="auto"/>
              <w:right w:val="single" w:sz="4" w:space="0" w:color="auto"/>
            </w:tcBorders>
            <w:noWrap/>
            <w:vAlign w:val="center"/>
          </w:tcPr>
          <w:p w14:paraId="772D53E0" w14:textId="77777777" w:rsidR="00E113AE" w:rsidRPr="00A05912" w:rsidRDefault="00E113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(I</w:t>
            </w:r>
            <w:r w:rsidRPr="00A05912">
              <w:rPr>
                <w:rFonts w:ascii="Arial" w:eastAsia="ＭＳ Ｐゴシック" w:hAnsi="Arial" w:cs="Arial" w:hint="eastAsia"/>
                <w:bCs/>
                <w:kern w:val="0"/>
                <w:sz w:val="16"/>
                <w:szCs w:val="16"/>
              </w:rPr>
              <w:t>N</w:t>
            </w:r>
            <w:r w:rsidRPr="00A05912">
              <w:rPr>
                <w:rFonts w:ascii="Arial" w:eastAsia="ＭＳ Ｐゴシック" w:hAnsi="Arial" w:cs="Arial"/>
                <w:bCs/>
                <w:kern w:val="0"/>
                <w:sz w:val="16"/>
                <w:szCs w:val="16"/>
              </w:rPr>
              <w:t>)Doctor</w:t>
            </w:r>
          </w:p>
        </w:tc>
        <w:tc>
          <w:tcPr>
            <w:tcW w:w="894" w:type="pct"/>
            <w:tcBorders>
              <w:top w:val="nil"/>
              <w:left w:val="nil"/>
              <w:bottom w:val="single" w:sz="4" w:space="0" w:color="auto"/>
              <w:right w:val="single" w:sz="4" w:space="0" w:color="auto"/>
            </w:tcBorders>
            <w:noWrap/>
            <w:vAlign w:val="center"/>
          </w:tcPr>
          <w:p w14:paraId="20F7B4D5" w14:textId="77777777" w:rsidR="00E113AE" w:rsidRPr="00A05912" w:rsidRDefault="00E113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(I)Nurse</w:t>
            </w:r>
          </w:p>
        </w:tc>
        <w:tc>
          <w:tcPr>
            <w:tcW w:w="966" w:type="pct"/>
            <w:tcBorders>
              <w:top w:val="nil"/>
              <w:left w:val="nil"/>
              <w:bottom w:val="single" w:sz="4" w:space="0" w:color="auto"/>
              <w:right w:val="single" w:sz="4" w:space="0" w:color="auto"/>
            </w:tcBorders>
            <w:noWrap/>
            <w:vAlign w:val="center"/>
          </w:tcPr>
          <w:p w14:paraId="59E11DFA" w14:textId="77777777" w:rsidR="00E113AE" w:rsidRPr="00A05912" w:rsidRDefault="00E113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(O)Outpatient</w:t>
            </w:r>
          </w:p>
        </w:tc>
        <w:tc>
          <w:tcPr>
            <w:tcW w:w="863" w:type="pct"/>
            <w:tcBorders>
              <w:top w:val="nil"/>
              <w:left w:val="nil"/>
              <w:bottom w:val="single" w:sz="4" w:space="0" w:color="auto"/>
              <w:right w:val="single" w:sz="4" w:space="0" w:color="auto"/>
            </w:tcBorders>
            <w:noWrap/>
            <w:vAlign w:val="center"/>
          </w:tcPr>
          <w:p w14:paraId="2C47EE6A" w14:textId="77777777" w:rsidR="00E113AE" w:rsidRPr="00A05912" w:rsidRDefault="00E113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(O)Inpatient</w:t>
            </w:r>
          </w:p>
        </w:tc>
        <w:tc>
          <w:tcPr>
            <w:tcW w:w="239" w:type="pct"/>
            <w:tcBorders>
              <w:top w:val="nil"/>
              <w:left w:val="nil"/>
              <w:bottom w:val="single" w:sz="4" w:space="0" w:color="auto"/>
              <w:right w:val="single" w:sz="4" w:space="0" w:color="auto"/>
            </w:tcBorders>
            <w:noWrap/>
            <w:vAlign w:val="center"/>
          </w:tcPr>
          <w:p w14:paraId="5E92363E" w14:textId="77777777" w:rsidR="00E113AE" w:rsidRPr="00A05912" w:rsidRDefault="00E113AE"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E113AE" w14:paraId="2F9E4ADB" w14:textId="77777777" w:rsidTr="00E113AE">
        <w:trPr>
          <w:trHeight w:hRule="exact" w:val="238"/>
          <w:jc w:val="center"/>
        </w:trPr>
        <w:tc>
          <w:tcPr>
            <w:tcW w:w="412" w:type="pct"/>
            <w:tcBorders>
              <w:top w:val="nil"/>
              <w:left w:val="single" w:sz="4" w:space="0" w:color="auto"/>
              <w:bottom w:val="single" w:sz="4" w:space="0" w:color="auto"/>
              <w:right w:val="single" w:sz="4" w:space="0" w:color="auto"/>
            </w:tcBorders>
            <w:shd w:val="clear" w:color="auto" w:fill="C0C0C0"/>
            <w:noWrap/>
            <w:vAlign w:val="center"/>
          </w:tcPr>
          <w:p w14:paraId="397E4C11" w14:textId="77777777" w:rsidR="00E113AE" w:rsidRPr="00A05912" w:rsidRDefault="00E113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2</w:t>
            </w:r>
          </w:p>
        </w:tc>
        <w:tc>
          <w:tcPr>
            <w:tcW w:w="709" w:type="pct"/>
            <w:tcBorders>
              <w:top w:val="nil"/>
              <w:left w:val="nil"/>
              <w:bottom w:val="single" w:sz="4" w:space="0" w:color="auto"/>
              <w:right w:val="single" w:sz="4" w:space="0" w:color="auto"/>
            </w:tcBorders>
            <w:noWrap/>
            <w:vAlign w:val="center"/>
          </w:tcPr>
          <w:p w14:paraId="3D3909E2" w14:textId="77777777" w:rsidR="00E113AE" w:rsidRPr="00A05912" w:rsidRDefault="00E113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A </w:t>
            </w:r>
          </w:p>
        </w:tc>
        <w:tc>
          <w:tcPr>
            <w:tcW w:w="917" w:type="pct"/>
            <w:tcBorders>
              <w:top w:val="nil"/>
              <w:left w:val="nil"/>
              <w:bottom w:val="single" w:sz="4" w:space="0" w:color="auto"/>
              <w:right w:val="single" w:sz="4" w:space="0" w:color="auto"/>
            </w:tcBorders>
            <w:noWrap/>
            <w:vAlign w:val="center"/>
          </w:tcPr>
          <w:p w14:paraId="503CF78C" w14:textId="77777777" w:rsidR="00E113AE" w:rsidRPr="00A05912" w:rsidRDefault="00E113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20</w:t>
            </w:r>
          </w:p>
        </w:tc>
        <w:tc>
          <w:tcPr>
            <w:tcW w:w="894" w:type="pct"/>
            <w:tcBorders>
              <w:top w:val="nil"/>
              <w:left w:val="nil"/>
              <w:bottom w:val="single" w:sz="4" w:space="0" w:color="auto"/>
              <w:right w:val="single" w:sz="4" w:space="0" w:color="auto"/>
            </w:tcBorders>
            <w:noWrap/>
            <w:vAlign w:val="center"/>
          </w:tcPr>
          <w:p w14:paraId="4DF18489" w14:textId="77777777" w:rsidR="00E113AE" w:rsidRPr="00A05912" w:rsidRDefault="00E113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151</w:t>
            </w:r>
          </w:p>
        </w:tc>
        <w:tc>
          <w:tcPr>
            <w:tcW w:w="966" w:type="pct"/>
            <w:tcBorders>
              <w:top w:val="nil"/>
              <w:left w:val="nil"/>
              <w:bottom w:val="single" w:sz="4" w:space="0" w:color="auto"/>
              <w:right w:val="single" w:sz="4" w:space="0" w:color="auto"/>
            </w:tcBorders>
            <w:noWrap/>
            <w:vAlign w:val="center"/>
          </w:tcPr>
          <w:p w14:paraId="45764AF8" w14:textId="77777777" w:rsidR="00E113AE" w:rsidRPr="00A05912" w:rsidRDefault="00E113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100</w:t>
            </w:r>
          </w:p>
        </w:tc>
        <w:tc>
          <w:tcPr>
            <w:tcW w:w="863" w:type="pct"/>
            <w:tcBorders>
              <w:top w:val="nil"/>
              <w:left w:val="nil"/>
              <w:bottom w:val="single" w:sz="4" w:space="0" w:color="auto"/>
              <w:right w:val="single" w:sz="4" w:space="0" w:color="auto"/>
            </w:tcBorders>
            <w:noWrap/>
            <w:vAlign w:val="center"/>
          </w:tcPr>
          <w:p w14:paraId="6626E5B5" w14:textId="77777777" w:rsidR="00E113AE" w:rsidRPr="00A05912" w:rsidRDefault="00E113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90</w:t>
            </w:r>
          </w:p>
        </w:tc>
        <w:tc>
          <w:tcPr>
            <w:tcW w:w="239" w:type="pct"/>
            <w:tcBorders>
              <w:top w:val="nil"/>
              <w:left w:val="nil"/>
              <w:bottom w:val="single" w:sz="4" w:space="0" w:color="auto"/>
              <w:right w:val="single" w:sz="4" w:space="0" w:color="auto"/>
            </w:tcBorders>
            <w:noWrap/>
            <w:vAlign w:val="center"/>
          </w:tcPr>
          <w:p w14:paraId="7D4733E1" w14:textId="77777777" w:rsidR="00E113AE" w:rsidRPr="00A05912" w:rsidRDefault="00E113AE"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E113AE" w14:paraId="2E46C5B1" w14:textId="77777777" w:rsidTr="00E113AE">
        <w:trPr>
          <w:trHeight w:hRule="exact" w:val="238"/>
          <w:jc w:val="center"/>
        </w:trPr>
        <w:tc>
          <w:tcPr>
            <w:tcW w:w="412" w:type="pct"/>
            <w:tcBorders>
              <w:top w:val="nil"/>
              <w:left w:val="single" w:sz="4" w:space="0" w:color="auto"/>
              <w:bottom w:val="single" w:sz="4" w:space="0" w:color="auto"/>
              <w:right w:val="single" w:sz="4" w:space="0" w:color="auto"/>
            </w:tcBorders>
            <w:shd w:val="clear" w:color="auto" w:fill="C0C0C0"/>
            <w:noWrap/>
            <w:vAlign w:val="center"/>
          </w:tcPr>
          <w:p w14:paraId="66AA80CF" w14:textId="77777777" w:rsidR="00E113AE" w:rsidRPr="00A05912" w:rsidRDefault="00E113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3</w:t>
            </w:r>
          </w:p>
        </w:tc>
        <w:tc>
          <w:tcPr>
            <w:tcW w:w="709" w:type="pct"/>
            <w:tcBorders>
              <w:top w:val="nil"/>
              <w:left w:val="nil"/>
              <w:bottom w:val="single" w:sz="4" w:space="0" w:color="auto"/>
              <w:right w:val="single" w:sz="4" w:space="0" w:color="auto"/>
            </w:tcBorders>
            <w:noWrap/>
            <w:vAlign w:val="center"/>
          </w:tcPr>
          <w:p w14:paraId="361C6974" w14:textId="77777777" w:rsidR="00E113AE" w:rsidRPr="00A05912" w:rsidRDefault="00E113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B </w:t>
            </w:r>
          </w:p>
        </w:tc>
        <w:tc>
          <w:tcPr>
            <w:tcW w:w="917" w:type="pct"/>
            <w:tcBorders>
              <w:top w:val="nil"/>
              <w:left w:val="nil"/>
              <w:bottom w:val="single" w:sz="4" w:space="0" w:color="auto"/>
              <w:right w:val="single" w:sz="4" w:space="0" w:color="auto"/>
            </w:tcBorders>
            <w:noWrap/>
            <w:vAlign w:val="center"/>
          </w:tcPr>
          <w:p w14:paraId="7B066253" w14:textId="77777777" w:rsidR="00E113AE" w:rsidRPr="00A05912" w:rsidRDefault="00E113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19</w:t>
            </w:r>
          </w:p>
        </w:tc>
        <w:tc>
          <w:tcPr>
            <w:tcW w:w="894" w:type="pct"/>
            <w:tcBorders>
              <w:top w:val="nil"/>
              <w:left w:val="nil"/>
              <w:bottom w:val="single" w:sz="4" w:space="0" w:color="auto"/>
              <w:right w:val="single" w:sz="4" w:space="0" w:color="auto"/>
            </w:tcBorders>
            <w:noWrap/>
            <w:vAlign w:val="center"/>
          </w:tcPr>
          <w:p w14:paraId="3EF70C87" w14:textId="77777777" w:rsidR="00E113AE" w:rsidRPr="00A05912" w:rsidRDefault="00E113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131</w:t>
            </w:r>
          </w:p>
        </w:tc>
        <w:tc>
          <w:tcPr>
            <w:tcW w:w="966" w:type="pct"/>
            <w:tcBorders>
              <w:top w:val="nil"/>
              <w:left w:val="nil"/>
              <w:bottom w:val="single" w:sz="4" w:space="0" w:color="auto"/>
              <w:right w:val="single" w:sz="4" w:space="0" w:color="auto"/>
            </w:tcBorders>
            <w:noWrap/>
            <w:vAlign w:val="center"/>
          </w:tcPr>
          <w:p w14:paraId="26A872FB" w14:textId="77777777" w:rsidR="00E113AE" w:rsidRPr="00A05912" w:rsidRDefault="00E113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150</w:t>
            </w:r>
          </w:p>
        </w:tc>
        <w:tc>
          <w:tcPr>
            <w:tcW w:w="863" w:type="pct"/>
            <w:tcBorders>
              <w:top w:val="nil"/>
              <w:left w:val="nil"/>
              <w:bottom w:val="single" w:sz="4" w:space="0" w:color="auto"/>
              <w:right w:val="single" w:sz="4" w:space="0" w:color="auto"/>
            </w:tcBorders>
            <w:noWrap/>
            <w:vAlign w:val="center"/>
          </w:tcPr>
          <w:p w14:paraId="274FDC27" w14:textId="77777777" w:rsidR="00E113AE" w:rsidRPr="00A05912" w:rsidRDefault="00E113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50</w:t>
            </w:r>
          </w:p>
        </w:tc>
        <w:tc>
          <w:tcPr>
            <w:tcW w:w="239" w:type="pct"/>
            <w:tcBorders>
              <w:top w:val="nil"/>
              <w:left w:val="nil"/>
              <w:bottom w:val="single" w:sz="4" w:space="0" w:color="auto"/>
              <w:right w:val="single" w:sz="4" w:space="0" w:color="auto"/>
            </w:tcBorders>
            <w:noWrap/>
            <w:vAlign w:val="center"/>
          </w:tcPr>
          <w:p w14:paraId="3DBD9D42" w14:textId="77777777" w:rsidR="00E113AE" w:rsidRPr="00A05912" w:rsidRDefault="00E113AE"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E113AE" w14:paraId="0FC33C9D" w14:textId="77777777" w:rsidTr="00E113AE">
        <w:trPr>
          <w:trHeight w:hRule="exact" w:val="238"/>
          <w:jc w:val="center"/>
        </w:trPr>
        <w:tc>
          <w:tcPr>
            <w:tcW w:w="412" w:type="pct"/>
            <w:tcBorders>
              <w:top w:val="nil"/>
              <w:left w:val="single" w:sz="4" w:space="0" w:color="auto"/>
              <w:bottom w:val="single" w:sz="4" w:space="0" w:color="auto"/>
              <w:right w:val="single" w:sz="4" w:space="0" w:color="auto"/>
            </w:tcBorders>
            <w:shd w:val="clear" w:color="auto" w:fill="C0C0C0"/>
            <w:noWrap/>
            <w:vAlign w:val="center"/>
          </w:tcPr>
          <w:p w14:paraId="6C1AF389" w14:textId="77777777" w:rsidR="00E113AE" w:rsidRPr="00A05912" w:rsidRDefault="00E113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4</w:t>
            </w:r>
          </w:p>
        </w:tc>
        <w:tc>
          <w:tcPr>
            <w:tcW w:w="709" w:type="pct"/>
            <w:tcBorders>
              <w:top w:val="nil"/>
              <w:left w:val="nil"/>
              <w:bottom w:val="single" w:sz="4" w:space="0" w:color="auto"/>
              <w:right w:val="single" w:sz="4" w:space="0" w:color="auto"/>
            </w:tcBorders>
            <w:noWrap/>
            <w:vAlign w:val="center"/>
          </w:tcPr>
          <w:p w14:paraId="60FDBF9C" w14:textId="77777777" w:rsidR="00E113AE" w:rsidRPr="00A05912" w:rsidRDefault="00E113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C </w:t>
            </w:r>
          </w:p>
        </w:tc>
        <w:tc>
          <w:tcPr>
            <w:tcW w:w="917" w:type="pct"/>
            <w:tcBorders>
              <w:top w:val="nil"/>
              <w:left w:val="nil"/>
              <w:bottom w:val="single" w:sz="4" w:space="0" w:color="auto"/>
              <w:right w:val="single" w:sz="4" w:space="0" w:color="auto"/>
            </w:tcBorders>
            <w:noWrap/>
            <w:vAlign w:val="center"/>
          </w:tcPr>
          <w:p w14:paraId="01ACB2CB" w14:textId="77777777" w:rsidR="00E113AE" w:rsidRPr="00A05912" w:rsidRDefault="00E113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25</w:t>
            </w:r>
          </w:p>
        </w:tc>
        <w:tc>
          <w:tcPr>
            <w:tcW w:w="894" w:type="pct"/>
            <w:tcBorders>
              <w:top w:val="nil"/>
              <w:left w:val="nil"/>
              <w:bottom w:val="single" w:sz="4" w:space="0" w:color="auto"/>
              <w:right w:val="single" w:sz="4" w:space="0" w:color="auto"/>
            </w:tcBorders>
            <w:noWrap/>
            <w:vAlign w:val="center"/>
          </w:tcPr>
          <w:p w14:paraId="5953D788" w14:textId="77777777" w:rsidR="00E113AE" w:rsidRPr="00A05912" w:rsidRDefault="00E113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160</w:t>
            </w:r>
          </w:p>
        </w:tc>
        <w:tc>
          <w:tcPr>
            <w:tcW w:w="966" w:type="pct"/>
            <w:tcBorders>
              <w:top w:val="nil"/>
              <w:left w:val="nil"/>
              <w:bottom w:val="single" w:sz="4" w:space="0" w:color="auto"/>
              <w:right w:val="single" w:sz="4" w:space="0" w:color="auto"/>
            </w:tcBorders>
            <w:noWrap/>
            <w:vAlign w:val="center"/>
          </w:tcPr>
          <w:p w14:paraId="008068AF" w14:textId="77777777" w:rsidR="00E113AE" w:rsidRPr="00A05912" w:rsidRDefault="00E113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160</w:t>
            </w:r>
          </w:p>
        </w:tc>
        <w:tc>
          <w:tcPr>
            <w:tcW w:w="863" w:type="pct"/>
            <w:tcBorders>
              <w:top w:val="nil"/>
              <w:left w:val="nil"/>
              <w:bottom w:val="single" w:sz="4" w:space="0" w:color="auto"/>
              <w:right w:val="single" w:sz="4" w:space="0" w:color="auto"/>
            </w:tcBorders>
            <w:noWrap/>
            <w:vAlign w:val="center"/>
          </w:tcPr>
          <w:p w14:paraId="593CB7BF" w14:textId="77777777" w:rsidR="00E113AE" w:rsidRPr="00A05912" w:rsidRDefault="00E113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55</w:t>
            </w:r>
          </w:p>
        </w:tc>
        <w:tc>
          <w:tcPr>
            <w:tcW w:w="239" w:type="pct"/>
            <w:tcBorders>
              <w:top w:val="nil"/>
              <w:left w:val="nil"/>
              <w:bottom w:val="single" w:sz="4" w:space="0" w:color="auto"/>
              <w:right w:val="single" w:sz="4" w:space="0" w:color="auto"/>
            </w:tcBorders>
            <w:noWrap/>
            <w:vAlign w:val="center"/>
          </w:tcPr>
          <w:p w14:paraId="096200BE" w14:textId="77777777" w:rsidR="00E113AE" w:rsidRPr="00A05912" w:rsidRDefault="00E113AE"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E113AE" w14:paraId="73DABF74" w14:textId="77777777" w:rsidTr="00E113AE">
        <w:trPr>
          <w:trHeight w:hRule="exact" w:val="238"/>
          <w:jc w:val="center"/>
        </w:trPr>
        <w:tc>
          <w:tcPr>
            <w:tcW w:w="412" w:type="pct"/>
            <w:tcBorders>
              <w:top w:val="nil"/>
              <w:left w:val="single" w:sz="4" w:space="0" w:color="auto"/>
              <w:bottom w:val="single" w:sz="4" w:space="0" w:color="auto"/>
              <w:right w:val="single" w:sz="4" w:space="0" w:color="auto"/>
            </w:tcBorders>
            <w:shd w:val="clear" w:color="auto" w:fill="C0C0C0"/>
            <w:noWrap/>
            <w:vAlign w:val="center"/>
          </w:tcPr>
          <w:p w14:paraId="4FF9005E" w14:textId="77777777" w:rsidR="00E113AE" w:rsidRPr="00A05912" w:rsidRDefault="00E113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5</w:t>
            </w:r>
          </w:p>
        </w:tc>
        <w:tc>
          <w:tcPr>
            <w:tcW w:w="709" w:type="pct"/>
            <w:tcBorders>
              <w:top w:val="nil"/>
              <w:left w:val="nil"/>
              <w:bottom w:val="single" w:sz="4" w:space="0" w:color="auto"/>
              <w:right w:val="single" w:sz="4" w:space="0" w:color="auto"/>
            </w:tcBorders>
            <w:noWrap/>
            <w:vAlign w:val="center"/>
          </w:tcPr>
          <w:p w14:paraId="1E8FEBDE" w14:textId="77777777" w:rsidR="00E113AE" w:rsidRPr="00A05912" w:rsidRDefault="00E113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D </w:t>
            </w:r>
          </w:p>
        </w:tc>
        <w:tc>
          <w:tcPr>
            <w:tcW w:w="917" w:type="pct"/>
            <w:tcBorders>
              <w:top w:val="nil"/>
              <w:left w:val="nil"/>
              <w:bottom w:val="single" w:sz="4" w:space="0" w:color="auto"/>
              <w:right w:val="single" w:sz="4" w:space="0" w:color="auto"/>
            </w:tcBorders>
            <w:noWrap/>
            <w:vAlign w:val="center"/>
          </w:tcPr>
          <w:p w14:paraId="125875B3" w14:textId="77777777" w:rsidR="00E113AE" w:rsidRPr="00A05912" w:rsidRDefault="00E113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27</w:t>
            </w:r>
          </w:p>
        </w:tc>
        <w:tc>
          <w:tcPr>
            <w:tcW w:w="894" w:type="pct"/>
            <w:tcBorders>
              <w:top w:val="nil"/>
              <w:left w:val="nil"/>
              <w:bottom w:val="single" w:sz="4" w:space="0" w:color="auto"/>
              <w:right w:val="single" w:sz="4" w:space="0" w:color="auto"/>
            </w:tcBorders>
            <w:noWrap/>
            <w:vAlign w:val="center"/>
          </w:tcPr>
          <w:p w14:paraId="66A80388" w14:textId="77777777" w:rsidR="00E113AE" w:rsidRPr="00A05912" w:rsidRDefault="00E113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168</w:t>
            </w:r>
          </w:p>
        </w:tc>
        <w:tc>
          <w:tcPr>
            <w:tcW w:w="966" w:type="pct"/>
            <w:tcBorders>
              <w:top w:val="nil"/>
              <w:left w:val="nil"/>
              <w:bottom w:val="single" w:sz="4" w:space="0" w:color="auto"/>
              <w:right w:val="single" w:sz="4" w:space="0" w:color="auto"/>
            </w:tcBorders>
            <w:noWrap/>
            <w:vAlign w:val="center"/>
          </w:tcPr>
          <w:p w14:paraId="569C5863" w14:textId="77777777" w:rsidR="00E113AE" w:rsidRPr="00A05912" w:rsidRDefault="00E113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180</w:t>
            </w:r>
          </w:p>
        </w:tc>
        <w:tc>
          <w:tcPr>
            <w:tcW w:w="863" w:type="pct"/>
            <w:tcBorders>
              <w:top w:val="nil"/>
              <w:left w:val="nil"/>
              <w:bottom w:val="single" w:sz="4" w:space="0" w:color="auto"/>
              <w:right w:val="single" w:sz="4" w:space="0" w:color="auto"/>
            </w:tcBorders>
            <w:noWrap/>
            <w:vAlign w:val="center"/>
          </w:tcPr>
          <w:p w14:paraId="46F7C1F4" w14:textId="77777777" w:rsidR="00E113AE" w:rsidRPr="00A05912" w:rsidRDefault="00E113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72</w:t>
            </w:r>
          </w:p>
        </w:tc>
        <w:tc>
          <w:tcPr>
            <w:tcW w:w="239" w:type="pct"/>
            <w:tcBorders>
              <w:top w:val="nil"/>
              <w:left w:val="nil"/>
              <w:bottom w:val="single" w:sz="4" w:space="0" w:color="auto"/>
              <w:right w:val="single" w:sz="4" w:space="0" w:color="auto"/>
            </w:tcBorders>
            <w:noWrap/>
            <w:vAlign w:val="center"/>
          </w:tcPr>
          <w:p w14:paraId="29D88E60" w14:textId="77777777" w:rsidR="00E113AE" w:rsidRPr="00A05912" w:rsidRDefault="00E113AE"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E113AE" w14:paraId="60310FD4" w14:textId="77777777" w:rsidTr="00E113AE">
        <w:trPr>
          <w:trHeight w:hRule="exact" w:val="238"/>
          <w:jc w:val="center"/>
        </w:trPr>
        <w:tc>
          <w:tcPr>
            <w:tcW w:w="412" w:type="pct"/>
            <w:tcBorders>
              <w:top w:val="nil"/>
              <w:left w:val="single" w:sz="4" w:space="0" w:color="auto"/>
              <w:bottom w:val="single" w:sz="4" w:space="0" w:color="auto"/>
              <w:right w:val="single" w:sz="4" w:space="0" w:color="auto"/>
            </w:tcBorders>
            <w:shd w:val="clear" w:color="auto" w:fill="C0C0C0"/>
            <w:noWrap/>
            <w:vAlign w:val="center"/>
          </w:tcPr>
          <w:p w14:paraId="29EFC964" w14:textId="77777777" w:rsidR="00E113AE" w:rsidRPr="00A05912" w:rsidRDefault="00E113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6</w:t>
            </w:r>
          </w:p>
        </w:tc>
        <w:tc>
          <w:tcPr>
            <w:tcW w:w="709" w:type="pct"/>
            <w:tcBorders>
              <w:top w:val="nil"/>
              <w:left w:val="nil"/>
              <w:bottom w:val="single" w:sz="4" w:space="0" w:color="auto"/>
              <w:right w:val="single" w:sz="4" w:space="0" w:color="auto"/>
            </w:tcBorders>
            <w:noWrap/>
            <w:vAlign w:val="center"/>
          </w:tcPr>
          <w:p w14:paraId="6F0DCBBB" w14:textId="77777777" w:rsidR="00E113AE" w:rsidRPr="00A05912" w:rsidRDefault="00E113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E </w:t>
            </w:r>
          </w:p>
        </w:tc>
        <w:tc>
          <w:tcPr>
            <w:tcW w:w="917" w:type="pct"/>
            <w:tcBorders>
              <w:top w:val="nil"/>
              <w:left w:val="nil"/>
              <w:bottom w:val="single" w:sz="4" w:space="0" w:color="auto"/>
              <w:right w:val="single" w:sz="4" w:space="0" w:color="auto"/>
            </w:tcBorders>
            <w:noWrap/>
            <w:vAlign w:val="center"/>
          </w:tcPr>
          <w:p w14:paraId="7F4DACEE" w14:textId="77777777" w:rsidR="00E113AE" w:rsidRPr="00A05912" w:rsidRDefault="00E113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22</w:t>
            </w:r>
          </w:p>
        </w:tc>
        <w:tc>
          <w:tcPr>
            <w:tcW w:w="894" w:type="pct"/>
            <w:tcBorders>
              <w:top w:val="nil"/>
              <w:left w:val="nil"/>
              <w:bottom w:val="single" w:sz="4" w:space="0" w:color="auto"/>
              <w:right w:val="single" w:sz="4" w:space="0" w:color="auto"/>
            </w:tcBorders>
            <w:noWrap/>
            <w:vAlign w:val="center"/>
          </w:tcPr>
          <w:p w14:paraId="61F02B28" w14:textId="77777777" w:rsidR="00E113AE" w:rsidRPr="00A05912" w:rsidRDefault="00E113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158</w:t>
            </w:r>
          </w:p>
        </w:tc>
        <w:tc>
          <w:tcPr>
            <w:tcW w:w="966" w:type="pct"/>
            <w:tcBorders>
              <w:top w:val="nil"/>
              <w:left w:val="nil"/>
              <w:bottom w:val="single" w:sz="4" w:space="0" w:color="auto"/>
              <w:right w:val="single" w:sz="4" w:space="0" w:color="auto"/>
            </w:tcBorders>
            <w:noWrap/>
            <w:vAlign w:val="center"/>
          </w:tcPr>
          <w:p w14:paraId="55B491BE" w14:textId="77777777" w:rsidR="00E113AE" w:rsidRPr="00A05912" w:rsidRDefault="00E113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94</w:t>
            </w:r>
          </w:p>
        </w:tc>
        <w:tc>
          <w:tcPr>
            <w:tcW w:w="863" w:type="pct"/>
            <w:tcBorders>
              <w:top w:val="nil"/>
              <w:left w:val="nil"/>
              <w:bottom w:val="single" w:sz="4" w:space="0" w:color="auto"/>
              <w:right w:val="single" w:sz="4" w:space="0" w:color="auto"/>
            </w:tcBorders>
            <w:noWrap/>
            <w:vAlign w:val="center"/>
          </w:tcPr>
          <w:p w14:paraId="0B481BAA" w14:textId="77777777" w:rsidR="00E113AE" w:rsidRPr="00A05912" w:rsidRDefault="00E113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66</w:t>
            </w:r>
          </w:p>
        </w:tc>
        <w:tc>
          <w:tcPr>
            <w:tcW w:w="239" w:type="pct"/>
            <w:tcBorders>
              <w:top w:val="nil"/>
              <w:left w:val="nil"/>
              <w:bottom w:val="single" w:sz="4" w:space="0" w:color="auto"/>
              <w:right w:val="single" w:sz="4" w:space="0" w:color="auto"/>
            </w:tcBorders>
            <w:noWrap/>
            <w:vAlign w:val="center"/>
          </w:tcPr>
          <w:p w14:paraId="685A02FA" w14:textId="77777777" w:rsidR="00E113AE" w:rsidRPr="00A05912" w:rsidRDefault="00E113AE"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E113AE" w14:paraId="0AAC00C3" w14:textId="77777777" w:rsidTr="00E113AE">
        <w:trPr>
          <w:trHeight w:hRule="exact" w:val="238"/>
          <w:jc w:val="center"/>
        </w:trPr>
        <w:tc>
          <w:tcPr>
            <w:tcW w:w="412" w:type="pct"/>
            <w:tcBorders>
              <w:top w:val="nil"/>
              <w:left w:val="single" w:sz="4" w:space="0" w:color="auto"/>
              <w:bottom w:val="single" w:sz="4" w:space="0" w:color="auto"/>
              <w:right w:val="single" w:sz="4" w:space="0" w:color="auto"/>
            </w:tcBorders>
            <w:shd w:val="clear" w:color="auto" w:fill="C0C0C0"/>
            <w:noWrap/>
            <w:vAlign w:val="center"/>
          </w:tcPr>
          <w:p w14:paraId="55391E24" w14:textId="77777777" w:rsidR="00E113AE" w:rsidRPr="00A05912" w:rsidRDefault="00E113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7</w:t>
            </w:r>
          </w:p>
        </w:tc>
        <w:tc>
          <w:tcPr>
            <w:tcW w:w="709" w:type="pct"/>
            <w:tcBorders>
              <w:top w:val="nil"/>
              <w:left w:val="nil"/>
              <w:bottom w:val="single" w:sz="4" w:space="0" w:color="auto"/>
              <w:right w:val="single" w:sz="4" w:space="0" w:color="auto"/>
            </w:tcBorders>
            <w:noWrap/>
            <w:vAlign w:val="center"/>
          </w:tcPr>
          <w:p w14:paraId="0B463B06" w14:textId="77777777" w:rsidR="00E113AE" w:rsidRPr="00A05912" w:rsidRDefault="00E113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F </w:t>
            </w:r>
          </w:p>
        </w:tc>
        <w:tc>
          <w:tcPr>
            <w:tcW w:w="917" w:type="pct"/>
            <w:tcBorders>
              <w:top w:val="nil"/>
              <w:left w:val="nil"/>
              <w:bottom w:val="single" w:sz="4" w:space="0" w:color="auto"/>
              <w:right w:val="single" w:sz="4" w:space="0" w:color="auto"/>
            </w:tcBorders>
            <w:noWrap/>
            <w:vAlign w:val="center"/>
          </w:tcPr>
          <w:p w14:paraId="205316E5" w14:textId="77777777" w:rsidR="00E113AE" w:rsidRPr="00A05912" w:rsidRDefault="00E113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55</w:t>
            </w:r>
          </w:p>
        </w:tc>
        <w:tc>
          <w:tcPr>
            <w:tcW w:w="894" w:type="pct"/>
            <w:tcBorders>
              <w:top w:val="nil"/>
              <w:left w:val="nil"/>
              <w:bottom w:val="single" w:sz="4" w:space="0" w:color="auto"/>
              <w:right w:val="single" w:sz="4" w:space="0" w:color="auto"/>
            </w:tcBorders>
            <w:noWrap/>
            <w:vAlign w:val="center"/>
          </w:tcPr>
          <w:p w14:paraId="2EA20E22" w14:textId="77777777" w:rsidR="00E113AE" w:rsidRPr="00A05912" w:rsidRDefault="00E113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255</w:t>
            </w:r>
          </w:p>
        </w:tc>
        <w:tc>
          <w:tcPr>
            <w:tcW w:w="966" w:type="pct"/>
            <w:tcBorders>
              <w:top w:val="nil"/>
              <w:left w:val="nil"/>
              <w:bottom w:val="single" w:sz="4" w:space="0" w:color="auto"/>
              <w:right w:val="single" w:sz="4" w:space="0" w:color="auto"/>
            </w:tcBorders>
            <w:noWrap/>
            <w:vAlign w:val="center"/>
          </w:tcPr>
          <w:p w14:paraId="1A04F802" w14:textId="77777777" w:rsidR="00E113AE" w:rsidRPr="00A05912" w:rsidRDefault="00E113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230</w:t>
            </w:r>
          </w:p>
        </w:tc>
        <w:tc>
          <w:tcPr>
            <w:tcW w:w="863" w:type="pct"/>
            <w:tcBorders>
              <w:top w:val="nil"/>
              <w:left w:val="nil"/>
              <w:bottom w:val="single" w:sz="4" w:space="0" w:color="auto"/>
              <w:right w:val="single" w:sz="4" w:space="0" w:color="auto"/>
            </w:tcBorders>
            <w:noWrap/>
            <w:vAlign w:val="center"/>
          </w:tcPr>
          <w:p w14:paraId="4BAB2D68" w14:textId="77777777" w:rsidR="00E113AE" w:rsidRPr="00A05912" w:rsidRDefault="00E113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90</w:t>
            </w:r>
          </w:p>
        </w:tc>
        <w:tc>
          <w:tcPr>
            <w:tcW w:w="239" w:type="pct"/>
            <w:tcBorders>
              <w:top w:val="nil"/>
              <w:left w:val="nil"/>
              <w:bottom w:val="single" w:sz="4" w:space="0" w:color="auto"/>
              <w:right w:val="single" w:sz="4" w:space="0" w:color="auto"/>
            </w:tcBorders>
            <w:noWrap/>
            <w:vAlign w:val="center"/>
          </w:tcPr>
          <w:p w14:paraId="00F9CFF8" w14:textId="77777777" w:rsidR="00E113AE" w:rsidRPr="00A05912" w:rsidRDefault="00E113AE"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E113AE" w14:paraId="39BAE875" w14:textId="77777777" w:rsidTr="00E113AE">
        <w:trPr>
          <w:trHeight w:hRule="exact" w:val="238"/>
          <w:jc w:val="center"/>
        </w:trPr>
        <w:tc>
          <w:tcPr>
            <w:tcW w:w="412" w:type="pct"/>
            <w:tcBorders>
              <w:top w:val="nil"/>
              <w:left w:val="single" w:sz="4" w:space="0" w:color="auto"/>
              <w:bottom w:val="single" w:sz="4" w:space="0" w:color="auto"/>
              <w:right w:val="single" w:sz="4" w:space="0" w:color="auto"/>
            </w:tcBorders>
            <w:shd w:val="clear" w:color="auto" w:fill="C0C0C0"/>
            <w:noWrap/>
            <w:vAlign w:val="center"/>
          </w:tcPr>
          <w:p w14:paraId="03A5FE01" w14:textId="77777777" w:rsidR="00E113AE" w:rsidRPr="00A05912" w:rsidRDefault="00E113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8</w:t>
            </w:r>
          </w:p>
        </w:tc>
        <w:tc>
          <w:tcPr>
            <w:tcW w:w="709" w:type="pct"/>
            <w:tcBorders>
              <w:top w:val="nil"/>
              <w:left w:val="nil"/>
              <w:bottom w:val="single" w:sz="4" w:space="0" w:color="auto"/>
              <w:right w:val="single" w:sz="4" w:space="0" w:color="auto"/>
            </w:tcBorders>
            <w:noWrap/>
            <w:vAlign w:val="center"/>
          </w:tcPr>
          <w:p w14:paraId="120E1E15" w14:textId="77777777" w:rsidR="00E113AE" w:rsidRPr="00A05912" w:rsidRDefault="00E113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G </w:t>
            </w:r>
          </w:p>
        </w:tc>
        <w:tc>
          <w:tcPr>
            <w:tcW w:w="917" w:type="pct"/>
            <w:tcBorders>
              <w:top w:val="nil"/>
              <w:left w:val="nil"/>
              <w:bottom w:val="single" w:sz="4" w:space="0" w:color="auto"/>
              <w:right w:val="single" w:sz="4" w:space="0" w:color="auto"/>
            </w:tcBorders>
            <w:noWrap/>
            <w:vAlign w:val="center"/>
          </w:tcPr>
          <w:p w14:paraId="42A4BFD1" w14:textId="77777777" w:rsidR="00E113AE" w:rsidRPr="00A05912" w:rsidRDefault="00E113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33</w:t>
            </w:r>
          </w:p>
        </w:tc>
        <w:tc>
          <w:tcPr>
            <w:tcW w:w="894" w:type="pct"/>
            <w:tcBorders>
              <w:top w:val="nil"/>
              <w:left w:val="nil"/>
              <w:bottom w:val="single" w:sz="4" w:space="0" w:color="auto"/>
              <w:right w:val="single" w:sz="4" w:space="0" w:color="auto"/>
            </w:tcBorders>
            <w:noWrap/>
            <w:vAlign w:val="center"/>
          </w:tcPr>
          <w:p w14:paraId="455F8F40" w14:textId="77777777" w:rsidR="00E113AE" w:rsidRPr="00A05912" w:rsidRDefault="00E113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235</w:t>
            </w:r>
          </w:p>
        </w:tc>
        <w:tc>
          <w:tcPr>
            <w:tcW w:w="966" w:type="pct"/>
            <w:tcBorders>
              <w:top w:val="nil"/>
              <w:left w:val="nil"/>
              <w:bottom w:val="single" w:sz="4" w:space="0" w:color="auto"/>
              <w:right w:val="single" w:sz="4" w:space="0" w:color="auto"/>
            </w:tcBorders>
            <w:noWrap/>
            <w:vAlign w:val="center"/>
          </w:tcPr>
          <w:p w14:paraId="7E0775FE" w14:textId="77777777" w:rsidR="00E113AE" w:rsidRPr="00A05912" w:rsidRDefault="00E113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220</w:t>
            </w:r>
          </w:p>
        </w:tc>
        <w:tc>
          <w:tcPr>
            <w:tcW w:w="863" w:type="pct"/>
            <w:tcBorders>
              <w:top w:val="nil"/>
              <w:left w:val="nil"/>
              <w:bottom w:val="single" w:sz="4" w:space="0" w:color="auto"/>
              <w:right w:val="single" w:sz="4" w:space="0" w:color="auto"/>
            </w:tcBorders>
            <w:noWrap/>
            <w:vAlign w:val="center"/>
          </w:tcPr>
          <w:p w14:paraId="7F46991D" w14:textId="77777777" w:rsidR="00E113AE" w:rsidRPr="00A05912" w:rsidRDefault="00E113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88</w:t>
            </w:r>
          </w:p>
        </w:tc>
        <w:tc>
          <w:tcPr>
            <w:tcW w:w="239" w:type="pct"/>
            <w:tcBorders>
              <w:top w:val="nil"/>
              <w:left w:val="nil"/>
              <w:bottom w:val="single" w:sz="4" w:space="0" w:color="auto"/>
              <w:right w:val="single" w:sz="4" w:space="0" w:color="auto"/>
            </w:tcBorders>
            <w:noWrap/>
            <w:vAlign w:val="center"/>
          </w:tcPr>
          <w:p w14:paraId="526CF9E0" w14:textId="77777777" w:rsidR="00E113AE" w:rsidRPr="00A05912" w:rsidRDefault="00E113AE"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E113AE" w14:paraId="7DC9ECC6" w14:textId="77777777" w:rsidTr="00E113AE">
        <w:trPr>
          <w:trHeight w:hRule="exact" w:val="238"/>
          <w:jc w:val="center"/>
        </w:trPr>
        <w:tc>
          <w:tcPr>
            <w:tcW w:w="412" w:type="pct"/>
            <w:tcBorders>
              <w:top w:val="nil"/>
              <w:left w:val="single" w:sz="4" w:space="0" w:color="auto"/>
              <w:bottom w:val="single" w:sz="4" w:space="0" w:color="auto"/>
              <w:right w:val="single" w:sz="4" w:space="0" w:color="auto"/>
            </w:tcBorders>
            <w:shd w:val="clear" w:color="auto" w:fill="C0C0C0"/>
            <w:noWrap/>
            <w:vAlign w:val="center"/>
          </w:tcPr>
          <w:p w14:paraId="5274A16D" w14:textId="77777777" w:rsidR="00E113AE" w:rsidRPr="00A05912" w:rsidRDefault="00E113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9</w:t>
            </w:r>
          </w:p>
        </w:tc>
        <w:tc>
          <w:tcPr>
            <w:tcW w:w="709" w:type="pct"/>
            <w:tcBorders>
              <w:top w:val="nil"/>
              <w:left w:val="nil"/>
              <w:bottom w:val="single" w:sz="4" w:space="0" w:color="auto"/>
              <w:right w:val="single" w:sz="4" w:space="0" w:color="auto"/>
            </w:tcBorders>
            <w:noWrap/>
            <w:vAlign w:val="center"/>
          </w:tcPr>
          <w:p w14:paraId="5F61B307" w14:textId="77777777" w:rsidR="00E113AE" w:rsidRPr="00A05912" w:rsidRDefault="00E113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H </w:t>
            </w:r>
          </w:p>
        </w:tc>
        <w:tc>
          <w:tcPr>
            <w:tcW w:w="917" w:type="pct"/>
            <w:tcBorders>
              <w:top w:val="nil"/>
              <w:left w:val="nil"/>
              <w:bottom w:val="single" w:sz="4" w:space="0" w:color="auto"/>
              <w:right w:val="single" w:sz="4" w:space="0" w:color="auto"/>
            </w:tcBorders>
            <w:noWrap/>
            <w:vAlign w:val="center"/>
          </w:tcPr>
          <w:p w14:paraId="421E0AFB" w14:textId="77777777" w:rsidR="00E113AE" w:rsidRPr="00A05912" w:rsidRDefault="00E113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31</w:t>
            </w:r>
          </w:p>
        </w:tc>
        <w:tc>
          <w:tcPr>
            <w:tcW w:w="894" w:type="pct"/>
            <w:tcBorders>
              <w:top w:val="nil"/>
              <w:left w:val="nil"/>
              <w:bottom w:val="single" w:sz="4" w:space="0" w:color="auto"/>
              <w:right w:val="single" w:sz="4" w:space="0" w:color="auto"/>
            </w:tcBorders>
            <w:noWrap/>
            <w:vAlign w:val="center"/>
          </w:tcPr>
          <w:p w14:paraId="15980731" w14:textId="77777777" w:rsidR="00E113AE" w:rsidRPr="00A05912" w:rsidRDefault="00E113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206</w:t>
            </w:r>
          </w:p>
        </w:tc>
        <w:tc>
          <w:tcPr>
            <w:tcW w:w="966" w:type="pct"/>
            <w:tcBorders>
              <w:top w:val="nil"/>
              <w:left w:val="nil"/>
              <w:bottom w:val="single" w:sz="4" w:space="0" w:color="auto"/>
              <w:right w:val="single" w:sz="4" w:space="0" w:color="auto"/>
            </w:tcBorders>
            <w:noWrap/>
            <w:vAlign w:val="center"/>
          </w:tcPr>
          <w:p w14:paraId="0458ABA3" w14:textId="77777777" w:rsidR="00E113AE" w:rsidRPr="00A05912" w:rsidRDefault="00E113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152</w:t>
            </w:r>
          </w:p>
        </w:tc>
        <w:tc>
          <w:tcPr>
            <w:tcW w:w="863" w:type="pct"/>
            <w:tcBorders>
              <w:top w:val="nil"/>
              <w:left w:val="nil"/>
              <w:bottom w:val="single" w:sz="4" w:space="0" w:color="auto"/>
              <w:right w:val="single" w:sz="4" w:space="0" w:color="auto"/>
            </w:tcBorders>
            <w:noWrap/>
            <w:vAlign w:val="center"/>
          </w:tcPr>
          <w:p w14:paraId="58BD2E9B" w14:textId="77777777" w:rsidR="00E113AE" w:rsidRPr="00A05912" w:rsidRDefault="00E113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80</w:t>
            </w:r>
          </w:p>
        </w:tc>
        <w:tc>
          <w:tcPr>
            <w:tcW w:w="239" w:type="pct"/>
            <w:tcBorders>
              <w:top w:val="nil"/>
              <w:left w:val="nil"/>
              <w:bottom w:val="single" w:sz="4" w:space="0" w:color="auto"/>
              <w:right w:val="single" w:sz="4" w:space="0" w:color="auto"/>
            </w:tcBorders>
            <w:noWrap/>
            <w:vAlign w:val="center"/>
          </w:tcPr>
          <w:p w14:paraId="6CB1D875" w14:textId="77777777" w:rsidR="00E113AE" w:rsidRPr="00A05912" w:rsidRDefault="00E113AE"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E113AE" w14:paraId="1A38951D" w14:textId="77777777" w:rsidTr="00E113AE">
        <w:trPr>
          <w:trHeight w:hRule="exact" w:val="238"/>
          <w:jc w:val="center"/>
        </w:trPr>
        <w:tc>
          <w:tcPr>
            <w:tcW w:w="412" w:type="pct"/>
            <w:tcBorders>
              <w:top w:val="nil"/>
              <w:left w:val="single" w:sz="4" w:space="0" w:color="auto"/>
              <w:bottom w:val="single" w:sz="4" w:space="0" w:color="auto"/>
              <w:right w:val="single" w:sz="4" w:space="0" w:color="auto"/>
            </w:tcBorders>
            <w:shd w:val="clear" w:color="auto" w:fill="C0C0C0"/>
            <w:noWrap/>
            <w:vAlign w:val="center"/>
          </w:tcPr>
          <w:p w14:paraId="468D53E7" w14:textId="77777777" w:rsidR="00E113AE" w:rsidRPr="00A05912" w:rsidRDefault="00E113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10</w:t>
            </w:r>
          </w:p>
        </w:tc>
        <w:tc>
          <w:tcPr>
            <w:tcW w:w="709" w:type="pct"/>
            <w:tcBorders>
              <w:top w:val="nil"/>
              <w:left w:val="nil"/>
              <w:bottom w:val="single" w:sz="4" w:space="0" w:color="auto"/>
              <w:right w:val="single" w:sz="4" w:space="0" w:color="auto"/>
            </w:tcBorders>
            <w:noWrap/>
            <w:vAlign w:val="center"/>
          </w:tcPr>
          <w:p w14:paraId="36D89504" w14:textId="77777777" w:rsidR="00E113AE" w:rsidRPr="00A05912" w:rsidRDefault="00E113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I </w:t>
            </w:r>
          </w:p>
        </w:tc>
        <w:tc>
          <w:tcPr>
            <w:tcW w:w="917" w:type="pct"/>
            <w:tcBorders>
              <w:top w:val="nil"/>
              <w:left w:val="nil"/>
              <w:bottom w:val="single" w:sz="4" w:space="0" w:color="auto"/>
              <w:right w:val="single" w:sz="4" w:space="0" w:color="auto"/>
            </w:tcBorders>
            <w:noWrap/>
            <w:vAlign w:val="center"/>
          </w:tcPr>
          <w:p w14:paraId="2DD99AF6" w14:textId="77777777" w:rsidR="00E113AE" w:rsidRPr="00A05912" w:rsidRDefault="00E113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30</w:t>
            </w:r>
          </w:p>
        </w:tc>
        <w:tc>
          <w:tcPr>
            <w:tcW w:w="894" w:type="pct"/>
            <w:tcBorders>
              <w:top w:val="nil"/>
              <w:left w:val="nil"/>
              <w:bottom w:val="single" w:sz="4" w:space="0" w:color="auto"/>
              <w:right w:val="single" w:sz="4" w:space="0" w:color="auto"/>
            </w:tcBorders>
            <w:noWrap/>
            <w:vAlign w:val="center"/>
          </w:tcPr>
          <w:p w14:paraId="101AA769" w14:textId="77777777" w:rsidR="00E113AE" w:rsidRPr="00A05912" w:rsidRDefault="00E113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244</w:t>
            </w:r>
          </w:p>
        </w:tc>
        <w:tc>
          <w:tcPr>
            <w:tcW w:w="966" w:type="pct"/>
            <w:tcBorders>
              <w:top w:val="nil"/>
              <w:left w:val="nil"/>
              <w:bottom w:val="single" w:sz="4" w:space="0" w:color="auto"/>
              <w:right w:val="single" w:sz="4" w:space="0" w:color="auto"/>
            </w:tcBorders>
            <w:noWrap/>
            <w:vAlign w:val="center"/>
          </w:tcPr>
          <w:p w14:paraId="69952B07" w14:textId="77777777" w:rsidR="00E113AE" w:rsidRPr="00A05912" w:rsidRDefault="00E113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190</w:t>
            </w:r>
          </w:p>
        </w:tc>
        <w:tc>
          <w:tcPr>
            <w:tcW w:w="863" w:type="pct"/>
            <w:tcBorders>
              <w:top w:val="nil"/>
              <w:left w:val="nil"/>
              <w:bottom w:val="single" w:sz="4" w:space="0" w:color="auto"/>
              <w:right w:val="single" w:sz="4" w:space="0" w:color="auto"/>
            </w:tcBorders>
            <w:noWrap/>
            <w:vAlign w:val="center"/>
          </w:tcPr>
          <w:p w14:paraId="1AA09B1D" w14:textId="77777777" w:rsidR="00E113AE" w:rsidRPr="00A05912" w:rsidRDefault="00E113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100</w:t>
            </w:r>
          </w:p>
        </w:tc>
        <w:tc>
          <w:tcPr>
            <w:tcW w:w="239" w:type="pct"/>
            <w:tcBorders>
              <w:top w:val="nil"/>
              <w:left w:val="nil"/>
              <w:bottom w:val="single" w:sz="4" w:space="0" w:color="auto"/>
              <w:right w:val="single" w:sz="4" w:space="0" w:color="auto"/>
            </w:tcBorders>
            <w:noWrap/>
            <w:vAlign w:val="center"/>
          </w:tcPr>
          <w:p w14:paraId="1E6B6CC5" w14:textId="77777777" w:rsidR="00E113AE" w:rsidRPr="00A05912" w:rsidRDefault="00E113AE"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E113AE" w14:paraId="476A604E" w14:textId="77777777" w:rsidTr="00E113AE">
        <w:trPr>
          <w:trHeight w:hRule="exact" w:val="238"/>
          <w:jc w:val="center"/>
        </w:trPr>
        <w:tc>
          <w:tcPr>
            <w:tcW w:w="412" w:type="pct"/>
            <w:tcBorders>
              <w:top w:val="nil"/>
              <w:left w:val="single" w:sz="4" w:space="0" w:color="auto"/>
              <w:bottom w:val="single" w:sz="4" w:space="0" w:color="auto"/>
              <w:right w:val="single" w:sz="4" w:space="0" w:color="auto"/>
            </w:tcBorders>
            <w:shd w:val="clear" w:color="auto" w:fill="C0C0C0"/>
            <w:noWrap/>
            <w:vAlign w:val="center"/>
          </w:tcPr>
          <w:p w14:paraId="07BD4152" w14:textId="77777777" w:rsidR="00E113AE" w:rsidRPr="00A05912" w:rsidRDefault="00E113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11</w:t>
            </w:r>
          </w:p>
        </w:tc>
        <w:tc>
          <w:tcPr>
            <w:tcW w:w="709" w:type="pct"/>
            <w:tcBorders>
              <w:top w:val="nil"/>
              <w:left w:val="nil"/>
              <w:bottom w:val="single" w:sz="4" w:space="0" w:color="auto"/>
              <w:right w:val="single" w:sz="4" w:space="0" w:color="auto"/>
            </w:tcBorders>
            <w:noWrap/>
            <w:vAlign w:val="center"/>
          </w:tcPr>
          <w:p w14:paraId="027F9AB8" w14:textId="77777777" w:rsidR="00E113AE" w:rsidRPr="00A05912" w:rsidRDefault="00E113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J </w:t>
            </w:r>
          </w:p>
        </w:tc>
        <w:tc>
          <w:tcPr>
            <w:tcW w:w="917" w:type="pct"/>
            <w:tcBorders>
              <w:top w:val="nil"/>
              <w:left w:val="nil"/>
              <w:bottom w:val="single" w:sz="4" w:space="0" w:color="auto"/>
              <w:right w:val="single" w:sz="4" w:space="0" w:color="auto"/>
            </w:tcBorders>
            <w:noWrap/>
            <w:vAlign w:val="center"/>
          </w:tcPr>
          <w:p w14:paraId="745F3399" w14:textId="77777777" w:rsidR="00E113AE" w:rsidRPr="00A05912" w:rsidRDefault="00E113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50</w:t>
            </w:r>
          </w:p>
        </w:tc>
        <w:tc>
          <w:tcPr>
            <w:tcW w:w="894" w:type="pct"/>
            <w:tcBorders>
              <w:top w:val="nil"/>
              <w:left w:val="nil"/>
              <w:bottom w:val="single" w:sz="4" w:space="0" w:color="auto"/>
              <w:right w:val="single" w:sz="4" w:space="0" w:color="auto"/>
            </w:tcBorders>
            <w:noWrap/>
            <w:vAlign w:val="center"/>
          </w:tcPr>
          <w:p w14:paraId="034B5B9D" w14:textId="77777777" w:rsidR="00E113AE" w:rsidRPr="00A05912" w:rsidRDefault="00E113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268</w:t>
            </w:r>
          </w:p>
        </w:tc>
        <w:tc>
          <w:tcPr>
            <w:tcW w:w="966" w:type="pct"/>
            <w:tcBorders>
              <w:top w:val="nil"/>
              <w:left w:val="nil"/>
              <w:bottom w:val="single" w:sz="4" w:space="0" w:color="auto"/>
              <w:right w:val="single" w:sz="4" w:space="0" w:color="auto"/>
            </w:tcBorders>
            <w:noWrap/>
            <w:vAlign w:val="center"/>
          </w:tcPr>
          <w:p w14:paraId="7D065725" w14:textId="77777777" w:rsidR="00E113AE" w:rsidRPr="00A05912" w:rsidRDefault="00E113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250</w:t>
            </w:r>
          </w:p>
        </w:tc>
        <w:tc>
          <w:tcPr>
            <w:tcW w:w="863" w:type="pct"/>
            <w:tcBorders>
              <w:top w:val="nil"/>
              <w:left w:val="nil"/>
              <w:bottom w:val="single" w:sz="4" w:space="0" w:color="auto"/>
              <w:right w:val="single" w:sz="4" w:space="0" w:color="auto"/>
            </w:tcBorders>
            <w:noWrap/>
            <w:vAlign w:val="center"/>
          </w:tcPr>
          <w:p w14:paraId="774A20B9" w14:textId="77777777" w:rsidR="00E113AE" w:rsidRPr="00A05912" w:rsidRDefault="00E113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100</w:t>
            </w:r>
          </w:p>
        </w:tc>
        <w:tc>
          <w:tcPr>
            <w:tcW w:w="239" w:type="pct"/>
            <w:tcBorders>
              <w:top w:val="nil"/>
              <w:left w:val="nil"/>
              <w:bottom w:val="single" w:sz="4" w:space="0" w:color="auto"/>
              <w:right w:val="single" w:sz="4" w:space="0" w:color="auto"/>
            </w:tcBorders>
            <w:noWrap/>
            <w:vAlign w:val="center"/>
          </w:tcPr>
          <w:p w14:paraId="71D65AE8" w14:textId="77777777" w:rsidR="00E113AE" w:rsidRPr="00A05912" w:rsidRDefault="00E113AE"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E113AE" w14:paraId="00BFA0FF" w14:textId="77777777" w:rsidTr="00E113AE">
        <w:trPr>
          <w:trHeight w:hRule="exact" w:val="238"/>
          <w:jc w:val="center"/>
        </w:trPr>
        <w:tc>
          <w:tcPr>
            <w:tcW w:w="412" w:type="pct"/>
            <w:tcBorders>
              <w:top w:val="nil"/>
              <w:left w:val="single" w:sz="4" w:space="0" w:color="auto"/>
              <w:bottom w:val="single" w:sz="4" w:space="0" w:color="auto"/>
              <w:right w:val="single" w:sz="4" w:space="0" w:color="auto"/>
            </w:tcBorders>
            <w:shd w:val="clear" w:color="auto" w:fill="C0C0C0"/>
            <w:noWrap/>
            <w:vAlign w:val="center"/>
          </w:tcPr>
          <w:p w14:paraId="56FD6B13" w14:textId="77777777" w:rsidR="00E113AE" w:rsidRPr="00A05912" w:rsidRDefault="00E113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12</w:t>
            </w:r>
          </w:p>
        </w:tc>
        <w:tc>
          <w:tcPr>
            <w:tcW w:w="709" w:type="pct"/>
            <w:tcBorders>
              <w:top w:val="nil"/>
              <w:left w:val="nil"/>
              <w:bottom w:val="single" w:sz="4" w:space="0" w:color="auto"/>
              <w:right w:val="single" w:sz="4" w:space="0" w:color="auto"/>
            </w:tcBorders>
            <w:noWrap/>
            <w:vAlign w:val="center"/>
          </w:tcPr>
          <w:p w14:paraId="53019077" w14:textId="77777777" w:rsidR="00E113AE" w:rsidRPr="00A05912" w:rsidRDefault="00E113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K </w:t>
            </w:r>
          </w:p>
        </w:tc>
        <w:tc>
          <w:tcPr>
            <w:tcW w:w="917" w:type="pct"/>
            <w:tcBorders>
              <w:top w:val="nil"/>
              <w:left w:val="nil"/>
              <w:bottom w:val="single" w:sz="4" w:space="0" w:color="auto"/>
              <w:right w:val="single" w:sz="4" w:space="0" w:color="auto"/>
            </w:tcBorders>
            <w:noWrap/>
            <w:vAlign w:val="center"/>
          </w:tcPr>
          <w:p w14:paraId="7E1019E4" w14:textId="77777777" w:rsidR="00E113AE" w:rsidRPr="00A05912" w:rsidRDefault="00E113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53</w:t>
            </w:r>
          </w:p>
        </w:tc>
        <w:tc>
          <w:tcPr>
            <w:tcW w:w="894" w:type="pct"/>
            <w:tcBorders>
              <w:top w:val="nil"/>
              <w:left w:val="nil"/>
              <w:bottom w:val="single" w:sz="4" w:space="0" w:color="auto"/>
              <w:right w:val="single" w:sz="4" w:space="0" w:color="auto"/>
            </w:tcBorders>
            <w:noWrap/>
            <w:vAlign w:val="center"/>
          </w:tcPr>
          <w:p w14:paraId="4ABE38E9" w14:textId="77777777" w:rsidR="00E113AE" w:rsidRPr="00A05912" w:rsidRDefault="00E113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306</w:t>
            </w:r>
          </w:p>
        </w:tc>
        <w:tc>
          <w:tcPr>
            <w:tcW w:w="966" w:type="pct"/>
            <w:tcBorders>
              <w:top w:val="nil"/>
              <w:left w:val="nil"/>
              <w:bottom w:val="single" w:sz="4" w:space="0" w:color="auto"/>
              <w:right w:val="single" w:sz="4" w:space="0" w:color="auto"/>
            </w:tcBorders>
            <w:noWrap/>
            <w:vAlign w:val="center"/>
          </w:tcPr>
          <w:p w14:paraId="7E9A30DC" w14:textId="77777777" w:rsidR="00E113AE" w:rsidRPr="00A05912" w:rsidRDefault="00E113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260</w:t>
            </w:r>
          </w:p>
        </w:tc>
        <w:tc>
          <w:tcPr>
            <w:tcW w:w="863" w:type="pct"/>
            <w:tcBorders>
              <w:top w:val="nil"/>
              <w:left w:val="nil"/>
              <w:bottom w:val="single" w:sz="4" w:space="0" w:color="auto"/>
              <w:right w:val="single" w:sz="4" w:space="0" w:color="auto"/>
            </w:tcBorders>
            <w:noWrap/>
            <w:vAlign w:val="center"/>
          </w:tcPr>
          <w:p w14:paraId="7C516F8A" w14:textId="77777777" w:rsidR="00E113AE" w:rsidRPr="00A05912" w:rsidRDefault="00E113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147</w:t>
            </w:r>
          </w:p>
        </w:tc>
        <w:tc>
          <w:tcPr>
            <w:tcW w:w="239" w:type="pct"/>
            <w:tcBorders>
              <w:top w:val="nil"/>
              <w:left w:val="nil"/>
              <w:bottom w:val="single" w:sz="4" w:space="0" w:color="auto"/>
              <w:right w:val="single" w:sz="4" w:space="0" w:color="auto"/>
            </w:tcBorders>
            <w:noWrap/>
            <w:vAlign w:val="center"/>
          </w:tcPr>
          <w:p w14:paraId="5B30F8A4" w14:textId="77777777" w:rsidR="00E113AE" w:rsidRPr="00A05912" w:rsidRDefault="00E113AE"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E113AE" w14:paraId="278C1E60" w14:textId="77777777" w:rsidTr="00E113AE">
        <w:trPr>
          <w:trHeight w:hRule="exact" w:val="238"/>
          <w:jc w:val="center"/>
        </w:trPr>
        <w:tc>
          <w:tcPr>
            <w:tcW w:w="412" w:type="pct"/>
            <w:tcBorders>
              <w:top w:val="nil"/>
              <w:left w:val="single" w:sz="4" w:space="0" w:color="auto"/>
              <w:bottom w:val="single" w:sz="4" w:space="0" w:color="auto"/>
              <w:right w:val="single" w:sz="4" w:space="0" w:color="auto"/>
            </w:tcBorders>
            <w:shd w:val="clear" w:color="auto" w:fill="C0C0C0"/>
            <w:noWrap/>
            <w:vAlign w:val="center"/>
          </w:tcPr>
          <w:p w14:paraId="528FFBF3" w14:textId="77777777" w:rsidR="00E113AE" w:rsidRPr="00A05912" w:rsidRDefault="00E113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13</w:t>
            </w:r>
          </w:p>
        </w:tc>
        <w:tc>
          <w:tcPr>
            <w:tcW w:w="709" w:type="pct"/>
            <w:tcBorders>
              <w:top w:val="nil"/>
              <w:left w:val="nil"/>
              <w:bottom w:val="single" w:sz="4" w:space="0" w:color="auto"/>
              <w:right w:val="single" w:sz="4" w:space="0" w:color="auto"/>
            </w:tcBorders>
            <w:noWrap/>
            <w:vAlign w:val="center"/>
          </w:tcPr>
          <w:p w14:paraId="78C184A6" w14:textId="77777777" w:rsidR="00E113AE" w:rsidRPr="00A05912" w:rsidRDefault="00E113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L </w:t>
            </w:r>
          </w:p>
        </w:tc>
        <w:tc>
          <w:tcPr>
            <w:tcW w:w="917" w:type="pct"/>
            <w:tcBorders>
              <w:top w:val="nil"/>
              <w:left w:val="nil"/>
              <w:bottom w:val="single" w:sz="4" w:space="0" w:color="auto"/>
              <w:right w:val="single" w:sz="4" w:space="0" w:color="auto"/>
            </w:tcBorders>
            <w:noWrap/>
            <w:vAlign w:val="center"/>
          </w:tcPr>
          <w:p w14:paraId="330AC4C6" w14:textId="77777777" w:rsidR="00E113AE" w:rsidRPr="00A05912" w:rsidRDefault="00E113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38</w:t>
            </w:r>
          </w:p>
        </w:tc>
        <w:tc>
          <w:tcPr>
            <w:tcW w:w="894" w:type="pct"/>
            <w:tcBorders>
              <w:top w:val="nil"/>
              <w:left w:val="nil"/>
              <w:bottom w:val="single" w:sz="4" w:space="0" w:color="auto"/>
              <w:right w:val="single" w:sz="4" w:space="0" w:color="auto"/>
            </w:tcBorders>
            <w:noWrap/>
            <w:vAlign w:val="center"/>
          </w:tcPr>
          <w:p w14:paraId="3F2BAC22" w14:textId="77777777" w:rsidR="00E113AE" w:rsidRPr="00A05912" w:rsidRDefault="00E113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284</w:t>
            </w:r>
          </w:p>
        </w:tc>
        <w:tc>
          <w:tcPr>
            <w:tcW w:w="966" w:type="pct"/>
            <w:tcBorders>
              <w:top w:val="nil"/>
              <w:left w:val="nil"/>
              <w:bottom w:val="single" w:sz="4" w:space="0" w:color="auto"/>
              <w:right w:val="single" w:sz="4" w:space="0" w:color="auto"/>
            </w:tcBorders>
            <w:noWrap/>
            <w:vAlign w:val="center"/>
          </w:tcPr>
          <w:p w14:paraId="097763C7" w14:textId="77777777" w:rsidR="00E113AE" w:rsidRPr="00A05912" w:rsidRDefault="00E113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250</w:t>
            </w:r>
          </w:p>
        </w:tc>
        <w:tc>
          <w:tcPr>
            <w:tcW w:w="863" w:type="pct"/>
            <w:tcBorders>
              <w:top w:val="nil"/>
              <w:left w:val="nil"/>
              <w:bottom w:val="single" w:sz="4" w:space="0" w:color="auto"/>
              <w:right w:val="single" w:sz="4" w:space="0" w:color="auto"/>
            </w:tcBorders>
            <w:noWrap/>
            <w:vAlign w:val="center"/>
          </w:tcPr>
          <w:p w14:paraId="443B9173" w14:textId="77777777" w:rsidR="00E113AE" w:rsidRPr="00A05912" w:rsidRDefault="00E113AE"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120</w:t>
            </w:r>
          </w:p>
        </w:tc>
        <w:tc>
          <w:tcPr>
            <w:tcW w:w="239" w:type="pct"/>
            <w:tcBorders>
              <w:top w:val="nil"/>
              <w:left w:val="nil"/>
              <w:bottom w:val="single" w:sz="4" w:space="0" w:color="auto"/>
              <w:right w:val="single" w:sz="4" w:space="0" w:color="auto"/>
            </w:tcBorders>
            <w:noWrap/>
            <w:vAlign w:val="center"/>
          </w:tcPr>
          <w:p w14:paraId="3C47BF8B" w14:textId="77777777" w:rsidR="00E113AE" w:rsidRPr="00A05912" w:rsidRDefault="00E113AE"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E113AE" w14:paraId="7BCC6C54" w14:textId="77777777" w:rsidTr="00E113AE">
        <w:trPr>
          <w:trHeight w:hRule="exact" w:val="238"/>
          <w:jc w:val="center"/>
        </w:trPr>
        <w:tc>
          <w:tcPr>
            <w:tcW w:w="412" w:type="pct"/>
            <w:tcBorders>
              <w:top w:val="nil"/>
              <w:left w:val="single" w:sz="4" w:space="0" w:color="auto"/>
              <w:bottom w:val="single" w:sz="4" w:space="0" w:color="auto"/>
              <w:right w:val="single" w:sz="4" w:space="0" w:color="auto"/>
            </w:tcBorders>
            <w:shd w:val="clear" w:color="auto" w:fill="C0C0C0"/>
            <w:noWrap/>
            <w:vAlign w:val="center"/>
          </w:tcPr>
          <w:p w14:paraId="45760B69" w14:textId="77777777" w:rsidR="00E113AE" w:rsidRPr="00A05912" w:rsidRDefault="00E113AE"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14</w:t>
            </w:r>
          </w:p>
        </w:tc>
        <w:tc>
          <w:tcPr>
            <w:tcW w:w="709" w:type="pct"/>
            <w:tcBorders>
              <w:top w:val="nil"/>
              <w:left w:val="nil"/>
              <w:bottom w:val="single" w:sz="4" w:space="0" w:color="auto"/>
              <w:right w:val="single" w:sz="4" w:space="0" w:color="auto"/>
            </w:tcBorders>
            <w:noWrap/>
            <w:vAlign w:val="center"/>
          </w:tcPr>
          <w:p w14:paraId="5CA0A05F" w14:textId="77777777" w:rsidR="00E113AE" w:rsidRPr="00A05912" w:rsidRDefault="00E113AE"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c>
          <w:tcPr>
            <w:tcW w:w="917" w:type="pct"/>
            <w:tcBorders>
              <w:top w:val="nil"/>
              <w:left w:val="nil"/>
              <w:bottom w:val="single" w:sz="4" w:space="0" w:color="auto"/>
              <w:right w:val="single" w:sz="4" w:space="0" w:color="auto"/>
            </w:tcBorders>
            <w:noWrap/>
            <w:vAlign w:val="center"/>
          </w:tcPr>
          <w:p w14:paraId="19354590" w14:textId="77777777" w:rsidR="00E113AE" w:rsidRPr="00A05912" w:rsidRDefault="00E113AE"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c>
          <w:tcPr>
            <w:tcW w:w="894" w:type="pct"/>
            <w:tcBorders>
              <w:top w:val="nil"/>
              <w:left w:val="nil"/>
              <w:bottom w:val="single" w:sz="4" w:space="0" w:color="auto"/>
              <w:right w:val="single" w:sz="4" w:space="0" w:color="auto"/>
            </w:tcBorders>
            <w:noWrap/>
            <w:vAlign w:val="center"/>
          </w:tcPr>
          <w:p w14:paraId="2BBA721E" w14:textId="77777777" w:rsidR="00E113AE" w:rsidRPr="00A05912" w:rsidRDefault="00E113AE"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c>
          <w:tcPr>
            <w:tcW w:w="966" w:type="pct"/>
            <w:tcBorders>
              <w:top w:val="nil"/>
              <w:left w:val="nil"/>
              <w:bottom w:val="single" w:sz="4" w:space="0" w:color="auto"/>
              <w:right w:val="single" w:sz="4" w:space="0" w:color="auto"/>
            </w:tcBorders>
            <w:noWrap/>
            <w:vAlign w:val="center"/>
          </w:tcPr>
          <w:p w14:paraId="2AB8A358" w14:textId="77777777" w:rsidR="00E113AE" w:rsidRPr="00A05912" w:rsidRDefault="00E113AE"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c>
          <w:tcPr>
            <w:tcW w:w="863" w:type="pct"/>
            <w:tcBorders>
              <w:top w:val="nil"/>
              <w:left w:val="nil"/>
              <w:bottom w:val="single" w:sz="4" w:space="0" w:color="auto"/>
              <w:right w:val="single" w:sz="4" w:space="0" w:color="auto"/>
            </w:tcBorders>
            <w:noWrap/>
            <w:vAlign w:val="center"/>
          </w:tcPr>
          <w:p w14:paraId="085F3486" w14:textId="77777777" w:rsidR="00E113AE" w:rsidRPr="00A05912" w:rsidRDefault="00E113AE"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c>
          <w:tcPr>
            <w:tcW w:w="239" w:type="pct"/>
            <w:tcBorders>
              <w:top w:val="nil"/>
              <w:left w:val="nil"/>
              <w:bottom w:val="single" w:sz="4" w:space="0" w:color="auto"/>
              <w:right w:val="single" w:sz="4" w:space="0" w:color="auto"/>
            </w:tcBorders>
            <w:noWrap/>
            <w:vAlign w:val="center"/>
          </w:tcPr>
          <w:p w14:paraId="476EAC15" w14:textId="77777777" w:rsidR="00E113AE" w:rsidRPr="00A05912" w:rsidRDefault="00E113AE"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bl>
    <w:p w14:paraId="6C64D663" w14:textId="77777777" w:rsidR="00E113AE" w:rsidRDefault="00DA453C" w:rsidP="00E113AE">
      <w:pPr>
        <w:pStyle w:val="a4"/>
        <w:jc w:val="center"/>
        <w:rPr>
          <w:rFonts w:ascii="Times New Roman" w:hAnsi="Times New Roman"/>
          <w:b/>
          <w:bCs/>
        </w:rPr>
      </w:pPr>
      <w:r>
        <w:rPr>
          <w:rFonts w:ascii="Times New Roman" w:hAnsi="Times New Roman"/>
          <w:b/>
          <w:bCs/>
        </w:rPr>
        <w:t>Figure 3</w:t>
      </w:r>
      <w:r w:rsidR="00E113AE">
        <w:rPr>
          <w:rFonts w:ascii="Times New Roman" w:hAnsi="Times New Roman"/>
          <w:b/>
          <w:bCs/>
        </w:rPr>
        <w:t>:  Sample-NCN</w:t>
      </w:r>
      <w:r w:rsidR="00E113AE">
        <w:rPr>
          <w:rFonts w:ascii="Times New Roman" w:hAnsi="Times New Roman"/>
          <w:b/>
          <w:bCs/>
        </w:rPr>
        <w:fldChar w:fldCharType="begin"/>
      </w:r>
      <w:r w:rsidR="00E113AE">
        <w:rPr>
          <w:rFonts w:ascii="Times New Roman" w:hAnsi="Times New Roman"/>
          <w:b/>
        </w:rPr>
        <w:instrText xml:space="preserve"> XE "NCN" </w:instrText>
      </w:r>
      <w:r w:rsidR="00E113AE">
        <w:rPr>
          <w:rFonts w:ascii="Times New Roman" w:hAnsi="Times New Roman"/>
          <w:b/>
          <w:bCs/>
        </w:rPr>
        <w:fldChar w:fldCharType="end"/>
      </w:r>
      <w:r w:rsidR="00E113AE">
        <w:rPr>
          <w:rFonts w:ascii="Times New Roman" w:hAnsi="Times New Roman"/>
          <w:b/>
          <w:bCs/>
        </w:rPr>
        <w:t>.xls in Excel Sheet</w:t>
      </w:r>
    </w:p>
    <w:p w14:paraId="7381882D" w14:textId="77777777" w:rsidR="00E113AE" w:rsidRDefault="00E113AE">
      <w:pPr>
        <w:numPr>
          <w:ins w:id="237" w:author="ctone" w:date="2012-08-23T16:33:00Z"/>
        </w:numPr>
        <w:rPr>
          <w:rFonts w:ascii="Times New Roman" w:hAnsi="Times New Roman"/>
        </w:rPr>
      </w:pPr>
    </w:p>
    <w:p w14:paraId="4B521C0F" w14:textId="77777777" w:rsidR="002474CE" w:rsidRDefault="002474CE">
      <w:pPr>
        <w:rPr>
          <w:rFonts w:ascii="Times New Roman" w:hAnsi="Times New Roman"/>
        </w:rPr>
      </w:pPr>
      <w:r>
        <w:rPr>
          <w:rFonts w:ascii="Times New Roman" w:hAnsi="Times New Roman"/>
        </w:rPr>
        <w:t>Here, we describe the difference between the NCN</w:t>
      </w:r>
      <w:r>
        <w:rPr>
          <w:rFonts w:ascii="Times New Roman" w:hAnsi="Times New Roman"/>
        </w:rPr>
        <w:fldChar w:fldCharType="begin"/>
      </w:r>
      <w:r>
        <w:instrText xml:space="preserve"> XE "NCN" </w:instrText>
      </w:r>
      <w:r>
        <w:rPr>
          <w:rFonts w:ascii="Times New Roman" w:hAnsi="Times New Roman"/>
        </w:rPr>
        <w:fldChar w:fldCharType="end"/>
      </w:r>
      <w:r>
        <w:rPr>
          <w:rFonts w:ascii="Times New Roman" w:hAnsi="Times New Roman"/>
        </w:rPr>
        <w:t xml:space="preserve"> and NDSC</w:t>
      </w:r>
      <w:r>
        <w:rPr>
          <w:rFonts w:ascii="Times New Roman" w:hAnsi="Times New Roman"/>
        </w:rPr>
        <w:fldChar w:fldCharType="begin"/>
      </w:r>
      <w:r>
        <w:instrText xml:space="preserve"> XE "NDSC" </w:instrText>
      </w:r>
      <w:r>
        <w:rPr>
          <w:rFonts w:ascii="Times New Roman" w:hAnsi="Times New Roman"/>
        </w:rPr>
        <w:fldChar w:fldCharType="end"/>
      </w:r>
      <w:r>
        <w:rPr>
          <w:rFonts w:ascii="Times New Roman" w:hAnsi="Times New Roman"/>
        </w:rPr>
        <w:t xml:space="preserve"> models. </w:t>
      </w:r>
      <w:r w:rsidR="00B74156">
        <w:rPr>
          <w:rFonts w:ascii="Times New Roman" w:hAnsi="Times New Roman" w:hint="eastAsia"/>
        </w:rPr>
        <w:t>In the</w:t>
      </w:r>
      <w:r w:rsidR="00B74156" w:rsidRPr="00B74156">
        <w:rPr>
          <w:rFonts w:ascii="Times New Roman" w:hAnsi="Times New Roman" w:hint="eastAsia"/>
          <w:b/>
        </w:rPr>
        <w:t xml:space="preserve"> NCN</w:t>
      </w:r>
      <w:r w:rsidR="00B74156">
        <w:rPr>
          <w:rFonts w:ascii="Times New Roman" w:hAnsi="Times New Roman" w:hint="eastAsia"/>
        </w:rPr>
        <w:t xml:space="preserve"> (non-controllable variable) model, N</w:t>
      </w:r>
      <w:r>
        <w:rPr>
          <w:rFonts w:ascii="Times New Roman" w:hAnsi="Times New Roman"/>
        </w:rPr>
        <w:t>on-controllable</w:t>
      </w:r>
      <w:r>
        <w:rPr>
          <w:rFonts w:ascii="Times New Roman" w:hAnsi="Times New Roman"/>
        </w:rPr>
        <w:fldChar w:fldCharType="begin"/>
      </w:r>
      <w:r>
        <w:instrText xml:space="preserve"> XE "</w:instrText>
      </w:r>
      <w:r>
        <w:rPr>
          <w:rFonts w:ascii="Times New Roman" w:hAnsi="Times New Roman"/>
        </w:rPr>
        <w:instrText>Non-controllable</w:instrText>
      </w:r>
      <w:r>
        <w:instrText xml:space="preserve">" </w:instrText>
      </w:r>
      <w:r>
        <w:rPr>
          <w:rFonts w:ascii="Times New Roman" w:hAnsi="Times New Roman"/>
        </w:rPr>
        <w:fldChar w:fldCharType="end"/>
      </w:r>
      <w:r>
        <w:rPr>
          <w:rFonts w:ascii="Times New Roman" w:hAnsi="Times New Roman"/>
        </w:rPr>
        <w:t xml:space="preserve"> input/output =</w:t>
      </w:r>
      <w:r w:rsidR="00B74156">
        <w:rPr>
          <w:rFonts w:ascii="Times New Roman" w:hAnsi="Times New Roman" w:hint="eastAsia"/>
        </w:rPr>
        <w:t xml:space="preserve"> </w:t>
      </w:r>
      <w:r>
        <w:rPr>
          <w:rFonts w:ascii="Times New Roman" w:hAnsi="Times New Roman"/>
        </w:rPr>
        <w:t xml:space="preserve">A nonnegative combination of non-controllable inputs/outputs of all DMUs. </w:t>
      </w:r>
    </w:p>
    <w:p w14:paraId="280B5314" w14:textId="77777777" w:rsidR="002474CE" w:rsidRDefault="002474CE">
      <w:pPr>
        <w:rPr>
          <w:rFonts w:ascii="Times New Roman" w:hAnsi="Times New Roman"/>
        </w:rPr>
      </w:pPr>
      <w:r>
        <w:rPr>
          <w:rFonts w:ascii="Times New Roman" w:hAnsi="Times New Roman"/>
        </w:rPr>
        <w:t>However, if other situations (constraints) are preferred, i.e., ‘greater than or equal (</w:t>
      </w:r>
      <w:r>
        <w:rPr>
          <w:rFonts w:ascii="Times New Roman" w:hAnsi="Times New Roman"/>
          <w:szCs w:val="20"/>
        </w:rPr>
        <w:sym w:font="Symbol" w:char="F0B3"/>
      </w:r>
      <w:r>
        <w:rPr>
          <w:rFonts w:ascii="Times New Roman" w:hAnsi="Times New Roman"/>
        </w:rPr>
        <w:t xml:space="preserve">)’ constraints in  </w:t>
      </w:r>
      <w:r w:rsidR="00925870">
        <w:rPr>
          <w:rFonts w:ascii="Times New Roman" w:hAnsi="Times New Roman" w:hint="eastAsia"/>
        </w:rPr>
        <w:t xml:space="preserve">input </w:t>
      </w:r>
      <w:r>
        <w:rPr>
          <w:rFonts w:ascii="Times New Roman" w:hAnsi="Times New Roman"/>
        </w:rPr>
        <w:t>and ‘less than or equal (</w:t>
      </w:r>
      <w:r>
        <w:rPr>
          <w:rFonts w:ascii="Times New Roman" w:hAnsi="Times New Roman"/>
          <w:szCs w:val="20"/>
        </w:rPr>
        <w:sym w:font="Symbol" w:char="F0A3"/>
      </w:r>
      <w:r>
        <w:rPr>
          <w:rFonts w:ascii="Times New Roman" w:hAnsi="Times New Roman"/>
        </w:rPr>
        <w:t xml:space="preserve">)’ constraints </w:t>
      </w:r>
      <w:r w:rsidR="00925870">
        <w:rPr>
          <w:rFonts w:ascii="Times New Roman" w:hAnsi="Times New Roman" w:hint="eastAsia"/>
        </w:rPr>
        <w:t xml:space="preserve">in output, </w:t>
      </w:r>
      <w:r>
        <w:rPr>
          <w:rFonts w:ascii="Times New Roman" w:hAnsi="Times New Roman"/>
        </w:rPr>
        <w:t xml:space="preserve">the </w:t>
      </w:r>
      <w:r>
        <w:rPr>
          <w:rFonts w:ascii="Times New Roman" w:hAnsi="Times New Roman"/>
          <w:b/>
          <w:bCs/>
        </w:rPr>
        <w:t>NDSC</w:t>
      </w:r>
      <w:r>
        <w:rPr>
          <w:rFonts w:ascii="Times New Roman" w:hAnsi="Times New Roman"/>
          <w:b/>
          <w:bCs/>
        </w:rPr>
        <w:fldChar w:fldCharType="begin"/>
      </w:r>
      <w:r>
        <w:instrText xml:space="preserve"> XE "NDSC" </w:instrText>
      </w:r>
      <w:r>
        <w:rPr>
          <w:rFonts w:ascii="Times New Roman" w:hAnsi="Times New Roman"/>
          <w:b/>
          <w:bCs/>
        </w:rPr>
        <w:fldChar w:fldCharType="end"/>
      </w:r>
      <w:r>
        <w:rPr>
          <w:rFonts w:ascii="Times New Roman" w:hAnsi="Times New Roman"/>
          <w:b/>
          <w:bCs/>
        </w:rPr>
        <w:t xml:space="preserve"> </w:t>
      </w:r>
      <w:r>
        <w:rPr>
          <w:rFonts w:ascii="Times New Roman" w:hAnsi="Times New Roman"/>
        </w:rPr>
        <w:t xml:space="preserve">(non-discretionary variable) model </w:t>
      </w:r>
      <w:r>
        <w:rPr>
          <w:rFonts w:ascii="Times New Roman" w:hAnsi="Times New Roman"/>
        </w:rPr>
        <w:lastRenderedPageBreak/>
        <w:t>can be utilized. Thus, in this model, we assume the following inequality constraints:</w:t>
      </w:r>
    </w:p>
    <w:p w14:paraId="557EE1C2" w14:textId="77777777" w:rsidR="002474CE" w:rsidRDefault="002474CE" w:rsidP="001710CD">
      <w:pPr>
        <w:ind w:leftChars="100" w:left="210"/>
        <w:rPr>
          <w:rFonts w:ascii="Times New Roman" w:hAnsi="Times New Roman"/>
        </w:rPr>
      </w:pPr>
      <w:r>
        <w:rPr>
          <w:rFonts w:ascii="Times New Roman" w:hAnsi="Times New Roman"/>
        </w:rPr>
        <w:t>Non-discretionary</w:t>
      </w:r>
      <w:r>
        <w:rPr>
          <w:rFonts w:ascii="Times New Roman" w:hAnsi="Times New Roman"/>
        </w:rPr>
        <w:fldChar w:fldCharType="begin"/>
      </w:r>
      <w:r>
        <w:instrText xml:space="preserve"> XE "</w:instrText>
      </w:r>
      <w:r>
        <w:rPr>
          <w:rFonts w:ascii="Times New Roman" w:hAnsi="Times New Roman"/>
        </w:rPr>
        <w:instrText>Non-discretionary</w:instrText>
      </w:r>
      <w:r>
        <w:instrText xml:space="preserve">" </w:instrText>
      </w:r>
      <w:r>
        <w:rPr>
          <w:rFonts w:ascii="Times New Roman" w:hAnsi="Times New Roman"/>
        </w:rPr>
        <w:fldChar w:fldCharType="end"/>
      </w:r>
      <w:r>
        <w:rPr>
          <w:rFonts w:ascii="Times New Roman" w:hAnsi="Times New Roman"/>
        </w:rPr>
        <w:t xml:space="preserve"> input </w:t>
      </w:r>
      <w:r>
        <w:rPr>
          <w:rFonts w:ascii="Times New Roman" w:hAnsi="Times New Roman"/>
          <w:szCs w:val="20"/>
        </w:rPr>
        <w:sym w:font="Symbol" w:char="F0B3"/>
      </w:r>
      <w:r>
        <w:rPr>
          <w:rFonts w:ascii="Times New Roman" w:hAnsi="Times New Roman"/>
        </w:rPr>
        <w:t xml:space="preserve"> A nonnegative combination of non-discretionary input of all DMUs. </w:t>
      </w:r>
    </w:p>
    <w:p w14:paraId="7FA7B1DB" w14:textId="77777777" w:rsidR="002474CE" w:rsidRDefault="002474CE" w:rsidP="001710CD">
      <w:pPr>
        <w:ind w:leftChars="100" w:left="210"/>
        <w:rPr>
          <w:rFonts w:ascii="Times New Roman" w:hAnsi="Times New Roman"/>
        </w:rPr>
      </w:pPr>
      <w:r>
        <w:rPr>
          <w:rFonts w:ascii="Times New Roman" w:hAnsi="Times New Roman"/>
        </w:rPr>
        <w:t>Non-discretionary</w:t>
      </w:r>
      <w:r>
        <w:rPr>
          <w:rFonts w:ascii="Times New Roman" w:hAnsi="Times New Roman"/>
        </w:rPr>
        <w:fldChar w:fldCharType="begin"/>
      </w:r>
      <w:r>
        <w:instrText xml:space="preserve"> XE "</w:instrText>
      </w:r>
      <w:r>
        <w:rPr>
          <w:rFonts w:ascii="Times New Roman" w:hAnsi="Times New Roman"/>
        </w:rPr>
        <w:instrText>Non-discretionary</w:instrText>
      </w:r>
      <w:r>
        <w:instrText xml:space="preserve">" </w:instrText>
      </w:r>
      <w:r>
        <w:rPr>
          <w:rFonts w:ascii="Times New Roman" w:hAnsi="Times New Roman"/>
        </w:rPr>
        <w:fldChar w:fldCharType="end"/>
      </w:r>
      <w:r>
        <w:rPr>
          <w:rFonts w:ascii="Times New Roman" w:hAnsi="Times New Roman"/>
        </w:rPr>
        <w:t xml:space="preserve"> output </w:t>
      </w:r>
      <w:r>
        <w:rPr>
          <w:rFonts w:ascii="Times New Roman" w:hAnsi="Times New Roman"/>
          <w:szCs w:val="20"/>
        </w:rPr>
        <w:sym w:font="Symbol" w:char="F0A3"/>
      </w:r>
      <w:r>
        <w:rPr>
          <w:rFonts w:ascii="Times New Roman" w:hAnsi="Times New Roman"/>
        </w:rPr>
        <w:t xml:space="preserve"> A nonnegative combination of non-discretionary output of all DMUs.</w:t>
      </w:r>
    </w:p>
    <w:p w14:paraId="5F5F0B5A" w14:textId="77777777" w:rsidR="001710CD" w:rsidRDefault="001710CD" w:rsidP="001710CD">
      <w:pPr>
        <w:numPr>
          <w:ins w:id="238" w:author="ctone" w:date="2012-08-23T16:37:00Z"/>
        </w:numPr>
        <w:ind w:leftChars="100" w:left="210"/>
        <w:rPr>
          <w:rFonts w:ascii="Times New Roman" w:hAnsi="Times New Roman"/>
        </w:rPr>
      </w:pPr>
    </w:p>
    <w:p w14:paraId="5C437201" w14:textId="77777777" w:rsidR="002474CE" w:rsidRDefault="00B74156" w:rsidP="00C3398A">
      <w:pPr>
        <w:pStyle w:val="2"/>
      </w:pPr>
      <w:bookmarkStart w:id="239" w:name="_Toc534898290"/>
      <w:bookmarkStart w:id="240" w:name="_Toc534899468"/>
      <w:bookmarkStart w:id="241" w:name="_Toc534900062"/>
      <w:bookmarkStart w:id="242" w:name="_Toc534908795"/>
      <w:bookmarkStart w:id="243" w:name="_Toc534935016"/>
      <w:bookmarkStart w:id="244" w:name="_Toc534935503"/>
      <w:bookmarkStart w:id="245" w:name="_Toc534935763"/>
      <w:bookmarkStart w:id="246" w:name="_Toc534960265"/>
      <w:bookmarkStart w:id="247" w:name="_Toc534963196"/>
      <w:bookmarkStart w:id="248" w:name="_Toc535040218"/>
      <w:bookmarkStart w:id="249" w:name="_Toc535041624"/>
      <w:bookmarkStart w:id="250" w:name="_Toc535074289"/>
      <w:bookmarkStart w:id="251" w:name="_Toc535125912"/>
      <w:bookmarkStart w:id="252" w:name="_Toc535154405"/>
      <w:bookmarkStart w:id="253" w:name="_Toc329599856"/>
      <w:bookmarkStart w:id="254" w:name="_Toc329600212"/>
      <w:bookmarkStart w:id="255" w:name="_Toc336106422"/>
      <w:bookmarkStart w:id="256" w:name="_Toc370887375"/>
      <w:bookmarkStart w:id="257" w:name="_Toc370887946"/>
      <w:r>
        <w:t>(</w:t>
      </w:r>
      <w:r>
        <w:rPr>
          <w:rFonts w:hint="eastAsia"/>
        </w:rPr>
        <w:t>5</w:t>
      </w:r>
      <w:r w:rsidR="002474CE">
        <w:t>) The BND</w:t>
      </w:r>
      <w:r w:rsidR="002474CE">
        <w:fldChar w:fldCharType="begin"/>
      </w:r>
      <w:r w:rsidR="002474CE">
        <w:instrText xml:space="preserve"> XE "BND" </w:instrText>
      </w:r>
      <w:r w:rsidR="002474CE">
        <w:fldChar w:fldCharType="end"/>
      </w:r>
      <w:r w:rsidR="002474CE">
        <w:t xml:space="preserve"> Model</w:t>
      </w:r>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p>
    <w:p w14:paraId="2279894D" w14:textId="77777777" w:rsidR="002474CE" w:rsidRDefault="002474CE">
      <w:pPr>
        <w:rPr>
          <w:rFonts w:ascii="Times New Roman" w:hAnsi="Times New Roman"/>
        </w:rPr>
      </w:pPr>
      <w:r>
        <w:rPr>
          <w:rFonts w:ascii="Times New Roman" w:hAnsi="Times New Roman"/>
        </w:rPr>
        <w:t>The bounded inputs or outputs must have the headings (IB) or (</w:t>
      </w:r>
      <w:smartTag w:uri="urn:schemas-microsoft-com:office:smarttags" w:element="place">
        <w:r>
          <w:rPr>
            <w:rFonts w:ascii="Times New Roman" w:hAnsi="Times New Roman"/>
          </w:rPr>
          <w:t>OB</w:t>
        </w:r>
      </w:smartTag>
      <w:r>
        <w:rPr>
          <w:rFonts w:ascii="Times New Roman" w:hAnsi="Times New Roman"/>
        </w:rPr>
        <w:t>). The columns headed by (LB) and (UB) supply the lower and upper bounds, respectively. Also, these (LB) and (UB) columns must be inserted immediately after the corresponding (IB) or (</w:t>
      </w:r>
      <w:smartTag w:uri="urn:schemas-microsoft-com:office:smarttags" w:element="place">
        <w:r>
          <w:rPr>
            <w:rFonts w:ascii="Times New Roman" w:hAnsi="Times New Roman"/>
          </w:rPr>
          <w:t>OB</w:t>
        </w:r>
      </w:smartTag>
      <w:r>
        <w:rPr>
          <w:rFonts w:ascii="Times New Roman" w:hAnsi="Times New Roman"/>
        </w:rPr>
        <w:t xml:space="preserve">) column. </w:t>
      </w:r>
      <w:r w:rsidR="000114AB">
        <w:rPr>
          <w:rFonts w:ascii="Times New Roman" w:hAnsi="Times New Roman"/>
        </w:rPr>
        <w:t xml:space="preserve"> </w:t>
      </w:r>
      <w:r w:rsidR="00DA453C">
        <w:rPr>
          <w:rFonts w:ascii="Times New Roman" w:hAnsi="Times New Roman"/>
        </w:rPr>
        <w:t>Figure 4</w:t>
      </w:r>
      <w:r>
        <w:rPr>
          <w:rFonts w:ascii="Times New Roman" w:hAnsi="Times New Roman"/>
        </w:rPr>
        <w:t xml:space="preserve"> implies that ‘Doctor' and ‘Inpatient' are bounded variables and their lower and upper bounds are given by the columns (LB)Doc., (UB)Doc., (LB)Inpat., and (UB)Inpat, respectively. </w:t>
      </w:r>
    </w:p>
    <w:p w14:paraId="2B9508E5" w14:textId="77777777" w:rsidR="009D28C1" w:rsidRDefault="009D28C1" w:rsidP="009D28C1">
      <w:pPr>
        <w:jc w:val="center"/>
      </w:pPr>
    </w:p>
    <w:tbl>
      <w:tblPr>
        <w:tblW w:w="48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6"/>
        <w:gridCol w:w="777"/>
        <w:gridCol w:w="785"/>
        <w:gridCol w:w="830"/>
        <w:gridCol w:w="856"/>
        <w:gridCol w:w="776"/>
        <w:gridCol w:w="954"/>
        <w:gridCol w:w="937"/>
        <w:gridCol w:w="901"/>
        <w:gridCol w:w="928"/>
        <w:gridCol w:w="278"/>
      </w:tblGrid>
      <w:tr w:rsidR="009D28C1" w14:paraId="47F6AC60" w14:textId="77777777" w:rsidTr="00181EE9">
        <w:trPr>
          <w:trHeight w:hRule="exact" w:val="238"/>
          <w:jc w:val="center"/>
        </w:trPr>
        <w:tc>
          <w:tcPr>
            <w:tcW w:w="226" w:type="pct"/>
            <w:shd w:val="clear" w:color="auto" w:fill="C0C0C0"/>
            <w:noWrap/>
            <w:vAlign w:val="center"/>
          </w:tcPr>
          <w:p w14:paraId="0F82FC55" w14:textId="77777777" w:rsidR="009D28C1" w:rsidRPr="00E2438A" w:rsidRDefault="009D28C1" w:rsidP="00181EE9">
            <w:pPr>
              <w:widowControl/>
              <w:jc w:val="center"/>
              <w:rPr>
                <w:rFonts w:ascii="Arial" w:eastAsia="ＭＳ Ｐゴシック" w:hAnsi="Arial" w:cs="Arial"/>
                <w:bCs/>
                <w:kern w:val="0"/>
                <w:sz w:val="16"/>
                <w:szCs w:val="16"/>
              </w:rPr>
            </w:pPr>
            <w:r w:rsidRPr="00E2438A">
              <w:rPr>
                <w:rFonts w:ascii="Arial" w:eastAsia="ＭＳ Ｐゴシック" w:hAnsi="Times New Roman" w:cs="Arial"/>
                <w:bCs/>
                <w:kern w:val="0"/>
                <w:sz w:val="16"/>
                <w:szCs w:val="16"/>
              </w:rPr>
              <w:t xml:space="preserve">　</w:t>
            </w:r>
          </w:p>
        </w:tc>
        <w:tc>
          <w:tcPr>
            <w:tcW w:w="465" w:type="pct"/>
            <w:shd w:val="clear" w:color="auto" w:fill="C0C0C0"/>
            <w:noWrap/>
            <w:vAlign w:val="center"/>
          </w:tcPr>
          <w:p w14:paraId="2F16F2C4" w14:textId="77777777" w:rsidR="009D28C1" w:rsidRPr="00E2438A" w:rsidRDefault="009D28C1" w:rsidP="00181EE9">
            <w:pPr>
              <w:widowControl/>
              <w:jc w:val="center"/>
              <w:rPr>
                <w:rFonts w:ascii="Arial" w:eastAsia="ＭＳ Ｐゴシック" w:hAnsi="Arial" w:cs="Arial"/>
                <w:bCs/>
                <w:kern w:val="0"/>
                <w:sz w:val="16"/>
                <w:szCs w:val="16"/>
              </w:rPr>
            </w:pPr>
            <w:r w:rsidRPr="00E2438A">
              <w:rPr>
                <w:rFonts w:ascii="Arial" w:eastAsia="ＭＳ Ｐゴシック" w:hAnsi="Arial" w:cs="Arial"/>
                <w:bCs/>
                <w:kern w:val="0"/>
                <w:sz w:val="16"/>
                <w:szCs w:val="16"/>
              </w:rPr>
              <w:t>A</w:t>
            </w:r>
          </w:p>
        </w:tc>
        <w:tc>
          <w:tcPr>
            <w:tcW w:w="471" w:type="pct"/>
            <w:shd w:val="clear" w:color="auto" w:fill="C0C0C0"/>
            <w:noWrap/>
            <w:vAlign w:val="center"/>
          </w:tcPr>
          <w:p w14:paraId="1E6C1149" w14:textId="77777777" w:rsidR="009D28C1" w:rsidRPr="00E2438A" w:rsidRDefault="009D28C1" w:rsidP="00181EE9">
            <w:pPr>
              <w:widowControl/>
              <w:jc w:val="center"/>
              <w:rPr>
                <w:rFonts w:ascii="Arial" w:eastAsia="ＭＳ Ｐゴシック" w:hAnsi="Arial" w:cs="Arial"/>
                <w:bCs/>
                <w:kern w:val="0"/>
                <w:sz w:val="16"/>
                <w:szCs w:val="16"/>
              </w:rPr>
            </w:pPr>
            <w:r w:rsidRPr="00E2438A">
              <w:rPr>
                <w:rFonts w:ascii="Arial" w:eastAsia="ＭＳ Ｐゴシック" w:hAnsi="Arial" w:cs="Arial"/>
                <w:bCs/>
                <w:kern w:val="0"/>
                <w:sz w:val="16"/>
                <w:szCs w:val="16"/>
              </w:rPr>
              <w:t>B</w:t>
            </w:r>
          </w:p>
        </w:tc>
        <w:tc>
          <w:tcPr>
            <w:tcW w:w="498" w:type="pct"/>
            <w:shd w:val="clear" w:color="auto" w:fill="C0C0C0"/>
            <w:vAlign w:val="center"/>
          </w:tcPr>
          <w:p w14:paraId="32DFED52" w14:textId="77777777" w:rsidR="009D28C1" w:rsidRPr="00E2438A" w:rsidRDefault="009D28C1" w:rsidP="00181EE9">
            <w:pPr>
              <w:widowControl/>
              <w:jc w:val="center"/>
              <w:rPr>
                <w:rFonts w:ascii="Arial" w:eastAsia="ＭＳ Ｐゴシック" w:hAnsi="Arial" w:cs="Arial"/>
                <w:bCs/>
                <w:kern w:val="0"/>
                <w:sz w:val="16"/>
                <w:szCs w:val="16"/>
              </w:rPr>
            </w:pPr>
            <w:r w:rsidRPr="00E2438A">
              <w:rPr>
                <w:rFonts w:ascii="Arial" w:eastAsia="ＭＳ Ｐゴシック" w:hAnsi="Arial" w:cs="Arial" w:hint="eastAsia"/>
                <w:bCs/>
                <w:kern w:val="0"/>
                <w:sz w:val="16"/>
                <w:szCs w:val="16"/>
              </w:rPr>
              <w:t>C</w:t>
            </w:r>
          </w:p>
        </w:tc>
        <w:tc>
          <w:tcPr>
            <w:tcW w:w="513" w:type="pct"/>
            <w:shd w:val="clear" w:color="auto" w:fill="C0C0C0"/>
            <w:vAlign w:val="center"/>
          </w:tcPr>
          <w:p w14:paraId="53A0276C" w14:textId="77777777" w:rsidR="009D28C1" w:rsidRPr="00E2438A" w:rsidRDefault="009D28C1" w:rsidP="00181EE9">
            <w:pPr>
              <w:widowControl/>
              <w:jc w:val="center"/>
              <w:rPr>
                <w:rFonts w:ascii="Arial" w:eastAsia="ＭＳ Ｐゴシック" w:hAnsi="Arial" w:cs="Arial"/>
                <w:bCs/>
                <w:kern w:val="0"/>
                <w:sz w:val="16"/>
                <w:szCs w:val="16"/>
              </w:rPr>
            </w:pPr>
            <w:r w:rsidRPr="00E2438A">
              <w:rPr>
                <w:rFonts w:ascii="Arial" w:eastAsia="ＭＳ Ｐゴシック" w:hAnsi="Arial" w:cs="Arial" w:hint="eastAsia"/>
                <w:bCs/>
                <w:kern w:val="0"/>
                <w:sz w:val="16"/>
                <w:szCs w:val="16"/>
              </w:rPr>
              <w:t>D</w:t>
            </w:r>
          </w:p>
        </w:tc>
        <w:tc>
          <w:tcPr>
            <w:tcW w:w="465" w:type="pct"/>
            <w:shd w:val="clear" w:color="auto" w:fill="C0C0C0"/>
            <w:noWrap/>
            <w:vAlign w:val="center"/>
          </w:tcPr>
          <w:p w14:paraId="421542C2" w14:textId="77777777" w:rsidR="009D28C1" w:rsidRPr="00E2438A" w:rsidRDefault="009D28C1" w:rsidP="00181EE9">
            <w:pPr>
              <w:widowControl/>
              <w:jc w:val="center"/>
              <w:rPr>
                <w:rFonts w:ascii="Arial" w:eastAsia="ＭＳ Ｐゴシック" w:hAnsi="Arial" w:cs="Arial"/>
                <w:bCs/>
                <w:kern w:val="0"/>
                <w:sz w:val="16"/>
                <w:szCs w:val="16"/>
              </w:rPr>
            </w:pPr>
            <w:r w:rsidRPr="00E2438A">
              <w:rPr>
                <w:rFonts w:ascii="Arial" w:eastAsia="ＭＳ Ｐゴシック" w:hAnsi="Arial" w:cs="Arial" w:hint="eastAsia"/>
                <w:bCs/>
                <w:kern w:val="0"/>
                <w:sz w:val="16"/>
                <w:szCs w:val="16"/>
              </w:rPr>
              <w:t>E</w:t>
            </w:r>
          </w:p>
        </w:tc>
        <w:tc>
          <w:tcPr>
            <w:tcW w:w="572" w:type="pct"/>
            <w:shd w:val="clear" w:color="auto" w:fill="C0C0C0"/>
            <w:noWrap/>
            <w:vAlign w:val="center"/>
          </w:tcPr>
          <w:p w14:paraId="44AEF53A" w14:textId="77777777" w:rsidR="009D28C1" w:rsidRPr="00E2438A" w:rsidRDefault="009D28C1" w:rsidP="00181EE9">
            <w:pPr>
              <w:widowControl/>
              <w:jc w:val="center"/>
              <w:rPr>
                <w:rFonts w:ascii="Arial" w:eastAsia="ＭＳ Ｐゴシック" w:hAnsi="Arial" w:cs="Arial"/>
                <w:bCs/>
                <w:kern w:val="0"/>
                <w:sz w:val="16"/>
                <w:szCs w:val="16"/>
              </w:rPr>
            </w:pPr>
            <w:r w:rsidRPr="00E2438A">
              <w:rPr>
                <w:rFonts w:ascii="Arial" w:eastAsia="ＭＳ Ｐゴシック" w:hAnsi="Arial" w:cs="Arial" w:hint="eastAsia"/>
                <w:bCs/>
                <w:kern w:val="0"/>
                <w:sz w:val="16"/>
                <w:szCs w:val="16"/>
              </w:rPr>
              <w:t>F</w:t>
            </w:r>
          </w:p>
        </w:tc>
        <w:tc>
          <w:tcPr>
            <w:tcW w:w="562" w:type="pct"/>
            <w:shd w:val="clear" w:color="auto" w:fill="C0C0C0"/>
            <w:noWrap/>
            <w:vAlign w:val="center"/>
          </w:tcPr>
          <w:p w14:paraId="0702895E" w14:textId="77777777" w:rsidR="009D28C1" w:rsidRPr="00E2438A" w:rsidRDefault="009D28C1" w:rsidP="00181EE9">
            <w:pPr>
              <w:widowControl/>
              <w:jc w:val="center"/>
              <w:rPr>
                <w:rFonts w:ascii="Arial" w:eastAsia="ＭＳ Ｐゴシック" w:hAnsi="Arial" w:cs="Arial"/>
                <w:bCs/>
                <w:kern w:val="0"/>
                <w:sz w:val="16"/>
                <w:szCs w:val="16"/>
              </w:rPr>
            </w:pPr>
            <w:r w:rsidRPr="00E2438A">
              <w:rPr>
                <w:rFonts w:ascii="Arial" w:eastAsia="ＭＳ Ｐゴシック" w:hAnsi="Arial" w:cs="Arial" w:hint="eastAsia"/>
                <w:bCs/>
                <w:kern w:val="0"/>
                <w:sz w:val="16"/>
                <w:szCs w:val="16"/>
              </w:rPr>
              <w:t>G</w:t>
            </w:r>
          </w:p>
        </w:tc>
        <w:tc>
          <w:tcPr>
            <w:tcW w:w="540" w:type="pct"/>
            <w:shd w:val="clear" w:color="auto" w:fill="C0C0C0"/>
            <w:vAlign w:val="center"/>
          </w:tcPr>
          <w:p w14:paraId="075C7FB8" w14:textId="77777777" w:rsidR="009D28C1" w:rsidRPr="00E2438A" w:rsidRDefault="009D28C1" w:rsidP="00181EE9">
            <w:pPr>
              <w:widowControl/>
              <w:jc w:val="center"/>
              <w:rPr>
                <w:rFonts w:ascii="Arial" w:eastAsia="ＭＳ Ｐゴシック" w:hAnsi="Arial" w:cs="Arial"/>
                <w:bCs/>
                <w:kern w:val="0"/>
                <w:sz w:val="16"/>
                <w:szCs w:val="16"/>
              </w:rPr>
            </w:pPr>
            <w:r w:rsidRPr="00E2438A">
              <w:rPr>
                <w:rFonts w:ascii="Arial" w:eastAsia="ＭＳ Ｐゴシック" w:hAnsi="Arial" w:cs="Arial" w:hint="eastAsia"/>
                <w:bCs/>
                <w:kern w:val="0"/>
                <w:sz w:val="16"/>
                <w:szCs w:val="16"/>
              </w:rPr>
              <w:t>H</w:t>
            </w:r>
          </w:p>
        </w:tc>
        <w:tc>
          <w:tcPr>
            <w:tcW w:w="557" w:type="pct"/>
            <w:shd w:val="clear" w:color="auto" w:fill="C0C0C0"/>
            <w:vAlign w:val="center"/>
          </w:tcPr>
          <w:p w14:paraId="029C5B89" w14:textId="77777777" w:rsidR="009D28C1" w:rsidRPr="00E2438A" w:rsidRDefault="009D28C1" w:rsidP="00181EE9">
            <w:pPr>
              <w:widowControl/>
              <w:jc w:val="center"/>
              <w:rPr>
                <w:rFonts w:ascii="Arial" w:eastAsia="ＭＳ Ｐゴシック" w:hAnsi="Arial" w:cs="Arial"/>
                <w:bCs/>
                <w:kern w:val="0"/>
                <w:sz w:val="16"/>
                <w:szCs w:val="16"/>
              </w:rPr>
            </w:pPr>
            <w:r>
              <w:rPr>
                <w:rFonts w:ascii="Arial" w:eastAsia="ＭＳ Ｐゴシック" w:hAnsi="Arial" w:cs="Arial" w:hint="eastAsia"/>
                <w:bCs/>
                <w:kern w:val="0"/>
                <w:sz w:val="16"/>
                <w:szCs w:val="16"/>
              </w:rPr>
              <w:t>I</w:t>
            </w:r>
          </w:p>
        </w:tc>
        <w:tc>
          <w:tcPr>
            <w:tcW w:w="131" w:type="pct"/>
            <w:shd w:val="clear" w:color="auto" w:fill="C0C0C0"/>
            <w:noWrap/>
            <w:vAlign w:val="center"/>
          </w:tcPr>
          <w:p w14:paraId="43705842" w14:textId="77777777" w:rsidR="009D28C1" w:rsidRPr="00E2438A" w:rsidRDefault="009D28C1" w:rsidP="00181EE9">
            <w:pPr>
              <w:widowControl/>
              <w:jc w:val="center"/>
              <w:rPr>
                <w:rFonts w:ascii="Arial" w:eastAsia="ＭＳ Ｐゴシック" w:hAnsi="Arial" w:cs="Arial"/>
                <w:bCs/>
                <w:kern w:val="0"/>
                <w:sz w:val="16"/>
                <w:szCs w:val="16"/>
              </w:rPr>
            </w:pPr>
            <w:r>
              <w:rPr>
                <w:rFonts w:ascii="Arial" w:eastAsia="ＭＳ Ｐゴシック" w:hAnsi="Arial" w:cs="Arial" w:hint="eastAsia"/>
                <w:bCs/>
                <w:kern w:val="0"/>
                <w:sz w:val="16"/>
                <w:szCs w:val="16"/>
              </w:rPr>
              <w:t>J</w:t>
            </w:r>
          </w:p>
        </w:tc>
      </w:tr>
      <w:tr w:rsidR="009D28C1" w14:paraId="79999BE9" w14:textId="77777777" w:rsidTr="00181EE9">
        <w:trPr>
          <w:trHeight w:hRule="exact" w:val="238"/>
          <w:jc w:val="center"/>
        </w:trPr>
        <w:tc>
          <w:tcPr>
            <w:tcW w:w="226" w:type="pct"/>
            <w:shd w:val="clear" w:color="auto" w:fill="C0C0C0"/>
            <w:noWrap/>
            <w:vAlign w:val="center"/>
          </w:tcPr>
          <w:p w14:paraId="5D3FCBE5" w14:textId="77777777" w:rsidR="009D28C1" w:rsidRPr="00E2438A" w:rsidRDefault="009D28C1" w:rsidP="00181EE9">
            <w:pPr>
              <w:widowControl/>
              <w:jc w:val="center"/>
              <w:rPr>
                <w:rFonts w:ascii="Arial" w:eastAsia="ＭＳ Ｐゴシック" w:hAnsi="Arial" w:cs="Arial"/>
                <w:bCs/>
                <w:kern w:val="0"/>
                <w:sz w:val="16"/>
                <w:szCs w:val="16"/>
              </w:rPr>
            </w:pPr>
            <w:r w:rsidRPr="00E2438A">
              <w:rPr>
                <w:rFonts w:ascii="Arial" w:eastAsia="ＭＳ Ｐゴシック" w:hAnsi="Arial" w:cs="Arial"/>
                <w:bCs/>
                <w:kern w:val="0"/>
                <w:sz w:val="16"/>
                <w:szCs w:val="16"/>
              </w:rPr>
              <w:t>1</w:t>
            </w:r>
          </w:p>
        </w:tc>
        <w:tc>
          <w:tcPr>
            <w:tcW w:w="465" w:type="pct"/>
            <w:noWrap/>
            <w:vAlign w:val="center"/>
          </w:tcPr>
          <w:p w14:paraId="737DF50B" w14:textId="77777777" w:rsidR="009D28C1" w:rsidRPr="00E2438A" w:rsidRDefault="009D28C1" w:rsidP="00181EE9">
            <w:pPr>
              <w:widowControl/>
              <w:jc w:val="center"/>
              <w:rPr>
                <w:rFonts w:ascii="Arial" w:eastAsia="ＭＳ Ｐゴシック" w:hAnsi="Arial" w:cs="Arial"/>
                <w:bCs/>
                <w:kern w:val="0"/>
                <w:sz w:val="16"/>
                <w:szCs w:val="16"/>
              </w:rPr>
            </w:pPr>
            <w:r w:rsidRPr="00E2438A">
              <w:rPr>
                <w:rFonts w:ascii="Arial" w:eastAsia="ＭＳ Ｐゴシック" w:hAnsi="Arial" w:cs="Arial"/>
                <w:bCs/>
                <w:kern w:val="0"/>
                <w:sz w:val="16"/>
                <w:szCs w:val="16"/>
              </w:rPr>
              <w:t>Hospital</w:t>
            </w:r>
          </w:p>
        </w:tc>
        <w:tc>
          <w:tcPr>
            <w:tcW w:w="471" w:type="pct"/>
            <w:noWrap/>
            <w:vAlign w:val="center"/>
          </w:tcPr>
          <w:p w14:paraId="422E9391" w14:textId="77777777" w:rsidR="009D28C1" w:rsidRPr="00E2438A" w:rsidRDefault="009D28C1" w:rsidP="00181EE9">
            <w:pPr>
              <w:widowControl/>
              <w:jc w:val="center"/>
              <w:rPr>
                <w:rFonts w:ascii="Arial" w:eastAsia="ＭＳ Ｐゴシック" w:hAnsi="Arial" w:cs="Arial"/>
                <w:bCs/>
                <w:kern w:val="0"/>
                <w:sz w:val="16"/>
                <w:szCs w:val="16"/>
              </w:rPr>
            </w:pPr>
            <w:r w:rsidRPr="00E2438A">
              <w:rPr>
                <w:rFonts w:ascii="Arial" w:eastAsia="ＭＳ Ｐゴシック" w:hAnsi="Arial" w:cs="Arial"/>
                <w:bCs/>
                <w:kern w:val="0"/>
                <w:sz w:val="16"/>
                <w:szCs w:val="16"/>
              </w:rPr>
              <w:t>(I</w:t>
            </w:r>
            <w:r w:rsidRPr="00E2438A">
              <w:rPr>
                <w:rFonts w:ascii="Arial" w:eastAsia="ＭＳ Ｐゴシック" w:hAnsi="Arial" w:cs="Arial" w:hint="eastAsia"/>
                <w:bCs/>
                <w:kern w:val="0"/>
                <w:sz w:val="16"/>
                <w:szCs w:val="16"/>
              </w:rPr>
              <w:t>B</w:t>
            </w:r>
            <w:r w:rsidRPr="00E2438A">
              <w:rPr>
                <w:rFonts w:ascii="Arial" w:eastAsia="ＭＳ Ｐゴシック" w:hAnsi="Arial" w:cs="Arial"/>
                <w:bCs/>
                <w:kern w:val="0"/>
                <w:sz w:val="16"/>
                <w:szCs w:val="16"/>
              </w:rPr>
              <w:t>)Doc</w:t>
            </w:r>
            <w:r w:rsidRPr="00E2438A">
              <w:rPr>
                <w:rFonts w:ascii="Arial" w:eastAsia="ＭＳ Ｐゴシック" w:hAnsi="Arial" w:cs="Arial" w:hint="eastAsia"/>
                <w:bCs/>
                <w:kern w:val="0"/>
                <w:sz w:val="16"/>
                <w:szCs w:val="16"/>
              </w:rPr>
              <w:t>.</w:t>
            </w:r>
          </w:p>
        </w:tc>
        <w:tc>
          <w:tcPr>
            <w:tcW w:w="498" w:type="pct"/>
            <w:vAlign w:val="center"/>
          </w:tcPr>
          <w:p w14:paraId="0FE00329" w14:textId="77777777" w:rsidR="009D28C1" w:rsidRPr="00E2438A" w:rsidRDefault="009D28C1" w:rsidP="00181EE9">
            <w:pPr>
              <w:widowControl/>
              <w:jc w:val="center"/>
              <w:rPr>
                <w:rFonts w:ascii="Arial" w:eastAsia="ＭＳ Ｐゴシック" w:hAnsi="Arial" w:cs="Arial"/>
                <w:bCs/>
                <w:kern w:val="0"/>
                <w:sz w:val="16"/>
                <w:szCs w:val="16"/>
              </w:rPr>
            </w:pPr>
            <w:r w:rsidRPr="00E2438A">
              <w:rPr>
                <w:rFonts w:ascii="Arial" w:eastAsia="ＭＳ Ｐゴシック" w:hAnsi="Arial" w:cs="Arial"/>
                <w:bCs/>
                <w:kern w:val="0"/>
                <w:sz w:val="16"/>
                <w:szCs w:val="16"/>
              </w:rPr>
              <w:t>(</w:t>
            </w:r>
            <w:r w:rsidRPr="00E2438A">
              <w:rPr>
                <w:rFonts w:ascii="Arial" w:eastAsia="ＭＳ Ｐゴシック" w:hAnsi="Arial" w:cs="Arial" w:hint="eastAsia"/>
                <w:bCs/>
                <w:kern w:val="0"/>
                <w:sz w:val="16"/>
                <w:szCs w:val="16"/>
              </w:rPr>
              <w:t>LB</w:t>
            </w:r>
            <w:r w:rsidRPr="00E2438A">
              <w:rPr>
                <w:rFonts w:ascii="Arial" w:eastAsia="ＭＳ Ｐゴシック" w:hAnsi="Arial" w:cs="Arial"/>
                <w:bCs/>
                <w:kern w:val="0"/>
                <w:sz w:val="16"/>
                <w:szCs w:val="16"/>
              </w:rPr>
              <w:t>)Doc</w:t>
            </w:r>
            <w:r w:rsidRPr="00E2438A">
              <w:rPr>
                <w:rFonts w:ascii="Arial" w:eastAsia="ＭＳ Ｐゴシック" w:hAnsi="Arial" w:cs="Arial" w:hint="eastAsia"/>
                <w:bCs/>
                <w:kern w:val="0"/>
                <w:sz w:val="16"/>
                <w:szCs w:val="16"/>
              </w:rPr>
              <w:t>.</w:t>
            </w:r>
          </w:p>
        </w:tc>
        <w:tc>
          <w:tcPr>
            <w:tcW w:w="513" w:type="pct"/>
            <w:vAlign w:val="center"/>
          </w:tcPr>
          <w:p w14:paraId="1FE5FB70" w14:textId="77777777" w:rsidR="009D28C1" w:rsidRPr="00E2438A" w:rsidRDefault="009D28C1" w:rsidP="00181EE9">
            <w:pPr>
              <w:widowControl/>
              <w:jc w:val="center"/>
              <w:rPr>
                <w:rFonts w:ascii="Arial" w:eastAsia="ＭＳ Ｐゴシック" w:hAnsi="Arial" w:cs="Arial"/>
                <w:bCs/>
                <w:kern w:val="0"/>
                <w:sz w:val="16"/>
                <w:szCs w:val="16"/>
              </w:rPr>
            </w:pPr>
            <w:r w:rsidRPr="00E2438A">
              <w:rPr>
                <w:rFonts w:ascii="Arial" w:eastAsia="ＭＳ Ｐゴシック" w:hAnsi="Arial" w:cs="Arial"/>
                <w:bCs/>
                <w:kern w:val="0"/>
                <w:sz w:val="16"/>
                <w:szCs w:val="16"/>
              </w:rPr>
              <w:t>(</w:t>
            </w:r>
            <w:r w:rsidRPr="00E2438A">
              <w:rPr>
                <w:rFonts w:ascii="Arial" w:eastAsia="ＭＳ Ｐゴシック" w:hAnsi="Arial" w:cs="Arial" w:hint="eastAsia"/>
                <w:bCs/>
                <w:kern w:val="0"/>
                <w:sz w:val="16"/>
                <w:szCs w:val="16"/>
              </w:rPr>
              <w:t>UB</w:t>
            </w:r>
            <w:r w:rsidRPr="00E2438A">
              <w:rPr>
                <w:rFonts w:ascii="Arial" w:eastAsia="ＭＳ Ｐゴシック" w:hAnsi="Arial" w:cs="Arial"/>
                <w:bCs/>
                <w:kern w:val="0"/>
                <w:sz w:val="16"/>
                <w:szCs w:val="16"/>
              </w:rPr>
              <w:t>)Doc</w:t>
            </w:r>
            <w:r w:rsidRPr="00E2438A">
              <w:rPr>
                <w:rFonts w:ascii="Arial" w:eastAsia="ＭＳ Ｐゴシック" w:hAnsi="Arial" w:cs="Arial" w:hint="eastAsia"/>
                <w:bCs/>
                <w:kern w:val="0"/>
                <w:sz w:val="16"/>
                <w:szCs w:val="16"/>
              </w:rPr>
              <w:t>.</w:t>
            </w:r>
          </w:p>
        </w:tc>
        <w:tc>
          <w:tcPr>
            <w:tcW w:w="465" w:type="pct"/>
            <w:noWrap/>
            <w:vAlign w:val="center"/>
          </w:tcPr>
          <w:p w14:paraId="54EBAC5C" w14:textId="77777777" w:rsidR="009D28C1" w:rsidRPr="00E2438A" w:rsidRDefault="009D28C1" w:rsidP="00181EE9">
            <w:pPr>
              <w:widowControl/>
              <w:jc w:val="center"/>
              <w:rPr>
                <w:rFonts w:ascii="Arial" w:eastAsia="ＭＳ Ｐゴシック" w:hAnsi="Arial" w:cs="Arial"/>
                <w:bCs/>
                <w:kern w:val="0"/>
                <w:sz w:val="16"/>
                <w:szCs w:val="16"/>
              </w:rPr>
            </w:pPr>
            <w:r w:rsidRPr="00E2438A">
              <w:rPr>
                <w:rFonts w:ascii="Arial" w:eastAsia="ＭＳ Ｐゴシック" w:hAnsi="Arial" w:cs="Arial"/>
                <w:bCs/>
                <w:kern w:val="0"/>
                <w:sz w:val="16"/>
                <w:szCs w:val="16"/>
              </w:rPr>
              <w:t>(I)Nurse</w:t>
            </w:r>
          </w:p>
        </w:tc>
        <w:tc>
          <w:tcPr>
            <w:tcW w:w="572" w:type="pct"/>
            <w:noWrap/>
            <w:vAlign w:val="center"/>
          </w:tcPr>
          <w:p w14:paraId="704039DC" w14:textId="77777777" w:rsidR="009D28C1" w:rsidRPr="00E2438A" w:rsidRDefault="009D28C1" w:rsidP="00181EE9">
            <w:pPr>
              <w:widowControl/>
              <w:jc w:val="center"/>
              <w:rPr>
                <w:rFonts w:ascii="Arial" w:eastAsia="ＭＳ Ｐゴシック" w:hAnsi="Arial" w:cs="Arial"/>
                <w:bCs/>
                <w:kern w:val="0"/>
                <w:sz w:val="16"/>
                <w:szCs w:val="16"/>
              </w:rPr>
            </w:pPr>
            <w:r w:rsidRPr="00E2438A">
              <w:rPr>
                <w:rFonts w:ascii="Arial" w:eastAsia="ＭＳ Ｐゴシック" w:hAnsi="Arial" w:cs="Arial"/>
                <w:bCs/>
                <w:kern w:val="0"/>
                <w:sz w:val="16"/>
                <w:szCs w:val="16"/>
              </w:rPr>
              <w:t>(O)Outpat</w:t>
            </w:r>
            <w:r w:rsidRPr="00E2438A">
              <w:rPr>
                <w:rFonts w:ascii="Arial" w:eastAsia="ＭＳ Ｐゴシック" w:hAnsi="Arial" w:cs="Arial" w:hint="eastAsia"/>
                <w:bCs/>
                <w:kern w:val="0"/>
                <w:sz w:val="16"/>
                <w:szCs w:val="16"/>
              </w:rPr>
              <w:t>.</w:t>
            </w:r>
          </w:p>
        </w:tc>
        <w:tc>
          <w:tcPr>
            <w:tcW w:w="562" w:type="pct"/>
            <w:noWrap/>
            <w:vAlign w:val="center"/>
          </w:tcPr>
          <w:p w14:paraId="6AF89119" w14:textId="77777777" w:rsidR="009D28C1" w:rsidRPr="00E2438A" w:rsidRDefault="009D28C1" w:rsidP="00181EE9">
            <w:pPr>
              <w:widowControl/>
              <w:jc w:val="center"/>
              <w:rPr>
                <w:rFonts w:ascii="Arial" w:eastAsia="ＭＳ Ｐゴシック" w:hAnsi="Arial" w:cs="Arial"/>
                <w:bCs/>
                <w:kern w:val="0"/>
                <w:sz w:val="16"/>
                <w:szCs w:val="16"/>
              </w:rPr>
            </w:pPr>
            <w:r w:rsidRPr="00E2438A">
              <w:rPr>
                <w:rFonts w:ascii="Arial" w:eastAsia="ＭＳ Ｐゴシック" w:hAnsi="Arial" w:cs="Arial"/>
                <w:bCs/>
                <w:kern w:val="0"/>
                <w:sz w:val="16"/>
                <w:szCs w:val="16"/>
              </w:rPr>
              <w:t>(</w:t>
            </w:r>
            <w:smartTag w:uri="urn:schemas-microsoft-com:office:smarttags" w:element="place">
              <w:r w:rsidRPr="00E2438A">
                <w:rPr>
                  <w:rFonts w:ascii="Arial" w:eastAsia="ＭＳ Ｐゴシック" w:hAnsi="Arial" w:cs="Arial"/>
                  <w:bCs/>
                  <w:kern w:val="0"/>
                  <w:sz w:val="16"/>
                  <w:szCs w:val="16"/>
                </w:rPr>
                <w:t>O</w:t>
              </w:r>
              <w:r w:rsidRPr="00E2438A">
                <w:rPr>
                  <w:rFonts w:ascii="Arial" w:eastAsia="ＭＳ Ｐゴシック" w:hAnsi="Arial" w:cs="Arial" w:hint="eastAsia"/>
                  <w:bCs/>
                  <w:kern w:val="0"/>
                  <w:sz w:val="16"/>
                  <w:szCs w:val="16"/>
                </w:rPr>
                <w:t>B</w:t>
              </w:r>
            </w:smartTag>
            <w:r w:rsidRPr="00E2438A">
              <w:rPr>
                <w:rFonts w:ascii="Arial" w:eastAsia="ＭＳ Ｐゴシック" w:hAnsi="Arial" w:cs="Arial"/>
                <w:bCs/>
                <w:kern w:val="0"/>
                <w:sz w:val="16"/>
                <w:szCs w:val="16"/>
              </w:rPr>
              <w:t>)Inpat</w:t>
            </w:r>
            <w:r w:rsidRPr="00E2438A">
              <w:rPr>
                <w:rFonts w:ascii="Arial" w:eastAsia="ＭＳ Ｐゴシック" w:hAnsi="Arial" w:cs="Arial" w:hint="eastAsia"/>
                <w:bCs/>
                <w:kern w:val="0"/>
                <w:sz w:val="16"/>
                <w:szCs w:val="16"/>
              </w:rPr>
              <w:t>.</w:t>
            </w:r>
          </w:p>
        </w:tc>
        <w:tc>
          <w:tcPr>
            <w:tcW w:w="540" w:type="pct"/>
            <w:vAlign w:val="center"/>
          </w:tcPr>
          <w:p w14:paraId="5CE366BD" w14:textId="77777777" w:rsidR="009D28C1" w:rsidRPr="00E2438A" w:rsidRDefault="009D28C1" w:rsidP="00181EE9">
            <w:pPr>
              <w:widowControl/>
              <w:jc w:val="left"/>
              <w:rPr>
                <w:rFonts w:ascii="Arial" w:eastAsia="ＭＳ Ｐゴシック" w:hAnsi="Times New Roman" w:cs="Arial"/>
                <w:bCs/>
                <w:kern w:val="0"/>
                <w:sz w:val="16"/>
                <w:szCs w:val="16"/>
              </w:rPr>
            </w:pPr>
            <w:r w:rsidRPr="00E2438A">
              <w:rPr>
                <w:rFonts w:ascii="Arial" w:eastAsia="ＭＳ Ｐゴシック" w:hAnsi="Arial" w:cs="Arial"/>
                <w:bCs/>
                <w:kern w:val="0"/>
                <w:sz w:val="16"/>
                <w:szCs w:val="16"/>
              </w:rPr>
              <w:t>(</w:t>
            </w:r>
            <w:r w:rsidRPr="00E2438A">
              <w:rPr>
                <w:rFonts w:ascii="Arial" w:eastAsia="ＭＳ Ｐゴシック" w:hAnsi="Arial" w:cs="Arial" w:hint="eastAsia"/>
                <w:bCs/>
                <w:kern w:val="0"/>
                <w:sz w:val="16"/>
                <w:szCs w:val="16"/>
              </w:rPr>
              <w:t>LB</w:t>
            </w:r>
            <w:r w:rsidRPr="00E2438A">
              <w:rPr>
                <w:rFonts w:ascii="Arial" w:eastAsia="ＭＳ Ｐゴシック" w:hAnsi="Arial" w:cs="Arial"/>
                <w:bCs/>
                <w:kern w:val="0"/>
                <w:sz w:val="16"/>
                <w:szCs w:val="16"/>
              </w:rPr>
              <w:t>)Inpat</w:t>
            </w:r>
            <w:r w:rsidRPr="00E2438A">
              <w:rPr>
                <w:rFonts w:ascii="Arial" w:eastAsia="ＭＳ Ｐゴシック" w:hAnsi="Arial" w:cs="Arial" w:hint="eastAsia"/>
                <w:bCs/>
                <w:kern w:val="0"/>
                <w:sz w:val="16"/>
                <w:szCs w:val="16"/>
              </w:rPr>
              <w:t>.</w:t>
            </w:r>
          </w:p>
        </w:tc>
        <w:tc>
          <w:tcPr>
            <w:tcW w:w="557" w:type="pct"/>
            <w:vAlign w:val="center"/>
          </w:tcPr>
          <w:p w14:paraId="1AE947D7" w14:textId="77777777" w:rsidR="009D28C1" w:rsidRPr="00E2438A" w:rsidRDefault="009D28C1" w:rsidP="00181EE9">
            <w:pPr>
              <w:widowControl/>
              <w:jc w:val="left"/>
              <w:rPr>
                <w:rFonts w:ascii="Arial" w:eastAsia="ＭＳ Ｐゴシック" w:hAnsi="Times New Roman" w:cs="Arial"/>
                <w:bCs/>
                <w:kern w:val="0"/>
                <w:sz w:val="16"/>
                <w:szCs w:val="16"/>
              </w:rPr>
            </w:pPr>
            <w:r w:rsidRPr="00E2438A">
              <w:rPr>
                <w:rFonts w:ascii="Arial" w:eastAsia="ＭＳ Ｐゴシック" w:hAnsi="Arial" w:cs="Arial"/>
                <w:bCs/>
                <w:kern w:val="0"/>
                <w:sz w:val="16"/>
                <w:szCs w:val="16"/>
              </w:rPr>
              <w:t>(</w:t>
            </w:r>
            <w:r>
              <w:rPr>
                <w:rFonts w:ascii="Arial" w:eastAsia="ＭＳ Ｐゴシック" w:hAnsi="Arial" w:cs="Arial" w:hint="eastAsia"/>
                <w:bCs/>
                <w:kern w:val="0"/>
                <w:sz w:val="16"/>
                <w:szCs w:val="16"/>
              </w:rPr>
              <w:t>U</w:t>
            </w:r>
            <w:r w:rsidRPr="00E2438A">
              <w:rPr>
                <w:rFonts w:ascii="Arial" w:eastAsia="ＭＳ Ｐゴシック" w:hAnsi="Arial" w:cs="Arial" w:hint="eastAsia"/>
                <w:bCs/>
                <w:kern w:val="0"/>
                <w:sz w:val="16"/>
                <w:szCs w:val="16"/>
              </w:rPr>
              <w:t>B</w:t>
            </w:r>
            <w:r w:rsidRPr="00E2438A">
              <w:rPr>
                <w:rFonts w:ascii="Arial" w:eastAsia="ＭＳ Ｐゴシック" w:hAnsi="Arial" w:cs="Arial"/>
                <w:bCs/>
                <w:kern w:val="0"/>
                <w:sz w:val="16"/>
                <w:szCs w:val="16"/>
              </w:rPr>
              <w:t>)Inpat</w:t>
            </w:r>
            <w:r w:rsidRPr="00E2438A">
              <w:rPr>
                <w:rFonts w:ascii="Arial" w:eastAsia="ＭＳ Ｐゴシック" w:hAnsi="Arial" w:cs="Arial" w:hint="eastAsia"/>
                <w:bCs/>
                <w:kern w:val="0"/>
                <w:sz w:val="16"/>
                <w:szCs w:val="16"/>
              </w:rPr>
              <w:t>.</w:t>
            </w:r>
          </w:p>
        </w:tc>
        <w:tc>
          <w:tcPr>
            <w:tcW w:w="131" w:type="pct"/>
            <w:noWrap/>
            <w:vAlign w:val="center"/>
          </w:tcPr>
          <w:p w14:paraId="0275BB28" w14:textId="77777777" w:rsidR="009D28C1" w:rsidRPr="00E2438A" w:rsidRDefault="009D28C1" w:rsidP="00181EE9">
            <w:pPr>
              <w:widowControl/>
              <w:jc w:val="left"/>
              <w:rPr>
                <w:rFonts w:ascii="Arial" w:eastAsia="ＭＳ Ｐゴシック" w:hAnsi="Arial" w:cs="Arial"/>
                <w:bCs/>
                <w:kern w:val="0"/>
                <w:sz w:val="16"/>
                <w:szCs w:val="16"/>
              </w:rPr>
            </w:pPr>
            <w:r w:rsidRPr="00E2438A">
              <w:rPr>
                <w:rFonts w:ascii="Arial" w:eastAsia="ＭＳ Ｐゴシック" w:hAnsi="Times New Roman" w:cs="Arial"/>
                <w:bCs/>
                <w:kern w:val="0"/>
                <w:sz w:val="16"/>
                <w:szCs w:val="16"/>
              </w:rPr>
              <w:t xml:space="preserve">　</w:t>
            </w:r>
          </w:p>
        </w:tc>
      </w:tr>
      <w:tr w:rsidR="009D28C1" w14:paraId="47238721" w14:textId="77777777" w:rsidTr="00181EE9">
        <w:trPr>
          <w:trHeight w:hRule="exact" w:val="238"/>
          <w:jc w:val="center"/>
        </w:trPr>
        <w:tc>
          <w:tcPr>
            <w:tcW w:w="226" w:type="pct"/>
            <w:shd w:val="clear" w:color="auto" w:fill="C0C0C0"/>
            <w:noWrap/>
            <w:vAlign w:val="center"/>
          </w:tcPr>
          <w:p w14:paraId="14FF2433" w14:textId="77777777" w:rsidR="009D28C1" w:rsidRPr="00E2438A" w:rsidRDefault="009D28C1" w:rsidP="00181EE9">
            <w:pPr>
              <w:widowControl/>
              <w:jc w:val="center"/>
              <w:rPr>
                <w:rFonts w:ascii="Arial" w:eastAsia="ＭＳ Ｐゴシック" w:hAnsi="Arial" w:cs="Arial"/>
                <w:bCs/>
                <w:kern w:val="0"/>
                <w:sz w:val="16"/>
                <w:szCs w:val="16"/>
              </w:rPr>
            </w:pPr>
            <w:r w:rsidRPr="00E2438A">
              <w:rPr>
                <w:rFonts w:ascii="Arial" w:eastAsia="ＭＳ Ｐゴシック" w:hAnsi="Arial" w:cs="Arial"/>
                <w:bCs/>
                <w:kern w:val="0"/>
                <w:sz w:val="16"/>
                <w:szCs w:val="16"/>
              </w:rPr>
              <w:t>2</w:t>
            </w:r>
          </w:p>
        </w:tc>
        <w:tc>
          <w:tcPr>
            <w:tcW w:w="465" w:type="pct"/>
            <w:noWrap/>
            <w:vAlign w:val="center"/>
          </w:tcPr>
          <w:p w14:paraId="1B1C67F6" w14:textId="77777777" w:rsidR="009D28C1" w:rsidRPr="00E2438A" w:rsidRDefault="009D28C1" w:rsidP="00181EE9">
            <w:pPr>
              <w:widowControl/>
              <w:jc w:val="center"/>
              <w:rPr>
                <w:rFonts w:ascii="Arial" w:eastAsia="ＭＳ Ｐゴシック" w:hAnsi="Arial" w:cs="Arial"/>
                <w:bCs/>
                <w:kern w:val="0"/>
                <w:sz w:val="16"/>
                <w:szCs w:val="16"/>
              </w:rPr>
            </w:pPr>
            <w:r w:rsidRPr="00E2438A">
              <w:rPr>
                <w:rFonts w:ascii="Arial" w:eastAsia="ＭＳ Ｐゴシック" w:hAnsi="Arial" w:cs="Arial"/>
                <w:bCs/>
                <w:kern w:val="0"/>
                <w:sz w:val="16"/>
                <w:szCs w:val="16"/>
              </w:rPr>
              <w:t xml:space="preserve"> A </w:t>
            </w:r>
          </w:p>
        </w:tc>
        <w:tc>
          <w:tcPr>
            <w:tcW w:w="471" w:type="pct"/>
            <w:noWrap/>
            <w:vAlign w:val="center"/>
          </w:tcPr>
          <w:p w14:paraId="2BCCFB05" w14:textId="77777777" w:rsidR="009D28C1" w:rsidRPr="00E2438A" w:rsidRDefault="009D28C1" w:rsidP="00181EE9">
            <w:pPr>
              <w:widowControl/>
              <w:jc w:val="right"/>
              <w:rPr>
                <w:rFonts w:ascii="Arial" w:eastAsia="ＭＳ Ｐゴシック" w:hAnsi="Arial" w:cs="Arial"/>
                <w:bCs/>
                <w:kern w:val="0"/>
                <w:sz w:val="16"/>
                <w:szCs w:val="16"/>
              </w:rPr>
            </w:pPr>
            <w:r w:rsidRPr="00E2438A">
              <w:rPr>
                <w:rFonts w:ascii="Arial" w:eastAsia="ＭＳ Ｐゴシック" w:hAnsi="Arial" w:cs="Arial"/>
                <w:bCs/>
                <w:kern w:val="0"/>
                <w:sz w:val="16"/>
                <w:szCs w:val="16"/>
              </w:rPr>
              <w:t>20</w:t>
            </w:r>
          </w:p>
        </w:tc>
        <w:tc>
          <w:tcPr>
            <w:tcW w:w="498" w:type="pct"/>
            <w:vAlign w:val="center"/>
          </w:tcPr>
          <w:p w14:paraId="71C6C08F" w14:textId="77777777" w:rsidR="009D28C1" w:rsidRPr="00E2438A" w:rsidRDefault="009D28C1" w:rsidP="00181EE9">
            <w:pPr>
              <w:widowControl/>
              <w:jc w:val="right"/>
              <w:rPr>
                <w:rFonts w:ascii="Arial" w:eastAsia="ＭＳ Ｐゴシック" w:hAnsi="Arial" w:cs="Arial"/>
                <w:bCs/>
                <w:kern w:val="0"/>
                <w:sz w:val="16"/>
                <w:szCs w:val="16"/>
              </w:rPr>
            </w:pPr>
            <w:r>
              <w:rPr>
                <w:rFonts w:ascii="Arial" w:eastAsia="ＭＳ Ｐゴシック" w:hAnsi="Arial" w:cs="Arial" w:hint="eastAsia"/>
                <w:bCs/>
                <w:kern w:val="0"/>
                <w:sz w:val="16"/>
                <w:szCs w:val="16"/>
              </w:rPr>
              <w:t>15</w:t>
            </w:r>
          </w:p>
        </w:tc>
        <w:tc>
          <w:tcPr>
            <w:tcW w:w="513" w:type="pct"/>
            <w:vAlign w:val="center"/>
          </w:tcPr>
          <w:p w14:paraId="70D634AB" w14:textId="77777777" w:rsidR="009D28C1" w:rsidRPr="00E2438A" w:rsidRDefault="009D28C1" w:rsidP="00181EE9">
            <w:pPr>
              <w:widowControl/>
              <w:jc w:val="right"/>
              <w:rPr>
                <w:rFonts w:ascii="Arial" w:eastAsia="ＭＳ Ｐゴシック" w:hAnsi="Arial" w:cs="Arial"/>
                <w:bCs/>
                <w:kern w:val="0"/>
                <w:sz w:val="16"/>
                <w:szCs w:val="16"/>
              </w:rPr>
            </w:pPr>
            <w:r>
              <w:rPr>
                <w:rFonts w:ascii="Arial" w:eastAsia="ＭＳ Ｐゴシック" w:hAnsi="Arial" w:cs="Arial" w:hint="eastAsia"/>
                <w:bCs/>
                <w:kern w:val="0"/>
                <w:sz w:val="16"/>
                <w:szCs w:val="16"/>
              </w:rPr>
              <w:t>22</w:t>
            </w:r>
          </w:p>
        </w:tc>
        <w:tc>
          <w:tcPr>
            <w:tcW w:w="465" w:type="pct"/>
            <w:noWrap/>
            <w:vAlign w:val="center"/>
          </w:tcPr>
          <w:p w14:paraId="64AF74BD" w14:textId="77777777" w:rsidR="009D28C1" w:rsidRPr="00E2438A" w:rsidRDefault="009D28C1" w:rsidP="00181EE9">
            <w:pPr>
              <w:widowControl/>
              <w:jc w:val="right"/>
              <w:rPr>
                <w:rFonts w:ascii="Arial" w:eastAsia="ＭＳ Ｐゴシック" w:hAnsi="Arial" w:cs="Arial"/>
                <w:bCs/>
                <w:kern w:val="0"/>
                <w:sz w:val="16"/>
                <w:szCs w:val="16"/>
              </w:rPr>
            </w:pPr>
            <w:r w:rsidRPr="00E2438A">
              <w:rPr>
                <w:rFonts w:ascii="Arial" w:eastAsia="ＭＳ Ｐゴシック" w:hAnsi="Arial" w:cs="Arial"/>
                <w:bCs/>
                <w:kern w:val="0"/>
                <w:sz w:val="16"/>
                <w:szCs w:val="16"/>
              </w:rPr>
              <w:t>151</w:t>
            </w:r>
          </w:p>
        </w:tc>
        <w:tc>
          <w:tcPr>
            <w:tcW w:w="572" w:type="pct"/>
            <w:noWrap/>
            <w:vAlign w:val="center"/>
          </w:tcPr>
          <w:p w14:paraId="3A1E50CD" w14:textId="77777777" w:rsidR="009D28C1" w:rsidRPr="00E2438A" w:rsidRDefault="009D28C1" w:rsidP="00181EE9">
            <w:pPr>
              <w:widowControl/>
              <w:jc w:val="right"/>
              <w:rPr>
                <w:rFonts w:ascii="Arial" w:eastAsia="ＭＳ Ｐゴシック" w:hAnsi="Arial" w:cs="Arial"/>
                <w:bCs/>
                <w:kern w:val="0"/>
                <w:sz w:val="16"/>
                <w:szCs w:val="16"/>
              </w:rPr>
            </w:pPr>
            <w:r w:rsidRPr="00E2438A">
              <w:rPr>
                <w:rFonts w:ascii="Arial" w:eastAsia="ＭＳ Ｐゴシック" w:hAnsi="Arial" w:cs="Arial"/>
                <w:bCs/>
                <w:kern w:val="0"/>
                <w:sz w:val="16"/>
                <w:szCs w:val="16"/>
              </w:rPr>
              <w:t>100</w:t>
            </w:r>
          </w:p>
        </w:tc>
        <w:tc>
          <w:tcPr>
            <w:tcW w:w="562" w:type="pct"/>
            <w:noWrap/>
            <w:vAlign w:val="center"/>
          </w:tcPr>
          <w:p w14:paraId="380E8FA8" w14:textId="77777777" w:rsidR="009D28C1" w:rsidRPr="00E2438A" w:rsidRDefault="009D28C1" w:rsidP="00181EE9">
            <w:pPr>
              <w:widowControl/>
              <w:jc w:val="right"/>
              <w:rPr>
                <w:rFonts w:ascii="Arial" w:eastAsia="ＭＳ Ｐゴシック" w:hAnsi="Arial" w:cs="Arial"/>
                <w:bCs/>
                <w:kern w:val="0"/>
                <w:sz w:val="16"/>
                <w:szCs w:val="16"/>
              </w:rPr>
            </w:pPr>
            <w:r w:rsidRPr="00E2438A">
              <w:rPr>
                <w:rFonts w:ascii="Arial" w:eastAsia="ＭＳ Ｐゴシック" w:hAnsi="Arial" w:cs="Arial"/>
                <w:bCs/>
                <w:kern w:val="0"/>
                <w:sz w:val="16"/>
                <w:szCs w:val="16"/>
              </w:rPr>
              <w:t>90</w:t>
            </w:r>
          </w:p>
        </w:tc>
        <w:tc>
          <w:tcPr>
            <w:tcW w:w="540" w:type="pct"/>
            <w:vAlign w:val="center"/>
          </w:tcPr>
          <w:p w14:paraId="21A9E8F0" w14:textId="77777777" w:rsidR="009D28C1" w:rsidRPr="00E2438A" w:rsidRDefault="009D28C1" w:rsidP="00181EE9">
            <w:pPr>
              <w:widowControl/>
              <w:jc w:val="right"/>
              <w:rPr>
                <w:rFonts w:ascii="Arial" w:eastAsia="ＭＳ Ｐゴシック" w:hAnsi="Times New Roman" w:cs="Arial"/>
                <w:bCs/>
                <w:kern w:val="0"/>
                <w:sz w:val="16"/>
                <w:szCs w:val="16"/>
              </w:rPr>
            </w:pPr>
            <w:r>
              <w:rPr>
                <w:rFonts w:ascii="Arial" w:eastAsia="ＭＳ Ｐゴシック" w:hAnsi="Times New Roman" w:cs="Arial" w:hint="eastAsia"/>
                <w:bCs/>
                <w:kern w:val="0"/>
                <w:sz w:val="16"/>
                <w:szCs w:val="16"/>
              </w:rPr>
              <w:t>80</w:t>
            </w:r>
          </w:p>
        </w:tc>
        <w:tc>
          <w:tcPr>
            <w:tcW w:w="557" w:type="pct"/>
            <w:vAlign w:val="center"/>
          </w:tcPr>
          <w:p w14:paraId="0E5A0EEA" w14:textId="77777777" w:rsidR="009D28C1" w:rsidRPr="00E2438A" w:rsidRDefault="009D28C1" w:rsidP="00181EE9">
            <w:pPr>
              <w:widowControl/>
              <w:jc w:val="right"/>
              <w:rPr>
                <w:rFonts w:ascii="Arial" w:eastAsia="ＭＳ Ｐゴシック" w:hAnsi="Times New Roman" w:cs="Arial"/>
                <w:bCs/>
                <w:kern w:val="0"/>
                <w:sz w:val="16"/>
                <w:szCs w:val="16"/>
              </w:rPr>
            </w:pPr>
            <w:r>
              <w:rPr>
                <w:rFonts w:ascii="Arial" w:eastAsia="ＭＳ Ｐゴシック" w:hAnsi="Times New Roman" w:cs="Arial" w:hint="eastAsia"/>
                <w:bCs/>
                <w:kern w:val="0"/>
                <w:sz w:val="16"/>
                <w:szCs w:val="16"/>
              </w:rPr>
              <w:t>100</w:t>
            </w:r>
          </w:p>
        </w:tc>
        <w:tc>
          <w:tcPr>
            <w:tcW w:w="131" w:type="pct"/>
            <w:noWrap/>
            <w:vAlign w:val="center"/>
          </w:tcPr>
          <w:p w14:paraId="2FFAE4AD" w14:textId="77777777" w:rsidR="009D28C1" w:rsidRPr="00E2438A" w:rsidRDefault="009D28C1" w:rsidP="00181EE9">
            <w:pPr>
              <w:widowControl/>
              <w:jc w:val="left"/>
              <w:rPr>
                <w:rFonts w:ascii="Arial" w:eastAsia="ＭＳ Ｐゴシック" w:hAnsi="Arial" w:cs="Arial"/>
                <w:bCs/>
                <w:kern w:val="0"/>
                <w:sz w:val="16"/>
                <w:szCs w:val="16"/>
              </w:rPr>
            </w:pPr>
            <w:r w:rsidRPr="00E2438A">
              <w:rPr>
                <w:rFonts w:ascii="Arial" w:eastAsia="ＭＳ Ｐゴシック" w:hAnsi="Times New Roman" w:cs="Arial"/>
                <w:bCs/>
                <w:kern w:val="0"/>
                <w:sz w:val="16"/>
                <w:szCs w:val="16"/>
              </w:rPr>
              <w:t xml:space="preserve">　</w:t>
            </w:r>
          </w:p>
        </w:tc>
      </w:tr>
      <w:tr w:rsidR="009D28C1" w14:paraId="1111958C" w14:textId="77777777" w:rsidTr="00181EE9">
        <w:trPr>
          <w:trHeight w:hRule="exact" w:val="238"/>
          <w:jc w:val="center"/>
        </w:trPr>
        <w:tc>
          <w:tcPr>
            <w:tcW w:w="226" w:type="pct"/>
            <w:shd w:val="clear" w:color="auto" w:fill="C0C0C0"/>
            <w:noWrap/>
            <w:vAlign w:val="center"/>
          </w:tcPr>
          <w:p w14:paraId="3903E55D" w14:textId="77777777" w:rsidR="009D28C1" w:rsidRPr="00E2438A" w:rsidRDefault="009D28C1" w:rsidP="00181EE9">
            <w:pPr>
              <w:widowControl/>
              <w:jc w:val="center"/>
              <w:rPr>
                <w:rFonts w:ascii="Arial" w:eastAsia="ＭＳ Ｐゴシック" w:hAnsi="Arial" w:cs="Arial"/>
                <w:bCs/>
                <w:kern w:val="0"/>
                <w:sz w:val="16"/>
                <w:szCs w:val="16"/>
              </w:rPr>
            </w:pPr>
            <w:r w:rsidRPr="00E2438A">
              <w:rPr>
                <w:rFonts w:ascii="Arial" w:eastAsia="ＭＳ Ｐゴシック" w:hAnsi="Arial" w:cs="Arial"/>
                <w:bCs/>
                <w:kern w:val="0"/>
                <w:sz w:val="16"/>
                <w:szCs w:val="16"/>
              </w:rPr>
              <w:t>3</w:t>
            </w:r>
          </w:p>
        </w:tc>
        <w:tc>
          <w:tcPr>
            <w:tcW w:w="465" w:type="pct"/>
            <w:noWrap/>
            <w:vAlign w:val="center"/>
          </w:tcPr>
          <w:p w14:paraId="6582FB99" w14:textId="77777777" w:rsidR="009D28C1" w:rsidRPr="00E2438A" w:rsidRDefault="009D28C1" w:rsidP="00181EE9">
            <w:pPr>
              <w:widowControl/>
              <w:jc w:val="center"/>
              <w:rPr>
                <w:rFonts w:ascii="Arial" w:eastAsia="ＭＳ Ｐゴシック" w:hAnsi="Arial" w:cs="Arial"/>
                <w:bCs/>
                <w:kern w:val="0"/>
                <w:sz w:val="16"/>
                <w:szCs w:val="16"/>
              </w:rPr>
            </w:pPr>
            <w:r w:rsidRPr="00E2438A">
              <w:rPr>
                <w:rFonts w:ascii="Arial" w:eastAsia="ＭＳ Ｐゴシック" w:hAnsi="Arial" w:cs="Arial"/>
                <w:bCs/>
                <w:kern w:val="0"/>
                <w:sz w:val="16"/>
                <w:szCs w:val="16"/>
              </w:rPr>
              <w:t xml:space="preserve"> B </w:t>
            </w:r>
          </w:p>
        </w:tc>
        <w:tc>
          <w:tcPr>
            <w:tcW w:w="471" w:type="pct"/>
            <w:noWrap/>
            <w:vAlign w:val="center"/>
          </w:tcPr>
          <w:p w14:paraId="6CFAFC1D" w14:textId="77777777" w:rsidR="009D28C1" w:rsidRPr="00E2438A" w:rsidRDefault="009D28C1" w:rsidP="00181EE9">
            <w:pPr>
              <w:widowControl/>
              <w:jc w:val="right"/>
              <w:rPr>
                <w:rFonts w:ascii="Arial" w:eastAsia="ＭＳ Ｐゴシック" w:hAnsi="Arial" w:cs="Arial"/>
                <w:bCs/>
                <w:kern w:val="0"/>
                <w:sz w:val="16"/>
                <w:szCs w:val="16"/>
              </w:rPr>
            </w:pPr>
            <w:r w:rsidRPr="00E2438A">
              <w:rPr>
                <w:rFonts w:ascii="Arial" w:eastAsia="ＭＳ Ｐゴシック" w:hAnsi="Arial" w:cs="Arial"/>
                <w:bCs/>
                <w:kern w:val="0"/>
                <w:sz w:val="16"/>
                <w:szCs w:val="16"/>
              </w:rPr>
              <w:t>19</w:t>
            </w:r>
          </w:p>
        </w:tc>
        <w:tc>
          <w:tcPr>
            <w:tcW w:w="498" w:type="pct"/>
            <w:vAlign w:val="center"/>
          </w:tcPr>
          <w:p w14:paraId="73A6D513" w14:textId="77777777" w:rsidR="009D28C1" w:rsidRPr="00E2438A" w:rsidRDefault="009D28C1" w:rsidP="00181EE9">
            <w:pPr>
              <w:widowControl/>
              <w:jc w:val="right"/>
              <w:rPr>
                <w:rFonts w:ascii="Arial" w:eastAsia="ＭＳ Ｐゴシック" w:hAnsi="Arial" w:cs="Arial"/>
                <w:bCs/>
                <w:kern w:val="0"/>
                <w:sz w:val="16"/>
                <w:szCs w:val="16"/>
              </w:rPr>
            </w:pPr>
            <w:r>
              <w:rPr>
                <w:rFonts w:ascii="Arial" w:eastAsia="ＭＳ Ｐゴシック" w:hAnsi="Arial" w:cs="Arial" w:hint="eastAsia"/>
                <w:bCs/>
                <w:kern w:val="0"/>
                <w:sz w:val="16"/>
                <w:szCs w:val="16"/>
              </w:rPr>
              <w:t>15</w:t>
            </w:r>
          </w:p>
        </w:tc>
        <w:tc>
          <w:tcPr>
            <w:tcW w:w="513" w:type="pct"/>
            <w:vAlign w:val="center"/>
          </w:tcPr>
          <w:p w14:paraId="62493382" w14:textId="77777777" w:rsidR="009D28C1" w:rsidRPr="00E2438A" w:rsidRDefault="009D28C1" w:rsidP="00181EE9">
            <w:pPr>
              <w:widowControl/>
              <w:jc w:val="right"/>
              <w:rPr>
                <w:rFonts w:ascii="Arial" w:eastAsia="ＭＳ Ｐゴシック" w:hAnsi="Arial" w:cs="Arial"/>
                <w:bCs/>
                <w:kern w:val="0"/>
                <w:sz w:val="16"/>
                <w:szCs w:val="16"/>
              </w:rPr>
            </w:pPr>
            <w:r>
              <w:rPr>
                <w:rFonts w:ascii="Arial" w:eastAsia="ＭＳ Ｐゴシック" w:hAnsi="Arial" w:cs="Arial" w:hint="eastAsia"/>
                <w:bCs/>
                <w:kern w:val="0"/>
                <w:sz w:val="16"/>
                <w:szCs w:val="16"/>
              </w:rPr>
              <w:t>23</w:t>
            </w:r>
          </w:p>
        </w:tc>
        <w:tc>
          <w:tcPr>
            <w:tcW w:w="465" w:type="pct"/>
            <w:noWrap/>
            <w:vAlign w:val="center"/>
          </w:tcPr>
          <w:p w14:paraId="2D49FAF0" w14:textId="77777777" w:rsidR="009D28C1" w:rsidRPr="00E2438A" w:rsidRDefault="009D28C1" w:rsidP="00181EE9">
            <w:pPr>
              <w:widowControl/>
              <w:jc w:val="right"/>
              <w:rPr>
                <w:rFonts w:ascii="Arial" w:eastAsia="ＭＳ Ｐゴシック" w:hAnsi="Arial" w:cs="Arial"/>
                <w:bCs/>
                <w:kern w:val="0"/>
                <w:sz w:val="16"/>
                <w:szCs w:val="16"/>
              </w:rPr>
            </w:pPr>
            <w:r w:rsidRPr="00E2438A">
              <w:rPr>
                <w:rFonts w:ascii="Arial" w:eastAsia="ＭＳ Ｐゴシック" w:hAnsi="Arial" w:cs="Arial"/>
                <w:bCs/>
                <w:kern w:val="0"/>
                <w:sz w:val="16"/>
                <w:szCs w:val="16"/>
              </w:rPr>
              <w:t>131</w:t>
            </w:r>
          </w:p>
        </w:tc>
        <w:tc>
          <w:tcPr>
            <w:tcW w:w="572" w:type="pct"/>
            <w:noWrap/>
            <w:vAlign w:val="center"/>
          </w:tcPr>
          <w:p w14:paraId="0A2C9492" w14:textId="77777777" w:rsidR="009D28C1" w:rsidRPr="00E2438A" w:rsidRDefault="009D28C1" w:rsidP="00181EE9">
            <w:pPr>
              <w:widowControl/>
              <w:jc w:val="right"/>
              <w:rPr>
                <w:rFonts w:ascii="Arial" w:eastAsia="ＭＳ Ｐゴシック" w:hAnsi="Arial" w:cs="Arial"/>
                <w:bCs/>
                <w:kern w:val="0"/>
                <w:sz w:val="16"/>
                <w:szCs w:val="16"/>
              </w:rPr>
            </w:pPr>
            <w:r w:rsidRPr="00E2438A">
              <w:rPr>
                <w:rFonts w:ascii="Arial" w:eastAsia="ＭＳ Ｐゴシック" w:hAnsi="Arial" w:cs="Arial"/>
                <w:bCs/>
                <w:kern w:val="0"/>
                <w:sz w:val="16"/>
                <w:szCs w:val="16"/>
              </w:rPr>
              <w:t>150</w:t>
            </w:r>
          </w:p>
        </w:tc>
        <w:tc>
          <w:tcPr>
            <w:tcW w:w="562" w:type="pct"/>
            <w:noWrap/>
            <w:vAlign w:val="center"/>
          </w:tcPr>
          <w:p w14:paraId="6B4C4E2C" w14:textId="77777777" w:rsidR="009D28C1" w:rsidRPr="00E2438A" w:rsidRDefault="009D28C1" w:rsidP="00181EE9">
            <w:pPr>
              <w:widowControl/>
              <w:jc w:val="right"/>
              <w:rPr>
                <w:rFonts w:ascii="Arial" w:eastAsia="ＭＳ Ｐゴシック" w:hAnsi="Arial" w:cs="Arial"/>
                <w:bCs/>
                <w:kern w:val="0"/>
                <w:sz w:val="16"/>
                <w:szCs w:val="16"/>
              </w:rPr>
            </w:pPr>
            <w:r w:rsidRPr="00E2438A">
              <w:rPr>
                <w:rFonts w:ascii="Arial" w:eastAsia="ＭＳ Ｐゴシック" w:hAnsi="Arial" w:cs="Arial"/>
                <w:bCs/>
                <w:kern w:val="0"/>
                <w:sz w:val="16"/>
                <w:szCs w:val="16"/>
              </w:rPr>
              <w:t>50</w:t>
            </w:r>
          </w:p>
        </w:tc>
        <w:tc>
          <w:tcPr>
            <w:tcW w:w="540" w:type="pct"/>
            <w:vAlign w:val="center"/>
          </w:tcPr>
          <w:p w14:paraId="695FE378" w14:textId="77777777" w:rsidR="009D28C1" w:rsidRPr="00E2438A" w:rsidRDefault="009D28C1" w:rsidP="00181EE9">
            <w:pPr>
              <w:widowControl/>
              <w:jc w:val="right"/>
              <w:rPr>
                <w:rFonts w:ascii="Arial" w:eastAsia="ＭＳ Ｐゴシック" w:hAnsi="Times New Roman" w:cs="Arial"/>
                <w:bCs/>
                <w:kern w:val="0"/>
                <w:sz w:val="16"/>
                <w:szCs w:val="16"/>
              </w:rPr>
            </w:pPr>
            <w:r>
              <w:rPr>
                <w:rFonts w:ascii="Arial" w:eastAsia="ＭＳ Ｐゴシック" w:hAnsi="Times New Roman" w:cs="Arial" w:hint="eastAsia"/>
                <w:bCs/>
                <w:kern w:val="0"/>
                <w:sz w:val="16"/>
                <w:szCs w:val="16"/>
              </w:rPr>
              <w:t>45</w:t>
            </w:r>
          </w:p>
        </w:tc>
        <w:tc>
          <w:tcPr>
            <w:tcW w:w="557" w:type="pct"/>
            <w:vAlign w:val="center"/>
          </w:tcPr>
          <w:p w14:paraId="1EA66B9B" w14:textId="77777777" w:rsidR="009D28C1" w:rsidRPr="00E2438A" w:rsidRDefault="009D28C1" w:rsidP="00181EE9">
            <w:pPr>
              <w:widowControl/>
              <w:jc w:val="right"/>
              <w:rPr>
                <w:rFonts w:ascii="Arial" w:eastAsia="ＭＳ Ｐゴシック" w:hAnsi="Times New Roman" w:cs="Arial"/>
                <w:bCs/>
                <w:kern w:val="0"/>
                <w:sz w:val="16"/>
                <w:szCs w:val="16"/>
              </w:rPr>
            </w:pPr>
            <w:r>
              <w:rPr>
                <w:rFonts w:ascii="Arial" w:eastAsia="ＭＳ Ｐゴシック" w:hAnsi="Times New Roman" w:cs="Arial" w:hint="eastAsia"/>
                <w:bCs/>
                <w:kern w:val="0"/>
                <w:sz w:val="16"/>
                <w:szCs w:val="16"/>
              </w:rPr>
              <w:t>55</w:t>
            </w:r>
          </w:p>
        </w:tc>
        <w:tc>
          <w:tcPr>
            <w:tcW w:w="131" w:type="pct"/>
            <w:noWrap/>
            <w:vAlign w:val="center"/>
          </w:tcPr>
          <w:p w14:paraId="717ADA32" w14:textId="77777777" w:rsidR="009D28C1" w:rsidRPr="00E2438A" w:rsidRDefault="009D28C1" w:rsidP="00181EE9">
            <w:pPr>
              <w:widowControl/>
              <w:jc w:val="left"/>
              <w:rPr>
                <w:rFonts w:ascii="Arial" w:eastAsia="ＭＳ Ｐゴシック" w:hAnsi="Arial" w:cs="Arial"/>
                <w:bCs/>
                <w:kern w:val="0"/>
                <w:sz w:val="16"/>
                <w:szCs w:val="16"/>
              </w:rPr>
            </w:pPr>
            <w:r w:rsidRPr="00E2438A">
              <w:rPr>
                <w:rFonts w:ascii="Arial" w:eastAsia="ＭＳ Ｐゴシック" w:hAnsi="Times New Roman" w:cs="Arial"/>
                <w:bCs/>
                <w:kern w:val="0"/>
                <w:sz w:val="16"/>
                <w:szCs w:val="16"/>
              </w:rPr>
              <w:t xml:space="preserve">　</w:t>
            </w:r>
          </w:p>
        </w:tc>
      </w:tr>
      <w:tr w:rsidR="009D28C1" w14:paraId="782DBBDF" w14:textId="77777777" w:rsidTr="00181EE9">
        <w:trPr>
          <w:trHeight w:hRule="exact" w:val="238"/>
          <w:jc w:val="center"/>
        </w:trPr>
        <w:tc>
          <w:tcPr>
            <w:tcW w:w="226" w:type="pct"/>
            <w:shd w:val="clear" w:color="auto" w:fill="C0C0C0"/>
            <w:noWrap/>
            <w:vAlign w:val="center"/>
          </w:tcPr>
          <w:p w14:paraId="6AA2C631" w14:textId="77777777" w:rsidR="009D28C1" w:rsidRPr="00E2438A" w:rsidRDefault="009D28C1" w:rsidP="00181EE9">
            <w:pPr>
              <w:widowControl/>
              <w:jc w:val="center"/>
              <w:rPr>
                <w:rFonts w:ascii="Arial" w:eastAsia="ＭＳ Ｐゴシック" w:hAnsi="Arial" w:cs="Arial"/>
                <w:bCs/>
                <w:kern w:val="0"/>
                <w:sz w:val="16"/>
                <w:szCs w:val="16"/>
              </w:rPr>
            </w:pPr>
            <w:r w:rsidRPr="00E2438A">
              <w:rPr>
                <w:rFonts w:ascii="Arial" w:eastAsia="ＭＳ Ｐゴシック" w:hAnsi="Arial" w:cs="Arial"/>
                <w:bCs/>
                <w:kern w:val="0"/>
                <w:sz w:val="16"/>
                <w:szCs w:val="16"/>
              </w:rPr>
              <w:t>4</w:t>
            </w:r>
          </w:p>
        </w:tc>
        <w:tc>
          <w:tcPr>
            <w:tcW w:w="465" w:type="pct"/>
            <w:noWrap/>
            <w:vAlign w:val="center"/>
          </w:tcPr>
          <w:p w14:paraId="019A37B2" w14:textId="77777777" w:rsidR="009D28C1" w:rsidRPr="00E2438A" w:rsidRDefault="009D28C1" w:rsidP="00181EE9">
            <w:pPr>
              <w:widowControl/>
              <w:jc w:val="center"/>
              <w:rPr>
                <w:rFonts w:ascii="Arial" w:eastAsia="ＭＳ Ｐゴシック" w:hAnsi="Arial" w:cs="Arial"/>
                <w:bCs/>
                <w:kern w:val="0"/>
                <w:sz w:val="16"/>
                <w:szCs w:val="16"/>
              </w:rPr>
            </w:pPr>
            <w:r w:rsidRPr="00E2438A">
              <w:rPr>
                <w:rFonts w:ascii="Arial" w:eastAsia="ＭＳ Ｐゴシック" w:hAnsi="Arial" w:cs="Arial"/>
                <w:bCs/>
                <w:kern w:val="0"/>
                <w:sz w:val="16"/>
                <w:szCs w:val="16"/>
              </w:rPr>
              <w:t xml:space="preserve"> C </w:t>
            </w:r>
          </w:p>
        </w:tc>
        <w:tc>
          <w:tcPr>
            <w:tcW w:w="471" w:type="pct"/>
            <w:noWrap/>
            <w:vAlign w:val="center"/>
          </w:tcPr>
          <w:p w14:paraId="14575EBD" w14:textId="77777777" w:rsidR="009D28C1" w:rsidRPr="00E2438A" w:rsidRDefault="009D28C1" w:rsidP="00181EE9">
            <w:pPr>
              <w:widowControl/>
              <w:jc w:val="right"/>
              <w:rPr>
                <w:rFonts w:ascii="Arial" w:eastAsia="ＭＳ Ｐゴシック" w:hAnsi="Arial" w:cs="Arial"/>
                <w:bCs/>
                <w:kern w:val="0"/>
                <w:sz w:val="16"/>
                <w:szCs w:val="16"/>
              </w:rPr>
            </w:pPr>
            <w:r w:rsidRPr="00E2438A">
              <w:rPr>
                <w:rFonts w:ascii="Arial" w:eastAsia="ＭＳ Ｐゴシック" w:hAnsi="Arial" w:cs="Arial"/>
                <w:bCs/>
                <w:kern w:val="0"/>
                <w:sz w:val="16"/>
                <w:szCs w:val="16"/>
              </w:rPr>
              <w:t>25</w:t>
            </w:r>
          </w:p>
        </w:tc>
        <w:tc>
          <w:tcPr>
            <w:tcW w:w="498" w:type="pct"/>
            <w:vAlign w:val="center"/>
          </w:tcPr>
          <w:p w14:paraId="76DA3F8A" w14:textId="77777777" w:rsidR="009D28C1" w:rsidRPr="00E2438A" w:rsidRDefault="009D28C1" w:rsidP="00181EE9">
            <w:pPr>
              <w:widowControl/>
              <w:jc w:val="right"/>
              <w:rPr>
                <w:rFonts w:ascii="Arial" w:eastAsia="ＭＳ Ｐゴシック" w:hAnsi="Arial" w:cs="Arial"/>
                <w:bCs/>
                <w:kern w:val="0"/>
                <w:sz w:val="16"/>
                <w:szCs w:val="16"/>
              </w:rPr>
            </w:pPr>
            <w:r>
              <w:rPr>
                <w:rFonts w:ascii="Arial" w:eastAsia="ＭＳ Ｐゴシック" w:hAnsi="Arial" w:cs="Arial" w:hint="eastAsia"/>
                <w:bCs/>
                <w:kern w:val="0"/>
                <w:sz w:val="16"/>
                <w:szCs w:val="16"/>
              </w:rPr>
              <w:t>20</w:t>
            </w:r>
          </w:p>
        </w:tc>
        <w:tc>
          <w:tcPr>
            <w:tcW w:w="513" w:type="pct"/>
            <w:vAlign w:val="center"/>
          </w:tcPr>
          <w:p w14:paraId="2DC49665" w14:textId="77777777" w:rsidR="009D28C1" w:rsidRPr="00E2438A" w:rsidRDefault="009D28C1" w:rsidP="00181EE9">
            <w:pPr>
              <w:widowControl/>
              <w:jc w:val="right"/>
              <w:rPr>
                <w:rFonts w:ascii="Arial" w:eastAsia="ＭＳ Ｐゴシック" w:hAnsi="Arial" w:cs="Arial"/>
                <w:bCs/>
                <w:kern w:val="0"/>
                <w:sz w:val="16"/>
                <w:szCs w:val="16"/>
              </w:rPr>
            </w:pPr>
            <w:r>
              <w:rPr>
                <w:rFonts w:ascii="Arial" w:eastAsia="ＭＳ Ｐゴシック" w:hAnsi="Arial" w:cs="Arial" w:hint="eastAsia"/>
                <w:bCs/>
                <w:kern w:val="0"/>
                <w:sz w:val="16"/>
                <w:szCs w:val="16"/>
              </w:rPr>
              <w:t>25</w:t>
            </w:r>
          </w:p>
        </w:tc>
        <w:tc>
          <w:tcPr>
            <w:tcW w:w="465" w:type="pct"/>
            <w:noWrap/>
            <w:vAlign w:val="center"/>
          </w:tcPr>
          <w:p w14:paraId="69CA694B" w14:textId="77777777" w:rsidR="009D28C1" w:rsidRPr="00E2438A" w:rsidRDefault="009D28C1" w:rsidP="00181EE9">
            <w:pPr>
              <w:widowControl/>
              <w:jc w:val="right"/>
              <w:rPr>
                <w:rFonts w:ascii="Arial" w:eastAsia="ＭＳ Ｐゴシック" w:hAnsi="Arial" w:cs="Arial"/>
                <w:bCs/>
                <w:kern w:val="0"/>
                <w:sz w:val="16"/>
                <w:szCs w:val="16"/>
              </w:rPr>
            </w:pPr>
            <w:r w:rsidRPr="00E2438A">
              <w:rPr>
                <w:rFonts w:ascii="Arial" w:eastAsia="ＭＳ Ｐゴシック" w:hAnsi="Arial" w:cs="Arial"/>
                <w:bCs/>
                <w:kern w:val="0"/>
                <w:sz w:val="16"/>
                <w:szCs w:val="16"/>
              </w:rPr>
              <w:t>160</w:t>
            </w:r>
          </w:p>
        </w:tc>
        <w:tc>
          <w:tcPr>
            <w:tcW w:w="572" w:type="pct"/>
            <w:noWrap/>
            <w:vAlign w:val="center"/>
          </w:tcPr>
          <w:p w14:paraId="153662D3" w14:textId="77777777" w:rsidR="009D28C1" w:rsidRPr="00E2438A" w:rsidRDefault="009D28C1" w:rsidP="00181EE9">
            <w:pPr>
              <w:widowControl/>
              <w:jc w:val="right"/>
              <w:rPr>
                <w:rFonts w:ascii="Arial" w:eastAsia="ＭＳ Ｐゴシック" w:hAnsi="Arial" w:cs="Arial"/>
                <w:bCs/>
                <w:kern w:val="0"/>
                <w:sz w:val="16"/>
                <w:szCs w:val="16"/>
              </w:rPr>
            </w:pPr>
            <w:r w:rsidRPr="00E2438A">
              <w:rPr>
                <w:rFonts w:ascii="Arial" w:eastAsia="ＭＳ Ｐゴシック" w:hAnsi="Arial" w:cs="Arial"/>
                <w:bCs/>
                <w:kern w:val="0"/>
                <w:sz w:val="16"/>
                <w:szCs w:val="16"/>
              </w:rPr>
              <w:t>160</w:t>
            </w:r>
          </w:p>
        </w:tc>
        <w:tc>
          <w:tcPr>
            <w:tcW w:w="562" w:type="pct"/>
            <w:noWrap/>
            <w:vAlign w:val="center"/>
          </w:tcPr>
          <w:p w14:paraId="627A06CD" w14:textId="77777777" w:rsidR="009D28C1" w:rsidRPr="00E2438A" w:rsidRDefault="009D28C1" w:rsidP="00181EE9">
            <w:pPr>
              <w:widowControl/>
              <w:jc w:val="right"/>
              <w:rPr>
                <w:rFonts w:ascii="Arial" w:eastAsia="ＭＳ Ｐゴシック" w:hAnsi="Arial" w:cs="Arial"/>
                <w:bCs/>
                <w:kern w:val="0"/>
                <w:sz w:val="16"/>
                <w:szCs w:val="16"/>
              </w:rPr>
            </w:pPr>
            <w:r w:rsidRPr="00E2438A">
              <w:rPr>
                <w:rFonts w:ascii="Arial" w:eastAsia="ＭＳ Ｐゴシック" w:hAnsi="Arial" w:cs="Arial"/>
                <w:bCs/>
                <w:kern w:val="0"/>
                <w:sz w:val="16"/>
                <w:szCs w:val="16"/>
              </w:rPr>
              <w:t>55</w:t>
            </w:r>
          </w:p>
        </w:tc>
        <w:tc>
          <w:tcPr>
            <w:tcW w:w="540" w:type="pct"/>
            <w:vAlign w:val="center"/>
          </w:tcPr>
          <w:p w14:paraId="7E63D19E" w14:textId="77777777" w:rsidR="009D28C1" w:rsidRPr="00E2438A" w:rsidRDefault="009D28C1" w:rsidP="00181EE9">
            <w:pPr>
              <w:widowControl/>
              <w:jc w:val="right"/>
              <w:rPr>
                <w:rFonts w:ascii="Arial" w:eastAsia="ＭＳ Ｐゴシック" w:hAnsi="Times New Roman" w:cs="Arial"/>
                <w:bCs/>
                <w:kern w:val="0"/>
                <w:sz w:val="16"/>
                <w:szCs w:val="16"/>
              </w:rPr>
            </w:pPr>
            <w:r>
              <w:rPr>
                <w:rFonts w:ascii="Arial" w:eastAsia="ＭＳ Ｐゴシック" w:hAnsi="Times New Roman" w:cs="Arial" w:hint="eastAsia"/>
                <w:bCs/>
                <w:kern w:val="0"/>
                <w:sz w:val="16"/>
                <w:szCs w:val="16"/>
              </w:rPr>
              <w:t>50</w:t>
            </w:r>
          </w:p>
        </w:tc>
        <w:tc>
          <w:tcPr>
            <w:tcW w:w="557" w:type="pct"/>
            <w:vAlign w:val="center"/>
          </w:tcPr>
          <w:p w14:paraId="566D90DC" w14:textId="77777777" w:rsidR="009D28C1" w:rsidRPr="00E2438A" w:rsidRDefault="009D28C1" w:rsidP="00181EE9">
            <w:pPr>
              <w:widowControl/>
              <w:jc w:val="right"/>
              <w:rPr>
                <w:rFonts w:ascii="Arial" w:eastAsia="ＭＳ Ｐゴシック" w:hAnsi="Times New Roman" w:cs="Arial"/>
                <w:bCs/>
                <w:kern w:val="0"/>
                <w:sz w:val="16"/>
                <w:szCs w:val="16"/>
              </w:rPr>
            </w:pPr>
            <w:r>
              <w:rPr>
                <w:rFonts w:ascii="Arial" w:eastAsia="ＭＳ Ｐゴシック" w:hAnsi="Times New Roman" w:cs="Arial" w:hint="eastAsia"/>
                <w:bCs/>
                <w:kern w:val="0"/>
                <w:sz w:val="16"/>
                <w:szCs w:val="16"/>
              </w:rPr>
              <w:t>60</w:t>
            </w:r>
          </w:p>
        </w:tc>
        <w:tc>
          <w:tcPr>
            <w:tcW w:w="131" w:type="pct"/>
            <w:noWrap/>
            <w:vAlign w:val="center"/>
          </w:tcPr>
          <w:p w14:paraId="445B2881" w14:textId="77777777" w:rsidR="009D28C1" w:rsidRPr="00E2438A" w:rsidRDefault="009D28C1" w:rsidP="00181EE9">
            <w:pPr>
              <w:widowControl/>
              <w:jc w:val="left"/>
              <w:rPr>
                <w:rFonts w:ascii="Arial" w:eastAsia="ＭＳ Ｐゴシック" w:hAnsi="Arial" w:cs="Arial"/>
                <w:bCs/>
                <w:kern w:val="0"/>
                <w:sz w:val="16"/>
                <w:szCs w:val="16"/>
              </w:rPr>
            </w:pPr>
            <w:r w:rsidRPr="00E2438A">
              <w:rPr>
                <w:rFonts w:ascii="Arial" w:eastAsia="ＭＳ Ｐゴシック" w:hAnsi="Times New Roman" w:cs="Arial"/>
                <w:bCs/>
                <w:kern w:val="0"/>
                <w:sz w:val="16"/>
                <w:szCs w:val="16"/>
              </w:rPr>
              <w:t xml:space="preserve">　</w:t>
            </w:r>
          </w:p>
        </w:tc>
      </w:tr>
      <w:tr w:rsidR="009D28C1" w14:paraId="3880D025" w14:textId="77777777" w:rsidTr="00181EE9">
        <w:trPr>
          <w:trHeight w:hRule="exact" w:val="238"/>
          <w:jc w:val="center"/>
        </w:trPr>
        <w:tc>
          <w:tcPr>
            <w:tcW w:w="226" w:type="pct"/>
            <w:shd w:val="clear" w:color="auto" w:fill="C0C0C0"/>
            <w:noWrap/>
            <w:vAlign w:val="center"/>
          </w:tcPr>
          <w:p w14:paraId="0D8D4024" w14:textId="77777777" w:rsidR="009D28C1" w:rsidRPr="00E2438A" w:rsidRDefault="009D28C1" w:rsidP="00181EE9">
            <w:pPr>
              <w:widowControl/>
              <w:jc w:val="center"/>
              <w:rPr>
                <w:rFonts w:ascii="Arial" w:eastAsia="ＭＳ Ｐゴシック" w:hAnsi="Arial" w:cs="Arial"/>
                <w:bCs/>
                <w:kern w:val="0"/>
                <w:sz w:val="16"/>
                <w:szCs w:val="16"/>
              </w:rPr>
            </w:pPr>
            <w:r w:rsidRPr="00E2438A">
              <w:rPr>
                <w:rFonts w:ascii="Arial" w:eastAsia="ＭＳ Ｐゴシック" w:hAnsi="Arial" w:cs="Arial"/>
                <w:bCs/>
                <w:kern w:val="0"/>
                <w:sz w:val="16"/>
                <w:szCs w:val="16"/>
              </w:rPr>
              <w:t>5</w:t>
            </w:r>
          </w:p>
        </w:tc>
        <w:tc>
          <w:tcPr>
            <w:tcW w:w="465" w:type="pct"/>
            <w:noWrap/>
            <w:vAlign w:val="center"/>
          </w:tcPr>
          <w:p w14:paraId="7EE26EBB" w14:textId="77777777" w:rsidR="009D28C1" w:rsidRPr="00E2438A" w:rsidRDefault="009D28C1" w:rsidP="00181EE9">
            <w:pPr>
              <w:widowControl/>
              <w:jc w:val="center"/>
              <w:rPr>
                <w:rFonts w:ascii="Arial" w:eastAsia="ＭＳ Ｐゴシック" w:hAnsi="Arial" w:cs="Arial"/>
                <w:bCs/>
                <w:kern w:val="0"/>
                <w:sz w:val="16"/>
                <w:szCs w:val="16"/>
              </w:rPr>
            </w:pPr>
            <w:r w:rsidRPr="00E2438A">
              <w:rPr>
                <w:rFonts w:ascii="Arial" w:eastAsia="ＭＳ Ｐゴシック" w:hAnsi="Arial" w:cs="Arial"/>
                <w:bCs/>
                <w:kern w:val="0"/>
                <w:sz w:val="16"/>
                <w:szCs w:val="16"/>
              </w:rPr>
              <w:t xml:space="preserve"> D </w:t>
            </w:r>
          </w:p>
        </w:tc>
        <w:tc>
          <w:tcPr>
            <w:tcW w:w="471" w:type="pct"/>
            <w:noWrap/>
            <w:vAlign w:val="center"/>
          </w:tcPr>
          <w:p w14:paraId="4FBEEAFA" w14:textId="77777777" w:rsidR="009D28C1" w:rsidRPr="00E2438A" w:rsidRDefault="009D28C1" w:rsidP="00181EE9">
            <w:pPr>
              <w:widowControl/>
              <w:jc w:val="right"/>
              <w:rPr>
                <w:rFonts w:ascii="Arial" w:eastAsia="ＭＳ Ｐゴシック" w:hAnsi="Arial" w:cs="Arial"/>
                <w:bCs/>
                <w:kern w:val="0"/>
                <w:sz w:val="16"/>
                <w:szCs w:val="16"/>
              </w:rPr>
            </w:pPr>
            <w:r w:rsidRPr="00E2438A">
              <w:rPr>
                <w:rFonts w:ascii="Arial" w:eastAsia="ＭＳ Ｐゴシック" w:hAnsi="Arial" w:cs="Arial"/>
                <w:bCs/>
                <w:kern w:val="0"/>
                <w:sz w:val="16"/>
                <w:szCs w:val="16"/>
              </w:rPr>
              <w:t>27</w:t>
            </w:r>
          </w:p>
        </w:tc>
        <w:tc>
          <w:tcPr>
            <w:tcW w:w="498" w:type="pct"/>
            <w:vAlign w:val="center"/>
          </w:tcPr>
          <w:p w14:paraId="6A495A26" w14:textId="77777777" w:rsidR="009D28C1" w:rsidRPr="00E2438A" w:rsidRDefault="009D28C1" w:rsidP="00181EE9">
            <w:pPr>
              <w:widowControl/>
              <w:jc w:val="right"/>
              <w:rPr>
                <w:rFonts w:ascii="Arial" w:eastAsia="ＭＳ Ｐゴシック" w:hAnsi="Arial" w:cs="Arial"/>
                <w:bCs/>
                <w:kern w:val="0"/>
                <w:sz w:val="16"/>
                <w:szCs w:val="16"/>
              </w:rPr>
            </w:pPr>
            <w:r>
              <w:rPr>
                <w:rFonts w:ascii="Arial" w:eastAsia="ＭＳ Ｐゴシック" w:hAnsi="Arial" w:cs="Arial" w:hint="eastAsia"/>
                <w:bCs/>
                <w:kern w:val="0"/>
                <w:sz w:val="16"/>
                <w:szCs w:val="16"/>
              </w:rPr>
              <w:t>21</w:t>
            </w:r>
          </w:p>
        </w:tc>
        <w:tc>
          <w:tcPr>
            <w:tcW w:w="513" w:type="pct"/>
            <w:vAlign w:val="center"/>
          </w:tcPr>
          <w:p w14:paraId="1B146223" w14:textId="77777777" w:rsidR="009D28C1" w:rsidRPr="00E2438A" w:rsidRDefault="009D28C1" w:rsidP="00181EE9">
            <w:pPr>
              <w:widowControl/>
              <w:jc w:val="right"/>
              <w:rPr>
                <w:rFonts w:ascii="Arial" w:eastAsia="ＭＳ Ｐゴシック" w:hAnsi="Arial" w:cs="Arial"/>
                <w:bCs/>
                <w:kern w:val="0"/>
                <w:sz w:val="16"/>
                <w:szCs w:val="16"/>
              </w:rPr>
            </w:pPr>
            <w:r>
              <w:rPr>
                <w:rFonts w:ascii="Arial" w:eastAsia="ＭＳ Ｐゴシック" w:hAnsi="Arial" w:cs="Arial" w:hint="eastAsia"/>
                <w:bCs/>
                <w:kern w:val="0"/>
                <w:sz w:val="16"/>
                <w:szCs w:val="16"/>
              </w:rPr>
              <w:t>27</w:t>
            </w:r>
          </w:p>
        </w:tc>
        <w:tc>
          <w:tcPr>
            <w:tcW w:w="465" w:type="pct"/>
            <w:noWrap/>
            <w:vAlign w:val="center"/>
          </w:tcPr>
          <w:p w14:paraId="780595A1" w14:textId="77777777" w:rsidR="009D28C1" w:rsidRPr="00E2438A" w:rsidRDefault="009D28C1" w:rsidP="00181EE9">
            <w:pPr>
              <w:widowControl/>
              <w:jc w:val="right"/>
              <w:rPr>
                <w:rFonts w:ascii="Arial" w:eastAsia="ＭＳ Ｐゴシック" w:hAnsi="Arial" w:cs="Arial"/>
                <w:bCs/>
                <w:kern w:val="0"/>
                <w:sz w:val="16"/>
                <w:szCs w:val="16"/>
              </w:rPr>
            </w:pPr>
            <w:r w:rsidRPr="00E2438A">
              <w:rPr>
                <w:rFonts w:ascii="Arial" w:eastAsia="ＭＳ Ｐゴシック" w:hAnsi="Arial" w:cs="Arial"/>
                <w:bCs/>
                <w:kern w:val="0"/>
                <w:sz w:val="16"/>
                <w:szCs w:val="16"/>
              </w:rPr>
              <w:t>168</w:t>
            </w:r>
          </w:p>
        </w:tc>
        <w:tc>
          <w:tcPr>
            <w:tcW w:w="572" w:type="pct"/>
            <w:noWrap/>
            <w:vAlign w:val="center"/>
          </w:tcPr>
          <w:p w14:paraId="094A352E" w14:textId="77777777" w:rsidR="009D28C1" w:rsidRPr="00E2438A" w:rsidRDefault="009D28C1" w:rsidP="00181EE9">
            <w:pPr>
              <w:widowControl/>
              <w:jc w:val="right"/>
              <w:rPr>
                <w:rFonts w:ascii="Arial" w:eastAsia="ＭＳ Ｐゴシック" w:hAnsi="Arial" w:cs="Arial"/>
                <w:bCs/>
                <w:kern w:val="0"/>
                <w:sz w:val="16"/>
                <w:szCs w:val="16"/>
              </w:rPr>
            </w:pPr>
            <w:r w:rsidRPr="00E2438A">
              <w:rPr>
                <w:rFonts w:ascii="Arial" w:eastAsia="ＭＳ Ｐゴシック" w:hAnsi="Arial" w:cs="Arial"/>
                <w:bCs/>
                <w:kern w:val="0"/>
                <w:sz w:val="16"/>
                <w:szCs w:val="16"/>
              </w:rPr>
              <w:t>180</w:t>
            </w:r>
          </w:p>
        </w:tc>
        <w:tc>
          <w:tcPr>
            <w:tcW w:w="562" w:type="pct"/>
            <w:noWrap/>
            <w:vAlign w:val="center"/>
          </w:tcPr>
          <w:p w14:paraId="7EE6EA91" w14:textId="77777777" w:rsidR="009D28C1" w:rsidRPr="00E2438A" w:rsidRDefault="009D28C1" w:rsidP="00181EE9">
            <w:pPr>
              <w:widowControl/>
              <w:jc w:val="right"/>
              <w:rPr>
                <w:rFonts w:ascii="Arial" w:eastAsia="ＭＳ Ｐゴシック" w:hAnsi="Arial" w:cs="Arial"/>
                <w:bCs/>
                <w:kern w:val="0"/>
                <w:sz w:val="16"/>
                <w:szCs w:val="16"/>
              </w:rPr>
            </w:pPr>
            <w:r w:rsidRPr="00E2438A">
              <w:rPr>
                <w:rFonts w:ascii="Arial" w:eastAsia="ＭＳ Ｐゴシック" w:hAnsi="Arial" w:cs="Arial"/>
                <w:bCs/>
                <w:kern w:val="0"/>
                <w:sz w:val="16"/>
                <w:szCs w:val="16"/>
              </w:rPr>
              <w:t>72</w:t>
            </w:r>
          </w:p>
        </w:tc>
        <w:tc>
          <w:tcPr>
            <w:tcW w:w="540" w:type="pct"/>
            <w:vAlign w:val="center"/>
          </w:tcPr>
          <w:p w14:paraId="7BC1BA1A" w14:textId="77777777" w:rsidR="009D28C1" w:rsidRPr="00E2438A" w:rsidRDefault="009D28C1" w:rsidP="00181EE9">
            <w:pPr>
              <w:widowControl/>
              <w:jc w:val="right"/>
              <w:rPr>
                <w:rFonts w:ascii="Arial" w:eastAsia="ＭＳ Ｐゴシック" w:hAnsi="Times New Roman" w:cs="Arial"/>
                <w:bCs/>
                <w:kern w:val="0"/>
                <w:sz w:val="16"/>
                <w:szCs w:val="16"/>
              </w:rPr>
            </w:pPr>
            <w:r>
              <w:rPr>
                <w:rFonts w:ascii="Arial" w:eastAsia="ＭＳ Ｐゴシック" w:hAnsi="Times New Roman" w:cs="Arial" w:hint="eastAsia"/>
                <w:bCs/>
                <w:kern w:val="0"/>
                <w:sz w:val="16"/>
                <w:szCs w:val="16"/>
              </w:rPr>
              <w:t>70</w:t>
            </w:r>
          </w:p>
        </w:tc>
        <w:tc>
          <w:tcPr>
            <w:tcW w:w="557" w:type="pct"/>
            <w:vAlign w:val="center"/>
          </w:tcPr>
          <w:p w14:paraId="520D7A58" w14:textId="77777777" w:rsidR="009D28C1" w:rsidRPr="00E2438A" w:rsidRDefault="009D28C1" w:rsidP="00181EE9">
            <w:pPr>
              <w:widowControl/>
              <w:jc w:val="right"/>
              <w:rPr>
                <w:rFonts w:ascii="Arial" w:eastAsia="ＭＳ Ｐゴシック" w:hAnsi="Times New Roman" w:cs="Arial"/>
                <w:bCs/>
                <w:kern w:val="0"/>
                <w:sz w:val="16"/>
                <w:szCs w:val="16"/>
              </w:rPr>
            </w:pPr>
            <w:r>
              <w:rPr>
                <w:rFonts w:ascii="Arial" w:eastAsia="ＭＳ Ｐゴシック" w:hAnsi="Times New Roman" w:cs="Arial" w:hint="eastAsia"/>
                <w:bCs/>
                <w:kern w:val="0"/>
                <w:sz w:val="16"/>
                <w:szCs w:val="16"/>
              </w:rPr>
              <w:t>76</w:t>
            </w:r>
          </w:p>
        </w:tc>
        <w:tc>
          <w:tcPr>
            <w:tcW w:w="131" w:type="pct"/>
            <w:noWrap/>
            <w:vAlign w:val="center"/>
          </w:tcPr>
          <w:p w14:paraId="6A1B6865" w14:textId="77777777" w:rsidR="009D28C1" w:rsidRPr="00E2438A" w:rsidRDefault="009D28C1" w:rsidP="00181EE9">
            <w:pPr>
              <w:widowControl/>
              <w:jc w:val="left"/>
              <w:rPr>
                <w:rFonts w:ascii="Arial" w:eastAsia="ＭＳ Ｐゴシック" w:hAnsi="Arial" w:cs="Arial"/>
                <w:bCs/>
                <w:kern w:val="0"/>
                <w:sz w:val="16"/>
                <w:szCs w:val="16"/>
              </w:rPr>
            </w:pPr>
            <w:r w:rsidRPr="00E2438A">
              <w:rPr>
                <w:rFonts w:ascii="Arial" w:eastAsia="ＭＳ Ｐゴシック" w:hAnsi="Times New Roman" w:cs="Arial"/>
                <w:bCs/>
                <w:kern w:val="0"/>
                <w:sz w:val="16"/>
                <w:szCs w:val="16"/>
              </w:rPr>
              <w:t xml:space="preserve">　</w:t>
            </w:r>
          </w:p>
        </w:tc>
      </w:tr>
      <w:tr w:rsidR="009D28C1" w14:paraId="6EE8173D" w14:textId="77777777" w:rsidTr="00181EE9">
        <w:trPr>
          <w:trHeight w:hRule="exact" w:val="238"/>
          <w:jc w:val="center"/>
        </w:trPr>
        <w:tc>
          <w:tcPr>
            <w:tcW w:w="226" w:type="pct"/>
            <w:shd w:val="clear" w:color="auto" w:fill="C0C0C0"/>
            <w:noWrap/>
            <w:vAlign w:val="center"/>
          </w:tcPr>
          <w:p w14:paraId="40BDF308" w14:textId="77777777" w:rsidR="009D28C1" w:rsidRPr="00E2438A" w:rsidRDefault="009D28C1" w:rsidP="00181EE9">
            <w:pPr>
              <w:widowControl/>
              <w:jc w:val="center"/>
              <w:rPr>
                <w:rFonts w:ascii="Arial" w:eastAsia="ＭＳ Ｐゴシック" w:hAnsi="Arial" w:cs="Arial"/>
                <w:bCs/>
                <w:kern w:val="0"/>
                <w:sz w:val="16"/>
                <w:szCs w:val="16"/>
              </w:rPr>
            </w:pPr>
            <w:r w:rsidRPr="00E2438A">
              <w:rPr>
                <w:rFonts w:ascii="Arial" w:eastAsia="ＭＳ Ｐゴシック" w:hAnsi="Arial" w:cs="Arial"/>
                <w:bCs/>
                <w:kern w:val="0"/>
                <w:sz w:val="16"/>
                <w:szCs w:val="16"/>
              </w:rPr>
              <w:t>6</w:t>
            </w:r>
          </w:p>
        </w:tc>
        <w:tc>
          <w:tcPr>
            <w:tcW w:w="465" w:type="pct"/>
            <w:noWrap/>
            <w:vAlign w:val="center"/>
          </w:tcPr>
          <w:p w14:paraId="522160B5" w14:textId="77777777" w:rsidR="009D28C1" w:rsidRPr="00E2438A" w:rsidRDefault="009D28C1" w:rsidP="00181EE9">
            <w:pPr>
              <w:widowControl/>
              <w:jc w:val="center"/>
              <w:rPr>
                <w:rFonts w:ascii="Arial" w:eastAsia="ＭＳ Ｐゴシック" w:hAnsi="Arial" w:cs="Arial"/>
                <w:bCs/>
                <w:kern w:val="0"/>
                <w:sz w:val="16"/>
                <w:szCs w:val="16"/>
              </w:rPr>
            </w:pPr>
            <w:r w:rsidRPr="00E2438A">
              <w:rPr>
                <w:rFonts w:ascii="Arial" w:eastAsia="ＭＳ Ｐゴシック" w:hAnsi="Arial" w:cs="Arial"/>
                <w:bCs/>
                <w:kern w:val="0"/>
                <w:sz w:val="16"/>
                <w:szCs w:val="16"/>
              </w:rPr>
              <w:t xml:space="preserve"> E </w:t>
            </w:r>
          </w:p>
        </w:tc>
        <w:tc>
          <w:tcPr>
            <w:tcW w:w="471" w:type="pct"/>
            <w:noWrap/>
            <w:vAlign w:val="center"/>
          </w:tcPr>
          <w:p w14:paraId="6587E1AF" w14:textId="77777777" w:rsidR="009D28C1" w:rsidRPr="00E2438A" w:rsidRDefault="009D28C1" w:rsidP="00181EE9">
            <w:pPr>
              <w:widowControl/>
              <w:jc w:val="right"/>
              <w:rPr>
                <w:rFonts w:ascii="Arial" w:eastAsia="ＭＳ Ｐゴシック" w:hAnsi="Arial" w:cs="Arial"/>
                <w:bCs/>
                <w:kern w:val="0"/>
                <w:sz w:val="16"/>
                <w:szCs w:val="16"/>
              </w:rPr>
            </w:pPr>
            <w:r w:rsidRPr="00E2438A">
              <w:rPr>
                <w:rFonts w:ascii="Arial" w:eastAsia="ＭＳ Ｐゴシック" w:hAnsi="Arial" w:cs="Arial"/>
                <w:bCs/>
                <w:kern w:val="0"/>
                <w:sz w:val="16"/>
                <w:szCs w:val="16"/>
              </w:rPr>
              <w:t>22</w:t>
            </w:r>
          </w:p>
        </w:tc>
        <w:tc>
          <w:tcPr>
            <w:tcW w:w="498" w:type="pct"/>
            <w:vAlign w:val="center"/>
          </w:tcPr>
          <w:p w14:paraId="28E9DFED" w14:textId="77777777" w:rsidR="009D28C1" w:rsidRPr="00E2438A" w:rsidRDefault="009D28C1" w:rsidP="00181EE9">
            <w:pPr>
              <w:widowControl/>
              <w:jc w:val="right"/>
              <w:rPr>
                <w:rFonts w:ascii="Arial" w:eastAsia="ＭＳ Ｐゴシック" w:hAnsi="Arial" w:cs="Arial"/>
                <w:bCs/>
                <w:kern w:val="0"/>
                <w:sz w:val="16"/>
                <w:szCs w:val="16"/>
              </w:rPr>
            </w:pPr>
            <w:r>
              <w:rPr>
                <w:rFonts w:ascii="Arial" w:eastAsia="ＭＳ Ｐゴシック" w:hAnsi="Arial" w:cs="Arial" w:hint="eastAsia"/>
                <w:bCs/>
                <w:kern w:val="0"/>
                <w:sz w:val="16"/>
                <w:szCs w:val="16"/>
              </w:rPr>
              <w:t>20</w:t>
            </w:r>
          </w:p>
        </w:tc>
        <w:tc>
          <w:tcPr>
            <w:tcW w:w="513" w:type="pct"/>
            <w:vAlign w:val="center"/>
          </w:tcPr>
          <w:p w14:paraId="2F404969" w14:textId="77777777" w:rsidR="009D28C1" w:rsidRPr="00E2438A" w:rsidRDefault="009D28C1" w:rsidP="00181EE9">
            <w:pPr>
              <w:widowControl/>
              <w:jc w:val="right"/>
              <w:rPr>
                <w:rFonts w:ascii="Arial" w:eastAsia="ＭＳ Ｐゴシック" w:hAnsi="Arial" w:cs="Arial"/>
                <w:bCs/>
                <w:kern w:val="0"/>
                <w:sz w:val="16"/>
                <w:szCs w:val="16"/>
              </w:rPr>
            </w:pPr>
            <w:r>
              <w:rPr>
                <w:rFonts w:ascii="Arial" w:eastAsia="ＭＳ Ｐゴシック" w:hAnsi="Arial" w:cs="Arial" w:hint="eastAsia"/>
                <w:bCs/>
                <w:kern w:val="0"/>
                <w:sz w:val="16"/>
                <w:szCs w:val="16"/>
              </w:rPr>
              <w:t>25</w:t>
            </w:r>
          </w:p>
        </w:tc>
        <w:tc>
          <w:tcPr>
            <w:tcW w:w="465" w:type="pct"/>
            <w:noWrap/>
            <w:vAlign w:val="center"/>
          </w:tcPr>
          <w:p w14:paraId="504D1178" w14:textId="77777777" w:rsidR="009D28C1" w:rsidRPr="00E2438A" w:rsidRDefault="009D28C1" w:rsidP="00181EE9">
            <w:pPr>
              <w:widowControl/>
              <w:jc w:val="right"/>
              <w:rPr>
                <w:rFonts w:ascii="Arial" w:eastAsia="ＭＳ Ｐゴシック" w:hAnsi="Arial" w:cs="Arial"/>
                <w:bCs/>
                <w:kern w:val="0"/>
                <w:sz w:val="16"/>
                <w:szCs w:val="16"/>
              </w:rPr>
            </w:pPr>
            <w:r w:rsidRPr="00E2438A">
              <w:rPr>
                <w:rFonts w:ascii="Arial" w:eastAsia="ＭＳ Ｐゴシック" w:hAnsi="Arial" w:cs="Arial"/>
                <w:bCs/>
                <w:kern w:val="0"/>
                <w:sz w:val="16"/>
                <w:szCs w:val="16"/>
              </w:rPr>
              <w:t>158</w:t>
            </w:r>
          </w:p>
        </w:tc>
        <w:tc>
          <w:tcPr>
            <w:tcW w:w="572" w:type="pct"/>
            <w:noWrap/>
            <w:vAlign w:val="center"/>
          </w:tcPr>
          <w:p w14:paraId="37A3F7A5" w14:textId="77777777" w:rsidR="009D28C1" w:rsidRPr="00E2438A" w:rsidRDefault="009D28C1" w:rsidP="00181EE9">
            <w:pPr>
              <w:widowControl/>
              <w:jc w:val="right"/>
              <w:rPr>
                <w:rFonts w:ascii="Arial" w:eastAsia="ＭＳ Ｐゴシック" w:hAnsi="Arial" w:cs="Arial"/>
                <w:bCs/>
                <w:kern w:val="0"/>
                <w:sz w:val="16"/>
                <w:szCs w:val="16"/>
              </w:rPr>
            </w:pPr>
            <w:r w:rsidRPr="00E2438A">
              <w:rPr>
                <w:rFonts w:ascii="Arial" w:eastAsia="ＭＳ Ｐゴシック" w:hAnsi="Arial" w:cs="Arial"/>
                <w:bCs/>
                <w:kern w:val="0"/>
                <w:sz w:val="16"/>
                <w:szCs w:val="16"/>
              </w:rPr>
              <w:t>94</w:t>
            </w:r>
          </w:p>
        </w:tc>
        <w:tc>
          <w:tcPr>
            <w:tcW w:w="562" w:type="pct"/>
            <w:noWrap/>
            <w:vAlign w:val="center"/>
          </w:tcPr>
          <w:p w14:paraId="2860409F" w14:textId="77777777" w:rsidR="009D28C1" w:rsidRPr="00E2438A" w:rsidRDefault="009D28C1" w:rsidP="00181EE9">
            <w:pPr>
              <w:widowControl/>
              <w:jc w:val="right"/>
              <w:rPr>
                <w:rFonts w:ascii="Arial" w:eastAsia="ＭＳ Ｐゴシック" w:hAnsi="Arial" w:cs="Arial"/>
                <w:bCs/>
                <w:kern w:val="0"/>
                <w:sz w:val="16"/>
                <w:szCs w:val="16"/>
              </w:rPr>
            </w:pPr>
            <w:r w:rsidRPr="00E2438A">
              <w:rPr>
                <w:rFonts w:ascii="Arial" w:eastAsia="ＭＳ Ｐゴシック" w:hAnsi="Arial" w:cs="Arial"/>
                <w:bCs/>
                <w:kern w:val="0"/>
                <w:sz w:val="16"/>
                <w:szCs w:val="16"/>
              </w:rPr>
              <w:t>66</w:t>
            </w:r>
          </w:p>
        </w:tc>
        <w:tc>
          <w:tcPr>
            <w:tcW w:w="540" w:type="pct"/>
            <w:vAlign w:val="center"/>
          </w:tcPr>
          <w:p w14:paraId="0F9BD8C6" w14:textId="77777777" w:rsidR="009D28C1" w:rsidRPr="00E2438A" w:rsidRDefault="009D28C1" w:rsidP="00181EE9">
            <w:pPr>
              <w:widowControl/>
              <w:jc w:val="right"/>
              <w:rPr>
                <w:rFonts w:ascii="Arial" w:eastAsia="ＭＳ Ｐゴシック" w:hAnsi="Times New Roman" w:cs="Arial"/>
                <w:bCs/>
                <w:kern w:val="0"/>
                <w:sz w:val="16"/>
                <w:szCs w:val="16"/>
              </w:rPr>
            </w:pPr>
            <w:r>
              <w:rPr>
                <w:rFonts w:ascii="Arial" w:eastAsia="ＭＳ Ｐゴシック" w:hAnsi="Times New Roman" w:cs="Arial" w:hint="eastAsia"/>
                <w:bCs/>
                <w:kern w:val="0"/>
                <w:sz w:val="16"/>
                <w:szCs w:val="16"/>
              </w:rPr>
              <w:t>60</w:t>
            </w:r>
          </w:p>
        </w:tc>
        <w:tc>
          <w:tcPr>
            <w:tcW w:w="557" w:type="pct"/>
            <w:vAlign w:val="center"/>
          </w:tcPr>
          <w:p w14:paraId="68D7E291" w14:textId="77777777" w:rsidR="009D28C1" w:rsidRPr="00E2438A" w:rsidRDefault="009D28C1" w:rsidP="00181EE9">
            <w:pPr>
              <w:widowControl/>
              <w:jc w:val="right"/>
              <w:rPr>
                <w:rFonts w:ascii="Arial" w:eastAsia="ＭＳ Ｐゴシック" w:hAnsi="Times New Roman" w:cs="Arial"/>
                <w:bCs/>
                <w:kern w:val="0"/>
                <w:sz w:val="16"/>
                <w:szCs w:val="16"/>
              </w:rPr>
            </w:pPr>
            <w:r>
              <w:rPr>
                <w:rFonts w:ascii="Arial" w:eastAsia="ＭＳ Ｐゴシック" w:hAnsi="Times New Roman" w:cs="Arial" w:hint="eastAsia"/>
                <w:bCs/>
                <w:kern w:val="0"/>
                <w:sz w:val="16"/>
                <w:szCs w:val="16"/>
              </w:rPr>
              <w:t>80</w:t>
            </w:r>
          </w:p>
        </w:tc>
        <w:tc>
          <w:tcPr>
            <w:tcW w:w="131" w:type="pct"/>
            <w:noWrap/>
            <w:vAlign w:val="center"/>
          </w:tcPr>
          <w:p w14:paraId="3D1BCF2F" w14:textId="77777777" w:rsidR="009D28C1" w:rsidRPr="00E2438A" w:rsidRDefault="009D28C1" w:rsidP="00181EE9">
            <w:pPr>
              <w:widowControl/>
              <w:jc w:val="left"/>
              <w:rPr>
                <w:rFonts w:ascii="Arial" w:eastAsia="ＭＳ Ｐゴシック" w:hAnsi="Arial" w:cs="Arial"/>
                <w:bCs/>
                <w:kern w:val="0"/>
                <w:sz w:val="16"/>
                <w:szCs w:val="16"/>
              </w:rPr>
            </w:pPr>
            <w:r w:rsidRPr="00E2438A">
              <w:rPr>
                <w:rFonts w:ascii="Arial" w:eastAsia="ＭＳ Ｐゴシック" w:hAnsi="Times New Roman" w:cs="Arial"/>
                <w:bCs/>
                <w:kern w:val="0"/>
                <w:sz w:val="16"/>
                <w:szCs w:val="16"/>
              </w:rPr>
              <w:t xml:space="preserve">　</w:t>
            </w:r>
          </w:p>
        </w:tc>
      </w:tr>
      <w:tr w:rsidR="009D28C1" w14:paraId="1B58501B" w14:textId="77777777" w:rsidTr="00181EE9">
        <w:trPr>
          <w:trHeight w:hRule="exact" w:val="238"/>
          <w:jc w:val="center"/>
        </w:trPr>
        <w:tc>
          <w:tcPr>
            <w:tcW w:w="226" w:type="pct"/>
            <w:shd w:val="clear" w:color="auto" w:fill="C0C0C0"/>
            <w:noWrap/>
            <w:vAlign w:val="center"/>
          </w:tcPr>
          <w:p w14:paraId="58D05ED8" w14:textId="77777777" w:rsidR="009D28C1" w:rsidRPr="00E2438A" w:rsidRDefault="009D28C1" w:rsidP="00181EE9">
            <w:pPr>
              <w:widowControl/>
              <w:jc w:val="center"/>
              <w:rPr>
                <w:rFonts w:ascii="Arial" w:eastAsia="ＭＳ Ｐゴシック" w:hAnsi="Arial" w:cs="Arial"/>
                <w:bCs/>
                <w:kern w:val="0"/>
                <w:sz w:val="16"/>
                <w:szCs w:val="16"/>
              </w:rPr>
            </w:pPr>
            <w:r w:rsidRPr="00E2438A">
              <w:rPr>
                <w:rFonts w:ascii="Arial" w:eastAsia="ＭＳ Ｐゴシック" w:hAnsi="Arial" w:cs="Arial"/>
                <w:bCs/>
                <w:kern w:val="0"/>
                <w:sz w:val="16"/>
                <w:szCs w:val="16"/>
              </w:rPr>
              <w:t>7</w:t>
            </w:r>
          </w:p>
        </w:tc>
        <w:tc>
          <w:tcPr>
            <w:tcW w:w="465" w:type="pct"/>
            <w:noWrap/>
            <w:vAlign w:val="center"/>
          </w:tcPr>
          <w:p w14:paraId="4CD35CA9" w14:textId="77777777" w:rsidR="009D28C1" w:rsidRPr="00E2438A" w:rsidRDefault="009D28C1" w:rsidP="00181EE9">
            <w:pPr>
              <w:widowControl/>
              <w:jc w:val="center"/>
              <w:rPr>
                <w:rFonts w:ascii="Arial" w:eastAsia="ＭＳ Ｐゴシック" w:hAnsi="Arial" w:cs="Arial"/>
                <w:bCs/>
                <w:kern w:val="0"/>
                <w:sz w:val="16"/>
                <w:szCs w:val="16"/>
              </w:rPr>
            </w:pPr>
            <w:r w:rsidRPr="00E2438A">
              <w:rPr>
                <w:rFonts w:ascii="Arial" w:eastAsia="ＭＳ Ｐゴシック" w:hAnsi="Arial" w:cs="Arial"/>
                <w:bCs/>
                <w:kern w:val="0"/>
                <w:sz w:val="16"/>
                <w:szCs w:val="16"/>
              </w:rPr>
              <w:t xml:space="preserve"> F </w:t>
            </w:r>
          </w:p>
        </w:tc>
        <w:tc>
          <w:tcPr>
            <w:tcW w:w="471" w:type="pct"/>
            <w:noWrap/>
            <w:vAlign w:val="center"/>
          </w:tcPr>
          <w:p w14:paraId="63969137" w14:textId="77777777" w:rsidR="009D28C1" w:rsidRPr="00E2438A" w:rsidRDefault="009D28C1" w:rsidP="00181EE9">
            <w:pPr>
              <w:widowControl/>
              <w:jc w:val="right"/>
              <w:rPr>
                <w:rFonts w:ascii="Arial" w:eastAsia="ＭＳ Ｐゴシック" w:hAnsi="Arial" w:cs="Arial"/>
                <w:bCs/>
                <w:kern w:val="0"/>
                <w:sz w:val="16"/>
                <w:szCs w:val="16"/>
              </w:rPr>
            </w:pPr>
            <w:r w:rsidRPr="00E2438A">
              <w:rPr>
                <w:rFonts w:ascii="Arial" w:eastAsia="ＭＳ Ｐゴシック" w:hAnsi="Arial" w:cs="Arial"/>
                <w:bCs/>
                <w:kern w:val="0"/>
                <w:sz w:val="16"/>
                <w:szCs w:val="16"/>
              </w:rPr>
              <w:t>55</w:t>
            </w:r>
          </w:p>
        </w:tc>
        <w:tc>
          <w:tcPr>
            <w:tcW w:w="498" w:type="pct"/>
            <w:vAlign w:val="center"/>
          </w:tcPr>
          <w:p w14:paraId="224DD24F" w14:textId="77777777" w:rsidR="009D28C1" w:rsidRPr="00E2438A" w:rsidRDefault="009D28C1" w:rsidP="00181EE9">
            <w:pPr>
              <w:widowControl/>
              <w:jc w:val="right"/>
              <w:rPr>
                <w:rFonts w:ascii="Arial" w:eastAsia="ＭＳ Ｐゴシック" w:hAnsi="Arial" w:cs="Arial"/>
                <w:bCs/>
                <w:kern w:val="0"/>
                <w:sz w:val="16"/>
                <w:szCs w:val="16"/>
              </w:rPr>
            </w:pPr>
            <w:r>
              <w:rPr>
                <w:rFonts w:ascii="Arial" w:eastAsia="ＭＳ Ｐゴシック" w:hAnsi="Arial" w:cs="Arial" w:hint="eastAsia"/>
                <w:bCs/>
                <w:kern w:val="0"/>
                <w:sz w:val="16"/>
                <w:szCs w:val="16"/>
              </w:rPr>
              <w:t>45</w:t>
            </w:r>
          </w:p>
        </w:tc>
        <w:tc>
          <w:tcPr>
            <w:tcW w:w="513" w:type="pct"/>
            <w:vAlign w:val="center"/>
          </w:tcPr>
          <w:p w14:paraId="1E89E6AF" w14:textId="77777777" w:rsidR="009D28C1" w:rsidRPr="00E2438A" w:rsidRDefault="009D28C1" w:rsidP="00181EE9">
            <w:pPr>
              <w:widowControl/>
              <w:jc w:val="right"/>
              <w:rPr>
                <w:rFonts w:ascii="Arial" w:eastAsia="ＭＳ Ｐゴシック" w:hAnsi="Arial" w:cs="Arial"/>
                <w:bCs/>
                <w:kern w:val="0"/>
                <w:sz w:val="16"/>
                <w:szCs w:val="16"/>
              </w:rPr>
            </w:pPr>
            <w:r>
              <w:rPr>
                <w:rFonts w:ascii="Arial" w:eastAsia="ＭＳ Ｐゴシック" w:hAnsi="Arial" w:cs="Arial" w:hint="eastAsia"/>
                <w:bCs/>
                <w:kern w:val="0"/>
                <w:sz w:val="16"/>
                <w:szCs w:val="16"/>
              </w:rPr>
              <w:t>56</w:t>
            </w:r>
          </w:p>
        </w:tc>
        <w:tc>
          <w:tcPr>
            <w:tcW w:w="465" w:type="pct"/>
            <w:noWrap/>
            <w:vAlign w:val="center"/>
          </w:tcPr>
          <w:p w14:paraId="2B639414" w14:textId="77777777" w:rsidR="009D28C1" w:rsidRPr="00E2438A" w:rsidRDefault="009D28C1" w:rsidP="00181EE9">
            <w:pPr>
              <w:widowControl/>
              <w:jc w:val="right"/>
              <w:rPr>
                <w:rFonts w:ascii="Arial" w:eastAsia="ＭＳ Ｐゴシック" w:hAnsi="Arial" w:cs="Arial"/>
                <w:bCs/>
                <w:kern w:val="0"/>
                <w:sz w:val="16"/>
                <w:szCs w:val="16"/>
              </w:rPr>
            </w:pPr>
            <w:r w:rsidRPr="00E2438A">
              <w:rPr>
                <w:rFonts w:ascii="Arial" w:eastAsia="ＭＳ Ｐゴシック" w:hAnsi="Arial" w:cs="Arial"/>
                <w:bCs/>
                <w:kern w:val="0"/>
                <w:sz w:val="16"/>
                <w:szCs w:val="16"/>
              </w:rPr>
              <w:t>255</w:t>
            </w:r>
          </w:p>
        </w:tc>
        <w:tc>
          <w:tcPr>
            <w:tcW w:w="572" w:type="pct"/>
            <w:noWrap/>
            <w:vAlign w:val="center"/>
          </w:tcPr>
          <w:p w14:paraId="26348834" w14:textId="77777777" w:rsidR="009D28C1" w:rsidRPr="00E2438A" w:rsidRDefault="009D28C1" w:rsidP="00181EE9">
            <w:pPr>
              <w:widowControl/>
              <w:jc w:val="right"/>
              <w:rPr>
                <w:rFonts w:ascii="Arial" w:eastAsia="ＭＳ Ｐゴシック" w:hAnsi="Arial" w:cs="Arial"/>
                <w:bCs/>
                <w:kern w:val="0"/>
                <w:sz w:val="16"/>
                <w:szCs w:val="16"/>
              </w:rPr>
            </w:pPr>
            <w:r w:rsidRPr="00E2438A">
              <w:rPr>
                <w:rFonts w:ascii="Arial" w:eastAsia="ＭＳ Ｐゴシック" w:hAnsi="Arial" w:cs="Arial"/>
                <w:bCs/>
                <w:kern w:val="0"/>
                <w:sz w:val="16"/>
                <w:szCs w:val="16"/>
              </w:rPr>
              <w:t>230</w:t>
            </w:r>
          </w:p>
        </w:tc>
        <w:tc>
          <w:tcPr>
            <w:tcW w:w="562" w:type="pct"/>
            <w:noWrap/>
            <w:vAlign w:val="center"/>
          </w:tcPr>
          <w:p w14:paraId="4859EA90" w14:textId="77777777" w:rsidR="009D28C1" w:rsidRPr="00E2438A" w:rsidRDefault="009D28C1" w:rsidP="00181EE9">
            <w:pPr>
              <w:widowControl/>
              <w:jc w:val="right"/>
              <w:rPr>
                <w:rFonts w:ascii="Arial" w:eastAsia="ＭＳ Ｐゴシック" w:hAnsi="Arial" w:cs="Arial"/>
                <w:bCs/>
                <w:kern w:val="0"/>
                <w:sz w:val="16"/>
                <w:szCs w:val="16"/>
              </w:rPr>
            </w:pPr>
            <w:r w:rsidRPr="00E2438A">
              <w:rPr>
                <w:rFonts w:ascii="Arial" w:eastAsia="ＭＳ Ｐゴシック" w:hAnsi="Arial" w:cs="Arial"/>
                <w:bCs/>
                <w:kern w:val="0"/>
                <w:sz w:val="16"/>
                <w:szCs w:val="16"/>
              </w:rPr>
              <w:t>90</w:t>
            </w:r>
          </w:p>
        </w:tc>
        <w:tc>
          <w:tcPr>
            <w:tcW w:w="540" w:type="pct"/>
            <w:vAlign w:val="center"/>
          </w:tcPr>
          <w:p w14:paraId="3C886E94" w14:textId="77777777" w:rsidR="009D28C1" w:rsidRPr="00E2438A" w:rsidRDefault="009D28C1" w:rsidP="00181EE9">
            <w:pPr>
              <w:widowControl/>
              <w:jc w:val="right"/>
              <w:rPr>
                <w:rFonts w:ascii="Arial" w:eastAsia="ＭＳ Ｐゴシック" w:hAnsi="Times New Roman" w:cs="Arial"/>
                <w:bCs/>
                <w:kern w:val="0"/>
                <w:sz w:val="16"/>
                <w:szCs w:val="16"/>
              </w:rPr>
            </w:pPr>
            <w:r>
              <w:rPr>
                <w:rFonts w:ascii="Arial" w:eastAsia="ＭＳ Ｐゴシック" w:hAnsi="Times New Roman" w:cs="Arial" w:hint="eastAsia"/>
                <w:bCs/>
                <w:kern w:val="0"/>
                <w:sz w:val="16"/>
                <w:szCs w:val="16"/>
              </w:rPr>
              <w:t>80</w:t>
            </w:r>
          </w:p>
        </w:tc>
        <w:tc>
          <w:tcPr>
            <w:tcW w:w="557" w:type="pct"/>
            <w:vAlign w:val="center"/>
          </w:tcPr>
          <w:p w14:paraId="5906FC8E" w14:textId="77777777" w:rsidR="009D28C1" w:rsidRPr="00E2438A" w:rsidRDefault="009D28C1" w:rsidP="00181EE9">
            <w:pPr>
              <w:widowControl/>
              <w:jc w:val="right"/>
              <w:rPr>
                <w:rFonts w:ascii="Arial" w:eastAsia="ＭＳ Ｐゴシック" w:hAnsi="Times New Roman" w:cs="Arial"/>
                <w:bCs/>
                <w:kern w:val="0"/>
                <w:sz w:val="16"/>
                <w:szCs w:val="16"/>
              </w:rPr>
            </w:pPr>
            <w:r>
              <w:rPr>
                <w:rFonts w:ascii="Arial" w:eastAsia="ＭＳ Ｐゴシック" w:hAnsi="Times New Roman" w:cs="Arial" w:hint="eastAsia"/>
                <w:bCs/>
                <w:kern w:val="0"/>
                <w:sz w:val="16"/>
                <w:szCs w:val="16"/>
              </w:rPr>
              <w:t>100</w:t>
            </w:r>
          </w:p>
        </w:tc>
        <w:tc>
          <w:tcPr>
            <w:tcW w:w="131" w:type="pct"/>
            <w:noWrap/>
            <w:vAlign w:val="center"/>
          </w:tcPr>
          <w:p w14:paraId="7C13B6CA" w14:textId="77777777" w:rsidR="009D28C1" w:rsidRPr="00E2438A" w:rsidRDefault="009D28C1" w:rsidP="00181EE9">
            <w:pPr>
              <w:widowControl/>
              <w:jc w:val="left"/>
              <w:rPr>
                <w:rFonts w:ascii="Arial" w:eastAsia="ＭＳ Ｐゴシック" w:hAnsi="Arial" w:cs="Arial"/>
                <w:bCs/>
                <w:kern w:val="0"/>
                <w:sz w:val="16"/>
                <w:szCs w:val="16"/>
              </w:rPr>
            </w:pPr>
            <w:r w:rsidRPr="00E2438A">
              <w:rPr>
                <w:rFonts w:ascii="Arial" w:eastAsia="ＭＳ Ｐゴシック" w:hAnsi="Times New Roman" w:cs="Arial"/>
                <w:bCs/>
                <w:kern w:val="0"/>
                <w:sz w:val="16"/>
                <w:szCs w:val="16"/>
              </w:rPr>
              <w:t xml:space="preserve">　</w:t>
            </w:r>
          </w:p>
        </w:tc>
      </w:tr>
      <w:tr w:rsidR="009D28C1" w14:paraId="3FC51F46" w14:textId="77777777" w:rsidTr="00181EE9">
        <w:trPr>
          <w:trHeight w:hRule="exact" w:val="238"/>
          <w:jc w:val="center"/>
        </w:trPr>
        <w:tc>
          <w:tcPr>
            <w:tcW w:w="226" w:type="pct"/>
            <w:shd w:val="clear" w:color="auto" w:fill="C0C0C0"/>
            <w:noWrap/>
            <w:vAlign w:val="center"/>
          </w:tcPr>
          <w:p w14:paraId="2605E4DE" w14:textId="77777777" w:rsidR="009D28C1" w:rsidRPr="00E2438A" w:rsidRDefault="009D28C1" w:rsidP="00181EE9">
            <w:pPr>
              <w:widowControl/>
              <w:jc w:val="center"/>
              <w:rPr>
                <w:rFonts w:ascii="Arial" w:eastAsia="ＭＳ Ｐゴシック" w:hAnsi="Arial" w:cs="Arial"/>
                <w:bCs/>
                <w:kern w:val="0"/>
                <w:sz w:val="16"/>
                <w:szCs w:val="16"/>
              </w:rPr>
            </w:pPr>
            <w:r w:rsidRPr="00E2438A">
              <w:rPr>
                <w:rFonts w:ascii="Arial" w:eastAsia="ＭＳ Ｐゴシック" w:hAnsi="Arial" w:cs="Arial"/>
                <w:bCs/>
                <w:kern w:val="0"/>
                <w:sz w:val="16"/>
                <w:szCs w:val="16"/>
              </w:rPr>
              <w:t>8</w:t>
            </w:r>
          </w:p>
        </w:tc>
        <w:tc>
          <w:tcPr>
            <w:tcW w:w="465" w:type="pct"/>
            <w:noWrap/>
            <w:vAlign w:val="center"/>
          </w:tcPr>
          <w:p w14:paraId="4B29CFF2" w14:textId="77777777" w:rsidR="009D28C1" w:rsidRPr="00E2438A" w:rsidRDefault="009D28C1" w:rsidP="00181EE9">
            <w:pPr>
              <w:widowControl/>
              <w:jc w:val="center"/>
              <w:rPr>
                <w:rFonts w:ascii="Arial" w:eastAsia="ＭＳ Ｐゴシック" w:hAnsi="Arial" w:cs="Arial"/>
                <w:bCs/>
                <w:kern w:val="0"/>
                <w:sz w:val="16"/>
                <w:szCs w:val="16"/>
              </w:rPr>
            </w:pPr>
            <w:r w:rsidRPr="00E2438A">
              <w:rPr>
                <w:rFonts w:ascii="Arial" w:eastAsia="ＭＳ Ｐゴシック" w:hAnsi="Arial" w:cs="Arial"/>
                <w:bCs/>
                <w:kern w:val="0"/>
                <w:sz w:val="16"/>
                <w:szCs w:val="16"/>
              </w:rPr>
              <w:t xml:space="preserve"> G </w:t>
            </w:r>
          </w:p>
        </w:tc>
        <w:tc>
          <w:tcPr>
            <w:tcW w:w="471" w:type="pct"/>
            <w:noWrap/>
            <w:vAlign w:val="center"/>
          </w:tcPr>
          <w:p w14:paraId="1E1B52B4" w14:textId="77777777" w:rsidR="009D28C1" w:rsidRPr="00E2438A" w:rsidRDefault="009D28C1" w:rsidP="00181EE9">
            <w:pPr>
              <w:widowControl/>
              <w:jc w:val="right"/>
              <w:rPr>
                <w:rFonts w:ascii="Arial" w:eastAsia="ＭＳ Ｐゴシック" w:hAnsi="Arial" w:cs="Arial"/>
                <w:bCs/>
                <w:kern w:val="0"/>
                <w:sz w:val="16"/>
                <w:szCs w:val="16"/>
              </w:rPr>
            </w:pPr>
            <w:r w:rsidRPr="00E2438A">
              <w:rPr>
                <w:rFonts w:ascii="Arial" w:eastAsia="ＭＳ Ｐゴシック" w:hAnsi="Arial" w:cs="Arial"/>
                <w:bCs/>
                <w:kern w:val="0"/>
                <w:sz w:val="16"/>
                <w:szCs w:val="16"/>
              </w:rPr>
              <w:t>33</w:t>
            </w:r>
          </w:p>
        </w:tc>
        <w:tc>
          <w:tcPr>
            <w:tcW w:w="498" w:type="pct"/>
            <w:vAlign w:val="center"/>
          </w:tcPr>
          <w:p w14:paraId="19408A6D" w14:textId="77777777" w:rsidR="009D28C1" w:rsidRPr="00E2438A" w:rsidRDefault="009D28C1" w:rsidP="00181EE9">
            <w:pPr>
              <w:widowControl/>
              <w:jc w:val="right"/>
              <w:rPr>
                <w:rFonts w:ascii="Arial" w:eastAsia="ＭＳ Ｐゴシック" w:hAnsi="Arial" w:cs="Arial"/>
                <w:bCs/>
                <w:kern w:val="0"/>
                <w:sz w:val="16"/>
                <w:szCs w:val="16"/>
              </w:rPr>
            </w:pPr>
            <w:r>
              <w:rPr>
                <w:rFonts w:ascii="Arial" w:eastAsia="ＭＳ Ｐゴシック" w:hAnsi="Arial" w:cs="Arial" w:hint="eastAsia"/>
                <w:bCs/>
                <w:kern w:val="0"/>
                <w:sz w:val="16"/>
                <w:szCs w:val="16"/>
              </w:rPr>
              <w:t>31</w:t>
            </w:r>
          </w:p>
        </w:tc>
        <w:tc>
          <w:tcPr>
            <w:tcW w:w="513" w:type="pct"/>
            <w:vAlign w:val="center"/>
          </w:tcPr>
          <w:p w14:paraId="5C0B3291" w14:textId="77777777" w:rsidR="009D28C1" w:rsidRPr="00E2438A" w:rsidRDefault="009D28C1" w:rsidP="00181EE9">
            <w:pPr>
              <w:widowControl/>
              <w:jc w:val="right"/>
              <w:rPr>
                <w:rFonts w:ascii="Arial" w:eastAsia="ＭＳ Ｐゴシック" w:hAnsi="Arial" w:cs="Arial"/>
                <w:bCs/>
                <w:kern w:val="0"/>
                <w:sz w:val="16"/>
                <w:szCs w:val="16"/>
              </w:rPr>
            </w:pPr>
            <w:r>
              <w:rPr>
                <w:rFonts w:ascii="Arial" w:eastAsia="ＭＳ Ｐゴシック" w:hAnsi="Arial" w:cs="Arial" w:hint="eastAsia"/>
                <w:bCs/>
                <w:kern w:val="0"/>
                <w:sz w:val="16"/>
                <w:szCs w:val="16"/>
              </w:rPr>
              <w:t>36</w:t>
            </w:r>
          </w:p>
        </w:tc>
        <w:tc>
          <w:tcPr>
            <w:tcW w:w="465" w:type="pct"/>
            <w:noWrap/>
            <w:vAlign w:val="center"/>
          </w:tcPr>
          <w:p w14:paraId="349FBCA5" w14:textId="77777777" w:rsidR="009D28C1" w:rsidRPr="00E2438A" w:rsidRDefault="009D28C1" w:rsidP="00181EE9">
            <w:pPr>
              <w:widowControl/>
              <w:jc w:val="right"/>
              <w:rPr>
                <w:rFonts w:ascii="Arial" w:eastAsia="ＭＳ Ｐゴシック" w:hAnsi="Arial" w:cs="Arial"/>
                <w:bCs/>
                <w:kern w:val="0"/>
                <w:sz w:val="16"/>
                <w:szCs w:val="16"/>
              </w:rPr>
            </w:pPr>
            <w:r w:rsidRPr="00E2438A">
              <w:rPr>
                <w:rFonts w:ascii="Arial" w:eastAsia="ＭＳ Ｐゴシック" w:hAnsi="Arial" w:cs="Arial"/>
                <w:bCs/>
                <w:kern w:val="0"/>
                <w:sz w:val="16"/>
                <w:szCs w:val="16"/>
              </w:rPr>
              <w:t>235</w:t>
            </w:r>
          </w:p>
        </w:tc>
        <w:tc>
          <w:tcPr>
            <w:tcW w:w="572" w:type="pct"/>
            <w:noWrap/>
            <w:vAlign w:val="center"/>
          </w:tcPr>
          <w:p w14:paraId="6F14C2DB" w14:textId="77777777" w:rsidR="009D28C1" w:rsidRPr="00E2438A" w:rsidRDefault="009D28C1" w:rsidP="00181EE9">
            <w:pPr>
              <w:widowControl/>
              <w:jc w:val="right"/>
              <w:rPr>
                <w:rFonts w:ascii="Arial" w:eastAsia="ＭＳ Ｐゴシック" w:hAnsi="Arial" w:cs="Arial"/>
                <w:bCs/>
                <w:kern w:val="0"/>
                <w:sz w:val="16"/>
                <w:szCs w:val="16"/>
              </w:rPr>
            </w:pPr>
            <w:r w:rsidRPr="00E2438A">
              <w:rPr>
                <w:rFonts w:ascii="Arial" w:eastAsia="ＭＳ Ｐゴシック" w:hAnsi="Arial" w:cs="Arial"/>
                <w:bCs/>
                <w:kern w:val="0"/>
                <w:sz w:val="16"/>
                <w:szCs w:val="16"/>
              </w:rPr>
              <w:t>220</w:t>
            </w:r>
          </w:p>
        </w:tc>
        <w:tc>
          <w:tcPr>
            <w:tcW w:w="562" w:type="pct"/>
            <w:noWrap/>
            <w:vAlign w:val="center"/>
          </w:tcPr>
          <w:p w14:paraId="0A843F40" w14:textId="77777777" w:rsidR="009D28C1" w:rsidRPr="00E2438A" w:rsidRDefault="009D28C1" w:rsidP="00181EE9">
            <w:pPr>
              <w:widowControl/>
              <w:jc w:val="right"/>
              <w:rPr>
                <w:rFonts w:ascii="Arial" w:eastAsia="ＭＳ Ｐゴシック" w:hAnsi="Arial" w:cs="Arial"/>
                <w:bCs/>
                <w:kern w:val="0"/>
                <w:sz w:val="16"/>
                <w:szCs w:val="16"/>
              </w:rPr>
            </w:pPr>
            <w:r w:rsidRPr="00E2438A">
              <w:rPr>
                <w:rFonts w:ascii="Arial" w:eastAsia="ＭＳ Ｐゴシック" w:hAnsi="Arial" w:cs="Arial"/>
                <w:bCs/>
                <w:kern w:val="0"/>
                <w:sz w:val="16"/>
                <w:szCs w:val="16"/>
              </w:rPr>
              <w:t>88</w:t>
            </w:r>
          </w:p>
        </w:tc>
        <w:tc>
          <w:tcPr>
            <w:tcW w:w="540" w:type="pct"/>
            <w:vAlign w:val="center"/>
          </w:tcPr>
          <w:p w14:paraId="0E7B3F1D" w14:textId="77777777" w:rsidR="009D28C1" w:rsidRPr="00E2438A" w:rsidRDefault="009D28C1" w:rsidP="00181EE9">
            <w:pPr>
              <w:widowControl/>
              <w:jc w:val="right"/>
              <w:rPr>
                <w:rFonts w:ascii="Arial" w:eastAsia="ＭＳ Ｐゴシック" w:hAnsi="Times New Roman" w:cs="Arial"/>
                <w:bCs/>
                <w:kern w:val="0"/>
                <w:sz w:val="16"/>
                <w:szCs w:val="16"/>
              </w:rPr>
            </w:pPr>
            <w:r>
              <w:rPr>
                <w:rFonts w:ascii="Arial" w:eastAsia="ＭＳ Ｐゴシック" w:hAnsi="Times New Roman" w:cs="Arial" w:hint="eastAsia"/>
                <w:bCs/>
                <w:kern w:val="0"/>
                <w:sz w:val="16"/>
                <w:szCs w:val="16"/>
              </w:rPr>
              <w:t>80</w:t>
            </w:r>
          </w:p>
        </w:tc>
        <w:tc>
          <w:tcPr>
            <w:tcW w:w="557" w:type="pct"/>
            <w:vAlign w:val="center"/>
          </w:tcPr>
          <w:p w14:paraId="2930EC3E" w14:textId="77777777" w:rsidR="009D28C1" w:rsidRPr="00E2438A" w:rsidRDefault="009D28C1" w:rsidP="00181EE9">
            <w:pPr>
              <w:widowControl/>
              <w:jc w:val="right"/>
              <w:rPr>
                <w:rFonts w:ascii="Arial" w:eastAsia="ＭＳ Ｐゴシック" w:hAnsi="Times New Roman" w:cs="Arial"/>
                <w:bCs/>
                <w:kern w:val="0"/>
                <w:sz w:val="16"/>
                <w:szCs w:val="16"/>
              </w:rPr>
            </w:pPr>
            <w:r>
              <w:rPr>
                <w:rFonts w:ascii="Arial" w:eastAsia="ＭＳ Ｐゴシック" w:hAnsi="Times New Roman" w:cs="Arial" w:hint="eastAsia"/>
                <w:bCs/>
                <w:kern w:val="0"/>
                <w:sz w:val="16"/>
                <w:szCs w:val="16"/>
              </w:rPr>
              <w:t>95</w:t>
            </w:r>
          </w:p>
        </w:tc>
        <w:tc>
          <w:tcPr>
            <w:tcW w:w="131" w:type="pct"/>
            <w:noWrap/>
            <w:vAlign w:val="center"/>
          </w:tcPr>
          <w:p w14:paraId="54E3BC8C" w14:textId="77777777" w:rsidR="009D28C1" w:rsidRPr="00E2438A" w:rsidRDefault="009D28C1" w:rsidP="00181EE9">
            <w:pPr>
              <w:widowControl/>
              <w:jc w:val="left"/>
              <w:rPr>
                <w:rFonts w:ascii="Arial" w:eastAsia="ＭＳ Ｐゴシック" w:hAnsi="Arial" w:cs="Arial"/>
                <w:bCs/>
                <w:kern w:val="0"/>
                <w:sz w:val="16"/>
                <w:szCs w:val="16"/>
              </w:rPr>
            </w:pPr>
            <w:r w:rsidRPr="00E2438A">
              <w:rPr>
                <w:rFonts w:ascii="Arial" w:eastAsia="ＭＳ Ｐゴシック" w:hAnsi="Times New Roman" w:cs="Arial"/>
                <w:bCs/>
                <w:kern w:val="0"/>
                <w:sz w:val="16"/>
                <w:szCs w:val="16"/>
              </w:rPr>
              <w:t xml:space="preserve">　</w:t>
            </w:r>
          </w:p>
        </w:tc>
      </w:tr>
      <w:tr w:rsidR="009D28C1" w14:paraId="532516B5" w14:textId="77777777" w:rsidTr="00181EE9">
        <w:trPr>
          <w:trHeight w:hRule="exact" w:val="238"/>
          <w:jc w:val="center"/>
        </w:trPr>
        <w:tc>
          <w:tcPr>
            <w:tcW w:w="226" w:type="pct"/>
            <w:shd w:val="clear" w:color="auto" w:fill="C0C0C0"/>
            <w:noWrap/>
            <w:vAlign w:val="center"/>
          </w:tcPr>
          <w:p w14:paraId="084DA729" w14:textId="77777777" w:rsidR="009D28C1" w:rsidRPr="00E2438A" w:rsidRDefault="009D28C1" w:rsidP="00181EE9">
            <w:pPr>
              <w:widowControl/>
              <w:jc w:val="center"/>
              <w:rPr>
                <w:rFonts w:ascii="Arial" w:eastAsia="ＭＳ Ｐゴシック" w:hAnsi="Arial" w:cs="Arial"/>
                <w:bCs/>
                <w:kern w:val="0"/>
                <w:sz w:val="16"/>
                <w:szCs w:val="16"/>
              </w:rPr>
            </w:pPr>
            <w:r w:rsidRPr="00E2438A">
              <w:rPr>
                <w:rFonts w:ascii="Arial" w:eastAsia="ＭＳ Ｐゴシック" w:hAnsi="Arial" w:cs="Arial"/>
                <w:bCs/>
                <w:kern w:val="0"/>
                <w:sz w:val="16"/>
                <w:szCs w:val="16"/>
              </w:rPr>
              <w:t>9</w:t>
            </w:r>
          </w:p>
        </w:tc>
        <w:tc>
          <w:tcPr>
            <w:tcW w:w="465" w:type="pct"/>
            <w:noWrap/>
            <w:vAlign w:val="center"/>
          </w:tcPr>
          <w:p w14:paraId="2612847F" w14:textId="77777777" w:rsidR="009D28C1" w:rsidRPr="00E2438A" w:rsidRDefault="009D28C1" w:rsidP="00181EE9">
            <w:pPr>
              <w:widowControl/>
              <w:jc w:val="center"/>
              <w:rPr>
                <w:rFonts w:ascii="Arial" w:eastAsia="ＭＳ Ｐゴシック" w:hAnsi="Arial" w:cs="Arial"/>
                <w:bCs/>
                <w:kern w:val="0"/>
                <w:sz w:val="16"/>
                <w:szCs w:val="16"/>
              </w:rPr>
            </w:pPr>
            <w:r w:rsidRPr="00E2438A">
              <w:rPr>
                <w:rFonts w:ascii="Arial" w:eastAsia="ＭＳ Ｐゴシック" w:hAnsi="Arial" w:cs="Arial"/>
                <w:bCs/>
                <w:kern w:val="0"/>
                <w:sz w:val="16"/>
                <w:szCs w:val="16"/>
              </w:rPr>
              <w:t xml:space="preserve"> H </w:t>
            </w:r>
          </w:p>
        </w:tc>
        <w:tc>
          <w:tcPr>
            <w:tcW w:w="471" w:type="pct"/>
            <w:noWrap/>
            <w:vAlign w:val="center"/>
          </w:tcPr>
          <w:p w14:paraId="2F71C33F" w14:textId="77777777" w:rsidR="009D28C1" w:rsidRPr="00E2438A" w:rsidRDefault="009D28C1" w:rsidP="00181EE9">
            <w:pPr>
              <w:widowControl/>
              <w:jc w:val="right"/>
              <w:rPr>
                <w:rFonts w:ascii="Arial" w:eastAsia="ＭＳ Ｐゴシック" w:hAnsi="Arial" w:cs="Arial"/>
                <w:bCs/>
                <w:kern w:val="0"/>
                <w:sz w:val="16"/>
                <w:szCs w:val="16"/>
              </w:rPr>
            </w:pPr>
            <w:r w:rsidRPr="00E2438A">
              <w:rPr>
                <w:rFonts w:ascii="Arial" w:eastAsia="ＭＳ Ｐゴシック" w:hAnsi="Arial" w:cs="Arial"/>
                <w:bCs/>
                <w:kern w:val="0"/>
                <w:sz w:val="16"/>
                <w:szCs w:val="16"/>
              </w:rPr>
              <w:t>31</w:t>
            </w:r>
          </w:p>
        </w:tc>
        <w:tc>
          <w:tcPr>
            <w:tcW w:w="498" w:type="pct"/>
            <w:vAlign w:val="center"/>
          </w:tcPr>
          <w:p w14:paraId="3A5C09D3" w14:textId="77777777" w:rsidR="009D28C1" w:rsidRPr="00E2438A" w:rsidRDefault="009D28C1" w:rsidP="00181EE9">
            <w:pPr>
              <w:widowControl/>
              <w:jc w:val="right"/>
              <w:rPr>
                <w:rFonts w:ascii="Arial" w:eastAsia="ＭＳ Ｐゴシック" w:hAnsi="Arial" w:cs="Arial"/>
                <w:bCs/>
                <w:kern w:val="0"/>
                <w:sz w:val="16"/>
                <w:szCs w:val="16"/>
              </w:rPr>
            </w:pPr>
            <w:r>
              <w:rPr>
                <w:rFonts w:ascii="Arial" w:eastAsia="ＭＳ Ｐゴシック" w:hAnsi="Arial" w:cs="Arial" w:hint="eastAsia"/>
                <w:bCs/>
                <w:kern w:val="0"/>
                <w:sz w:val="16"/>
                <w:szCs w:val="16"/>
              </w:rPr>
              <w:t>29</w:t>
            </w:r>
          </w:p>
        </w:tc>
        <w:tc>
          <w:tcPr>
            <w:tcW w:w="513" w:type="pct"/>
            <w:vAlign w:val="center"/>
          </w:tcPr>
          <w:p w14:paraId="77F1B77E" w14:textId="77777777" w:rsidR="009D28C1" w:rsidRPr="00E2438A" w:rsidRDefault="009D28C1" w:rsidP="00181EE9">
            <w:pPr>
              <w:widowControl/>
              <w:jc w:val="right"/>
              <w:rPr>
                <w:rFonts w:ascii="Arial" w:eastAsia="ＭＳ Ｐゴシック" w:hAnsi="Arial" w:cs="Arial"/>
                <w:bCs/>
                <w:kern w:val="0"/>
                <w:sz w:val="16"/>
                <w:szCs w:val="16"/>
              </w:rPr>
            </w:pPr>
            <w:r>
              <w:rPr>
                <w:rFonts w:ascii="Arial" w:eastAsia="ＭＳ Ｐゴシック" w:hAnsi="Arial" w:cs="Arial" w:hint="eastAsia"/>
                <w:bCs/>
                <w:kern w:val="0"/>
                <w:sz w:val="16"/>
                <w:szCs w:val="16"/>
              </w:rPr>
              <w:t>33</w:t>
            </w:r>
          </w:p>
        </w:tc>
        <w:tc>
          <w:tcPr>
            <w:tcW w:w="465" w:type="pct"/>
            <w:noWrap/>
            <w:vAlign w:val="center"/>
          </w:tcPr>
          <w:p w14:paraId="0F1966CB" w14:textId="77777777" w:rsidR="009D28C1" w:rsidRPr="00E2438A" w:rsidRDefault="009D28C1" w:rsidP="00181EE9">
            <w:pPr>
              <w:widowControl/>
              <w:jc w:val="right"/>
              <w:rPr>
                <w:rFonts w:ascii="Arial" w:eastAsia="ＭＳ Ｐゴシック" w:hAnsi="Arial" w:cs="Arial"/>
                <w:bCs/>
                <w:kern w:val="0"/>
                <w:sz w:val="16"/>
                <w:szCs w:val="16"/>
              </w:rPr>
            </w:pPr>
            <w:r w:rsidRPr="00E2438A">
              <w:rPr>
                <w:rFonts w:ascii="Arial" w:eastAsia="ＭＳ Ｐゴシック" w:hAnsi="Arial" w:cs="Arial"/>
                <w:bCs/>
                <w:kern w:val="0"/>
                <w:sz w:val="16"/>
                <w:szCs w:val="16"/>
              </w:rPr>
              <w:t>206</w:t>
            </w:r>
          </w:p>
        </w:tc>
        <w:tc>
          <w:tcPr>
            <w:tcW w:w="572" w:type="pct"/>
            <w:noWrap/>
            <w:vAlign w:val="center"/>
          </w:tcPr>
          <w:p w14:paraId="5C8943B3" w14:textId="77777777" w:rsidR="009D28C1" w:rsidRPr="00E2438A" w:rsidRDefault="009D28C1" w:rsidP="00181EE9">
            <w:pPr>
              <w:widowControl/>
              <w:jc w:val="right"/>
              <w:rPr>
                <w:rFonts w:ascii="Arial" w:eastAsia="ＭＳ Ｐゴシック" w:hAnsi="Arial" w:cs="Arial"/>
                <w:bCs/>
                <w:kern w:val="0"/>
                <w:sz w:val="16"/>
                <w:szCs w:val="16"/>
              </w:rPr>
            </w:pPr>
            <w:r w:rsidRPr="00E2438A">
              <w:rPr>
                <w:rFonts w:ascii="Arial" w:eastAsia="ＭＳ Ｐゴシック" w:hAnsi="Arial" w:cs="Arial"/>
                <w:bCs/>
                <w:kern w:val="0"/>
                <w:sz w:val="16"/>
                <w:szCs w:val="16"/>
              </w:rPr>
              <w:t>152</w:t>
            </w:r>
          </w:p>
        </w:tc>
        <w:tc>
          <w:tcPr>
            <w:tcW w:w="562" w:type="pct"/>
            <w:noWrap/>
            <w:vAlign w:val="center"/>
          </w:tcPr>
          <w:p w14:paraId="18F70E95" w14:textId="77777777" w:rsidR="009D28C1" w:rsidRPr="00E2438A" w:rsidRDefault="009D28C1" w:rsidP="00181EE9">
            <w:pPr>
              <w:widowControl/>
              <w:jc w:val="right"/>
              <w:rPr>
                <w:rFonts w:ascii="Arial" w:eastAsia="ＭＳ Ｐゴシック" w:hAnsi="Arial" w:cs="Arial"/>
                <w:bCs/>
                <w:kern w:val="0"/>
                <w:sz w:val="16"/>
                <w:szCs w:val="16"/>
              </w:rPr>
            </w:pPr>
            <w:r w:rsidRPr="00E2438A">
              <w:rPr>
                <w:rFonts w:ascii="Arial" w:eastAsia="ＭＳ Ｐゴシック" w:hAnsi="Arial" w:cs="Arial"/>
                <w:bCs/>
                <w:kern w:val="0"/>
                <w:sz w:val="16"/>
                <w:szCs w:val="16"/>
              </w:rPr>
              <w:t>80</w:t>
            </w:r>
          </w:p>
        </w:tc>
        <w:tc>
          <w:tcPr>
            <w:tcW w:w="540" w:type="pct"/>
            <w:vAlign w:val="center"/>
          </w:tcPr>
          <w:p w14:paraId="58F73AD3" w14:textId="77777777" w:rsidR="009D28C1" w:rsidRPr="00E2438A" w:rsidRDefault="009D28C1" w:rsidP="00181EE9">
            <w:pPr>
              <w:widowControl/>
              <w:jc w:val="right"/>
              <w:rPr>
                <w:rFonts w:ascii="Arial" w:eastAsia="ＭＳ Ｐゴシック" w:hAnsi="Times New Roman" w:cs="Arial"/>
                <w:bCs/>
                <w:kern w:val="0"/>
                <w:sz w:val="16"/>
                <w:szCs w:val="16"/>
              </w:rPr>
            </w:pPr>
            <w:r>
              <w:rPr>
                <w:rFonts w:ascii="Arial" w:eastAsia="ＭＳ Ｐゴシック" w:hAnsi="Times New Roman" w:cs="Arial" w:hint="eastAsia"/>
                <w:bCs/>
                <w:kern w:val="0"/>
                <w:sz w:val="16"/>
                <w:szCs w:val="16"/>
              </w:rPr>
              <w:t>70</w:t>
            </w:r>
          </w:p>
        </w:tc>
        <w:tc>
          <w:tcPr>
            <w:tcW w:w="557" w:type="pct"/>
            <w:vAlign w:val="center"/>
          </w:tcPr>
          <w:p w14:paraId="1F98A28C" w14:textId="77777777" w:rsidR="009D28C1" w:rsidRPr="00E2438A" w:rsidRDefault="009D28C1" w:rsidP="00181EE9">
            <w:pPr>
              <w:widowControl/>
              <w:jc w:val="right"/>
              <w:rPr>
                <w:rFonts w:ascii="Arial" w:eastAsia="ＭＳ Ｐゴシック" w:hAnsi="Times New Roman" w:cs="Arial"/>
                <w:bCs/>
                <w:kern w:val="0"/>
                <w:sz w:val="16"/>
                <w:szCs w:val="16"/>
              </w:rPr>
            </w:pPr>
            <w:r>
              <w:rPr>
                <w:rFonts w:ascii="Arial" w:eastAsia="ＭＳ Ｐゴシック" w:hAnsi="Times New Roman" w:cs="Arial" w:hint="eastAsia"/>
                <w:bCs/>
                <w:kern w:val="0"/>
                <w:sz w:val="16"/>
                <w:szCs w:val="16"/>
              </w:rPr>
              <w:t>90</w:t>
            </w:r>
          </w:p>
        </w:tc>
        <w:tc>
          <w:tcPr>
            <w:tcW w:w="131" w:type="pct"/>
            <w:noWrap/>
            <w:vAlign w:val="center"/>
          </w:tcPr>
          <w:p w14:paraId="3DA08BEF" w14:textId="77777777" w:rsidR="009D28C1" w:rsidRPr="00E2438A" w:rsidRDefault="009D28C1" w:rsidP="00181EE9">
            <w:pPr>
              <w:widowControl/>
              <w:jc w:val="left"/>
              <w:rPr>
                <w:rFonts w:ascii="Arial" w:eastAsia="ＭＳ Ｐゴシック" w:hAnsi="Arial" w:cs="Arial"/>
                <w:bCs/>
                <w:kern w:val="0"/>
                <w:sz w:val="16"/>
                <w:szCs w:val="16"/>
              </w:rPr>
            </w:pPr>
            <w:r w:rsidRPr="00E2438A">
              <w:rPr>
                <w:rFonts w:ascii="Arial" w:eastAsia="ＭＳ Ｐゴシック" w:hAnsi="Times New Roman" w:cs="Arial"/>
                <w:bCs/>
                <w:kern w:val="0"/>
                <w:sz w:val="16"/>
                <w:szCs w:val="16"/>
              </w:rPr>
              <w:t xml:space="preserve">　</w:t>
            </w:r>
          </w:p>
        </w:tc>
      </w:tr>
      <w:tr w:rsidR="009D28C1" w14:paraId="7D1778D4" w14:textId="77777777" w:rsidTr="00181EE9">
        <w:trPr>
          <w:trHeight w:hRule="exact" w:val="238"/>
          <w:jc w:val="center"/>
        </w:trPr>
        <w:tc>
          <w:tcPr>
            <w:tcW w:w="226" w:type="pct"/>
            <w:shd w:val="clear" w:color="auto" w:fill="C0C0C0"/>
            <w:noWrap/>
            <w:vAlign w:val="center"/>
          </w:tcPr>
          <w:p w14:paraId="50E4F126" w14:textId="77777777" w:rsidR="009D28C1" w:rsidRPr="00E2438A" w:rsidRDefault="009D28C1" w:rsidP="00181EE9">
            <w:pPr>
              <w:widowControl/>
              <w:jc w:val="center"/>
              <w:rPr>
                <w:rFonts w:ascii="Arial" w:eastAsia="ＭＳ Ｐゴシック" w:hAnsi="Arial" w:cs="Arial"/>
                <w:bCs/>
                <w:kern w:val="0"/>
                <w:sz w:val="16"/>
                <w:szCs w:val="16"/>
              </w:rPr>
            </w:pPr>
            <w:r w:rsidRPr="00E2438A">
              <w:rPr>
                <w:rFonts w:ascii="Arial" w:eastAsia="ＭＳ Ｐゴシック" w:hAnsi="Arial" w:cs="Arial"/>
                <w:bCs/>
                <w:kern w:val="0"/>
                <w:sz w:val="16"/>
                <w:szCs w:val="16"/>
              </w:rPr>
              <w:t>10</w:t>
            </w:r>
          </w:p>
        </w:tc>
        <w:tc>
          <w:tcPr>
            <w:tcW w:w="465" w:type="pct"/>
            <w:noWrap/>
            <w:vAlign w:val="center"/>
          </w:tcPr>
          <w:p w14:paraId="7A041F02" w14:textId="77777777" w:rsidR="009D28C1" w:rsidRPr="00E2438A" w:rsidRDefault="009D28C1" w:rsidP="00181EE9">
            <w:pPr>
              <w:widowControl/>
              <w:jc w:val="center"/>
              <w:rPr>
                <w:rFonts w:ascii="Arial" w:eastAsia="ＭＳ Ｐゴシック" w:hAnsi="Arial" w:cs="Arial"/>
                <w:bCs/>
                <w:kern w:val="0"/>
                <w:sz w:val="16"/>
                <w:szCs w:val="16"/>
              </w:rPr>
            </w:pPr>
            <w:r w:rsidRPr="00E2438A">
              <w:rPr>
                <w:rFonts w:ascii="Arial" w:eastAsia="ＭＳ Ｐゴシック" w:hAnsi="Arial" w:cs="Arial"/>
                <w:bCs/>
                <w:kern w:val="0"/>
                <w:sz w:val="16"/>
                <w:szCs w:val="16"/>
              </w:rPr>
              <w:t xml:space="preserve"> I </w:t>
            </w:r>
          </w:p>
        </w:tc>
        <w:tc>
          <w:tcPr>
            <w:tcW w:w="471" w:type="pct"/>
            <w:noWrap/>
            <w:vAlign w:val="center"/>
          </w:tcPr>
          <w:p w14:paraId="0B2698A0" w14:textId="77777777" w:rsidR="009D28C1" w:rsidRPr="00E2438A" w:rsidRDefault="009D28C1" w:rsidP="00181EE9">
            <w:pPr>
              <w:widowControl/>
              <w:jc w:val="right"/>
              <w:rPr>
                <w:rFonts w:ascii="Arial" w:eastAsia="ＭＳ Ｐゴシック" w:hAnsi="Arial" w:cs="Arial"/>
                <w:bCs/>
                <w:kern w:val="0"/>
                <w:sz w:val="16"/>
                <w:szCs w:val="16"/>
              </w:rPr>
            </w:pPr>
            <w:r w:rsidRPr="00E2438A">
              <w:rPr>
                <w:rFonts w:ascii="Arial" w:eastAsia="ＭＳ Ｐゴシック" w:hAnsi="Arial" w:cs="Arial"/>
                <w:bCs/>
                <w:kern w:val="0"/>
                <w:sz w:val="16"/>
                <w:szCs w:val="16"/>
              </w:rPr>
              <w:t>30</w:t>
            </w:r>
          </w:p>
        </w:tc>
        <w:tc>
          <w:tcPr>
            <w:tcW w:w="498" w:type="pct"/>
            <w:vAlign w:val="center"/>
          </w:tcPr>
          <w:p w14:paraId="62B9E034" w14:textId="77777777" w:rsidR="009D28C1" w:rsidRPr="00E2438A" w:rsidRDefault="009D28C1" w:rsidP="00181EE9">
            <w:pPr>
              <w:widowControl/>
              <w:jc w:val="right"/>
              <w:rPr>
                <w:rFonts w:ascii="Arial" w:eastAsia="ＭＳ Ｐゴシック" w:hAnsi="Arial" w:cs="Arial"/>
                <w:bCs/>
                <w:kern w:val="0"/>
                <w:sz w:val="16"/>
                <w:szCs w:val="16"/>
              </w:rPr>
            </w:pPr>
            <w:r>
              <w:rPr>
                <w:rFonts w:ascii="Arial" w:eastAsia="ＭＳ Ｐゴシック" w:hAnsi="Arial" w:cs="Arial" w:hint="eastAsia"/>
                <w:bCs/>
                <w:kern w:val="0"/>
                <w:sz w:val="16"/>
                <w:szCs w:val="16"/>
              </w:rPr>
              <w:t>28</w:t>
            </w:r>
          </w:p>
        </w:tc>
        <w:tc>
          <w:tcPr>
            <w:tcW w:w="513" w:type="pct"/>
            <w:vAlign w:val="center"/>
          </w:tcPr>
          <w:p w14:paraId="0FDB1FEF" w14:textId="77777777" w:rsidR="009D28C1" w:rsidRPr="00E2438A" w:rsidRDefault="009D28C1" w:rsidP="00181EE9">
            <w:pPr>
              <w:widowControl/>
              <w:jc w:val="right"/>
              <w:rPr>
                <w:rFonts w:ascii="Arial" w:eastAsia="ＭＳ Ｐゴシック" w:hAnsi="Arial" w:cs="Arial"/>
                <w:bCs/>
                <w:kern w:val="0"/>
                <w:sz w:val="16"/>
                <w:szCs w:val="16"/>
              </w:rPr>
            </w:pPr>
            <w:r>
              <w:rPr>
                <w:rFonts w:ascii="Arial" w:eastAsia="ＭＳ Ｐゴシック" w:hAnsi="Arial" w:cs="Arial" w:hint="eastAsia"/>
                <w:bCs/>
                <w:kern w:val="0"/>
                <w:sz w:val="16"/>
                <w:szCs w:val="16"/>
              </w:rPr>
              <w:t>31</w:t>
            </w:r>
          </w:p>
        </w:tc>
        <w:tc>
          <w:tcPr>
            <w:tcW w:w="465" w:type="pct"/>
            <w:noWrap/>
            <w:vAlign w:val="center"/>
          </w:tcPr>
          <w:p w14:paraId="6464BCA9" w14:textId="77777777" w:rsidR="009D28C1" w:rsidRPr="00E2438A" w:rsidRDefault="009D28C1" w:rsidP="00181EE9">
            <w:pPr>
              <w:widowControl/>
              <w:jc w:val="right"/>
              <w:rPr>
                <w:rFonts w:ascii="Arial" w:eastAsia="ＭＳ Ｐゴシック" w:hAnsi="Arial" w:cs="Arial"/>
                <w:bCs/>
                <w:kern w:val="0"/>
                <w:sz w:val="16"/>
                <w:szCs w:val="16"/>
              </w:rPr>
            </w:pPr>
            <w:r w:rsidRPr="00E2438A">
              <w:rPr>
                <w:rFonts w:ascii="Arial" w:eastAsia="ＭＳ Ｐゴシック" w:hAnsi="Arial" w:cs="Arial"/>
                <w:bCs/>
                <w:kern w:val="0"/>
                <w:sz w:val="16"/>
                <w:szCs w:val="16"/>
              </w:rPr>
              <w:t>244</w:t>
            </w:r>
          </w:p>
        </w:tc>
        <w:tc>
          <w:tcPr>
            <w:tcW w:w="572" w:type="pct"/>
            <w:noWrap/>
            <w:vAlign w:val="center"/>
          </w:tcPr>
          <w:p w14:paraId="07A67903" w14:textId="77777777" w:rsidR="009D28C1" w:rsidRPr="00E2438A" w:rsidRDefault="009D28C1" w:rsidP="00181EE9">
            <w:pPr>
              <w:widowControl/>
              <w:jc w:val="right"/>
              <w:rPr>
                <w:rFonts w:ascii="Arial" w:eastAsia="ＭＳ Ｐゴシック" w:hAnsi="Arial" w:cs="Arial"/>
                <w:bCs/>
                <w:kern w:val="0"/>
                <w:sz w:val="16"/>
                <w:szCs w:val="16"/>
              </w:rPr>
            </w:pPr>
            <w:r w:rsidRPr="00E2438A">
              <w:rPr>
                <w:rFonts w:ascii="Arial" w:eastAsia="ＭＳ Ｐゴシック" w:hAnsi="Arial" w:cs="Arial"/>
                <w:bCs/>
                <w:kern w:val="0"/>
                <w:sz w:val="16"/>
                <w:szCs w:val="16"/>
              </w:rPr>
              <w:t>190</w:t>
            </w:r>
          </w:p>
        </w:tc>
        <w:tc>
          <w:tcPr>
            <w:tcW w:w="562" w:type="pct"/>
            <w:noWrap/>
            <w:vAlign w:val="center"/>
          </w:tcPr>
          <w:p w14:paraId="187D24DC" w14:textId="77777777" w:rsidR="009D28C1" w:rsidRPr="00E2438A" w:rsidRDefault="009D28C1" w:rsidP="00181EE9">
            <w:pPr>
              <w:widowControl/>
              <w:jc w:val="right"/>
              <w:rPr>
                <w:rFonts w:ascii="Arial" w:eastAsia="ＭＳ Ｐゴシック" w:hAnsi="Arial" w:cs="Arial"/>
                <w:bCs/>
                <w:kern w:val="0"/>
                <w:sz w:val="16"/>
                <w:szCs w:val="16"/>
              </w:rPr>
            </w:pPr>
            <w:r w:rsidRPr="00E2438A">
              <w:rPr>
                <w:rFonts w:ascii="Arial" w:eastAsia="ＭＳ Ｐゴシック" w:hAnsi="Arial" w:cs="Arial"/>
                <w:bCs/>
                <w:kern w:val="0"/>
                <w:sz w:val="16"/>
                <w:szCs w:val="16"/>
              </w:rPr>
              <w:t>100</w:t>
            </w:r>
          </w:p>
        </w:tc>
        <w:tc>
          <w:tcPr>
            <w:tcW w:w="540" w:type="pct"/>
            <w:vAlign w:val="center"/>
          </w:tcPr>
          <w:p w14:paraId="13FBCB50" w14:textId="77777777" w:rsidR="009D28C1" w:rsidRPr="00E2438A" w:rsidRDefault="009D28C1" w:rsidP="00181EE9">
            <w:pPr>
              <w:widowControl/>
              <w:jc w:val="right"/>
              <w:rPr>
                <w:rFonts w:ascii="Arial" w:eastAsia="ＭＳ Ｐゴシック" w:hAnsi="Times New Roman" w:cs="Arial"/>
                <w:bCs/>
                <w:kern w:val="0"/>
                <w:sz w:val="16"/>
                <w:szCs w:val="16"/>
              </w:rPr>
            </w:pPr>
            <w:r>
              <w:rPr>
                <w:rFonts w:ascii="Arial" w:eastAsia="ＭＳ Ｐゴシック" w:hAnsi="Times New Roman" w:cs="Arial" w:hint="eastAsia"/>
                <w:bCs/>
                <w:kern w:val="0"/>
                <w:sz w:val="16"/>
                <w:szCs w:val="16"/>
              </w:rPr>
              <w:t>90</w:t>
            </w:r>
          </w:p>
        </w:tc>
        <w:tc>
          <w:tcPr>
            <w:tcW w:w="557" w:type="pct"/>
            <w:vAlign w:val="center"/>
          </w:tcPr>
          <w:p w14:paraId="3DB3892A" w14:textId="77777777" w:rsidR="009D28C1" w:rsidRPr="00E2438A" w:rsidRDefault="009D28C1" w:rsidP="00181EE9">
            <w:pPr>
              <w:widowControl/>
              <w:jc w:val="right"/>
              <w:rPr>
                <w:rFonts w:ascii="Arial" w:eastAsia="ＭＳ Ｐゴシック" w:hAnsi="Times New Roman" w:cs="Arial"/>
                <w:bCs/>
                <w:kern w:val="0"/>
                <w:sz w:val="16"/>
                <w:szCs w:val="16"/>
              </w:rPr>
            </w:pPr>
            <w:r>
              <w:rPr>
                <w:rFonts w:ascii="Arial" w:eastAsia="ＭＳ Ｐゴシック" w:hAnsi="Times New Roman" w:cs="Arial" w:hint="eastAsia"/>
                <w:bCs/>
                <w:kern w:val="0"/>
                <w:sz w:val="16"/>
                <w:szCs w:val="16"/>
              </w:rPr>
              <w:t>110</w:t>
            </w:r>
          </w:p>
        </w:tc>
        <w:tc>
          <w:tcPr>
            <w:tcW w:w="131" w:type="pct"/>
            <w:noWrap/>
            <w:vAlign w:val="center"/>
          </w:tcPr>
          <w:p w14:paraId="2BA1E694" w14:textId="77777777" w:rsidR="009D28C1" w:rsidRPr="00E2438A" w:rsidRDefault="009D28C1" w:rsidP="00181EE9">
            <w:pPr>
              <w:widowControl/>
              <w:jc w:val="left"/>
              <w:rPr>
                <w:rFonts w:ascii="Arial" w:eastAsia="ＭＳ Ｐゴシック" w:hAnsi="Arial" w:cs="Arial"/>
                <w:bCs/>
                <w:kern w:val="0"/>
                <w:sz w:val="16"/>
                <w:szCs w:val="16"/>
              </w:rPr>
            </w:pPr>
            <w:r w:rsidRPr="00E2438A">
              <w:rPr>
                <w:rFonts w:ascii="Arial" w:eastAsia="ＭＳ Ｐゴシック" w:hAnsi="Times New Roman" w:cs="Arial"/>
                <w:bCs/>
                <w:kern w:val="0"/>
                <w:sz w:val="16"/>
                <w:szCs w:val="16"/>
              </w:rPr>
              <w:t xml:space="preserve">　</w:t>
            </w:r>
          </w:p>
        </w:tc>
      </w:tr>
      <w:tr w:rsidR="009D28C1" w14:paraId="675652CB" w14:textId="77777777" w:rsidTr="00181EE9">
        <w:trPr>
          <w:trHeight w:hRule="exact" w:val="238"/>
          <w:jc w:val="center"/>
        </w:trPr>
        <w:tc>
          <w:tcPr>
            <w:tcW w:w="226" w:type="pct"/>
            <w:shd w:val="clear" w:color="auto" w:fill="C0C0C0"/>
            <w:noWrap/>
            <w:vAlign w:val="center"/>
          </w:tcPr>
          <w:p w14:paraId="08835EA5" w14:textId="77777777" w:rsidR="009D28C1" w:rsidRPr="00E2438A" w:rsidRDefault="009D28C1" w:rsidP="00181EE9">
            <w:pPr>
              <w:widowControl/>
              <w:jc w:val="center"/>
              <w:rPr>
                <w:rFonts w:ascii="Arial" w:eastAsia="ＭＳ Ｐゴシック" w:hAnsi="Arial" w:cs="Arial"/>
                <w:bCs/>
                <w:kern w:val="0"/>
                <w:sz w:val="16"/>
                <w:szCs w:val="16"/>
              </w:rPr>
            </w:pPr>
            <w:r w:rsidRPr="00E2438A">
              <w:rPr>
                <w:rFonts w:ascii="Arial" w:eastAsia="ＭＳ Ｐゴシック" w:hAnsi="Arial" w:cs="Arial"/>
                <w:bCs/>
                <w:kern w:val="0"/>
                <w:sz w:val="16"/>
                <w:szCs w:val="16"/>
              </w:rPr>
              <w:t>11</w:t>
            </w:r>
          </w:p>
        </w:tc>
        <w:tc>
          <w:tcPr>
            <w:tcW w:w="465" w:type="pct"/>
            <w:noWrap/>
            <w:vAlign w:val="center"/>
          </w:tcPr>
          <w:p w14:paraId="32D29CB6" w14:textId="77777777" w:rsidR="009D28C1" w:rsidRPr="00E2438A" w:rsidRDefault="009D28C1" w:rsidP="00181EE9">
            <w:pPr>
              <w:widowControl/>
              <w:jc w:val="center"/>
              <w:rPr>
                <w:rFonts w:ascii="Arial" w:eastAsia="ＭＳ Ｐゴシック" w:hAnsi="Arial" w:cs="Arial"/>
                <w:bCs/>
                <w:kern w:val="0"/>
                <w:sz w:val="16"/>
                <w:szCs w:val="16"/>
              </w:rPr>
            </w:pPr>
            <w:r w:rsidRPr="00E2438A">
              <w:rPr>
                <w:rFonts w:ascii="Arial" w:eastAsia="ＭＳ Ｐゴシック" w:hAnsi="Arial" w:cs="Arial"/>
                <w:bCs/>
                <w:kern w:val="0"/>
                <w:sz w:val="16"/>
                <w:szCs w:val="16"/>
              </w:rPr>
              <w:t xml:space="preserve"> J </w:t>
            </w:r>
          </w:p>
        </w:tc>
        <w:tc>
          <w:tcPr>
            <w:tcW w:w="471" w:type="pct"/>
            <w:noWrap/>
            <w:vAlign w:val="center"/>
          </w:tcPr>
          <w:p w14:paraId="54D2B181" w14:textId="77777777" w:rsidR="009D28C1" w:rsidRPr="00E2438A" w:rsidRDefault="009D28C1" w:rsidP="00181EE9">
            <w:pPr>
              <w:widowControl/>
              <w:jc w:val="right"/>
              <w:rPr>
                <w:rFonts w:ascii="Arial" w:eastAsia="ＭＳ Ｐゴシック" w:hAnsi="Arial" w:cs="Arial"/>
                <w:bCs/>
                <w:kern w:val="0"/>
                <w:sz w:val="16"/>
                <w:szCs w:val="16"/>
              </w:rPr>
            </w:pPr>
            <w:r w:rsidRPr="00E2438A">
              <w:rPr>
                <w:rFonts w:ascii="Arial" w:eastAsia="ＭＳ Ｐゴシック" w:hAnsi="Arial" w:cs="Arial"/>
                <w:bCs/>
                <w:kern w:val="0"/>
                <w:sz w:val="16"/>
                <w:szCs w:val="16"/>
              </w:rPr>
              <w:t>50</w:t>
            </w:r>
          </w:p>
        </w:tc>
        <w:tc>
          <w:tcPr>
            <w:tcW w:w="498" w:type="pct"/>
            <w:vAlign w:val="center"/>
          </w:tcPr>
          <w:p w14:paraId="31F09554" w14:textId="77777777" w:rsidR="009D28C1" w:rsidRPr="00E2438A" w:rsidRDefault="009D28C1" w:rsidP="00181EE9">
            <w:pPr>
              <w:widowControl/>
              <w:jc w:val="right"/>
              <w:rPr>
                <w:rFonts w:ascii="Arial" w:eastAsia="ＭＳ Ｐゴシック" w:hAnsi="Arial" w:cs="Arial"/>
                <w:bCs/>
                <w:kern w:val="0"/>
                <w:sz w:val="16"/>
                <w:szCs w:val="16"/>
              </w:rPr>
            </w:pPr>
            <w:r>
              <w:rPr>
                <w:rFonts w:ascii="Arial" w:eastAsia="ＭＳ Ｐゴシック" w:hAnsi="Arial" w:cs="Arial" w:hint="eastAsia"/>
                <w:bCs/>
                <w:kern w:val="0"/>
                <w:sz w:val="16"/>
                <w:szCs w:val="16"/>
              </w:rPr>
              <w:t>45</w:t>
            </w:r>
          </w:p>
        </w:tc>
        <w:tc>
          <w:tcPr>
            <w:tcW w:w="513" w:type="pct"/>
            <w:vAlign w:val="center"/>
          </w:tcPr>
          <w:p w14:paraId="759D8DD4" w14:textId="77777777" w:rsidR="009D28C1" w:rsidRPr="00E2438A" w:rsidRDefault="009D28C1" w:rsidP="00181EE9">
            <w:pPr>
              <w:widowControl/>
              <w:jc w:val="right"/>
              <w:rPr>
                <w:rFonts w:ascii="Arial" w:eastAsia="ＭＳ Ｐゴシック" w:hAnsi="Arial" w:cs="Arial"/>
                <w:bCs/>
                <w:kern w:val="0"/>
                <w:sz w:val="16"/>
                <w:szCs w:val="16"/>
              </w:rPr>
            </w:pPr>
            <w:r>
              <w:rPr>
                <w:rFonts w:ascii="Arial" w:eastAsia="ＭＳ Ｐゴシック" w:hAnsi="Arial" w:cs="Arial" w:hint="eastAsia"/>
                <w:bCs/>
                <w:kern w:val="0"/>
                <w:sz w:val="16"/>
                <w:szCs w:val="16"/>
              </w:rPr>
              <w:t>50</w:t>
            </w:r>
          </w:p>
        </w:tc>
        <w:tc>
          <w:tcPr>
            <w:tcW w:w="465" w:type="pct"/>
            <w:noWrap/>
            <w:vAlign w:val="center"/>
          </w:tcPr>
          <w:p w14:paraId="385707CF" w14:textId="77777777" w:rsidR="009D28C1" w:rsidRPr="00E2438A" w:rsidRDefault="009D28C1" w:rsidP="00181EE9">
            <w:pPr>
              <w:widowControl/>
              <w:jc w:val="right"/>
              <w:rPr>
                <w:rFonts w:ascii="Arial" w:eastAsia="ＭＳ Ｐゴシック" w:hAnsi="Arial" w:cs="Arial"/>
                <w:bCs/>
                <w:kern w:val="0"/>
                <w:sz w:val="16"/>
                <w:szCs w:val="16"/>
              </w:rPr>
            </w:pPr>
            <w:r w:rsidRPr="00E2438A">
              <w:rPr>
                <w:rFonts w:ascii="Arial" w:eastAsia="ＭＳ Ｐゴシック" w:hAnsi="Arial" w:cs="Arial"/>
                <w:bCs/>
                <w:kern w:val="0"/>
                <w:sz w:val="16"/>
                <w:szCs w:val="16"/>
              </w:rPr>
              <w:t>268</w:t>
            </w:r>
          </w:p>
        </w:tc>
        <w:tc>
          <w:tcPr>
            <w:tcW w:w="572" w:type="pct"/>
            <w:noWrap/>
            <w:vAlign w:val="center"/>
          </w:tcPr>
          <w:p w14:paraId="7DD36B89" w14:textId="77777777" w:rsidR="009D28C1" w:rsidRPr="00E2438A" w:rsidRDefault="009D28C1" w:rsidP="00181EE9">
            <w:pPr>
              <w:widowControl/>
              <w:jc w:val="right"/>
              <w:rPr>
                <w:rFonts w:ascii="Arial" w:eastAsia="ＭＳ Ｐゴシック" w:hAnsi="Arial" w:cs="Arial"/>
                <w:bCs/>
                <w:kern w:val="0"/>
                <w:sz w:val="16"/>
                <w:szCs w:val="16"/>
              </w:rPr>
            </w:pPr>
            <w:r w:rsidRPr="00E2438A">
              <w:rPr>
                <w:rFonts w:ascii="Arial" w:eastAsia="ＭＳ Ｐゴシック" w:hAnsi="Arial" w:cs="Arial"/>
                <w:bCs/>
                <w:kern w:val="0"/>
                <w:sz w:val="16"/>
                <w:szCs w:val="16"/>
              </w:rPr>
              <w:t>250</w:t>
            </w:r>
          </w:p>
        </w:tc>
        <w:tc>
          <w:tcPr>
            <w:tcW w:w="562" w:type="pct"/>
            <w:noWrap/>
            <w:vAlign w:val="center"/>
          </w:tcPr>
          <w:p w14:paraId="32D150B8" w14:textId="77777777" w:rsidR="009D28C1" w:rsidRPr="00E2438A" w:rsidRDefault="009D28C1" w:rsidP="00181EE9">
            <w:pPr>
              <w:widowControl/>
              <w:jc w:val="right"/>
              <w:rPr>
                <w:rFonts w:ascii="Arial" w:eastAsia="ＭＳ Ｐゴシック" w:hAnsi="Arial" w:cs="Arial"/>
                <w:bCs/>
                <w:kern w:val="0"/>
                <w:sz w:val="16"/>
                <w:szCs w:val="16"/>
              </w:rPr>
            </w:pPr>
            <w:r w:rsidRPr="00E2438A">
              <w:rPr>
                <w:rFonts w:ascii="Arial" w:eastAsia="ＭＳ Ｐゴシック" w:hAnsi="Arial" w:cs="Arial"/>
                <w:bCs/>
                <w:kern w:val="0"/>
                <w:sz w:val="16"/>
                <w:szCs w:val="16"/>
              </w:rPr>
              <w:t>100</w:t>
            </w:r>
          </w:p>
        </w:tc>
        <w:tc>
          <w:tcPr>
            <w:tcW w:w="540" w:type="pct"/>
            <w:vAlign w:val="center"/>
          </w:tcPr>
          <w:p w14:paraId="231276B1" w14:textId="77777777" w:rsidR="009D28C1" w:rsidRPr="00E2438A" w:rsidRDefault="009D28C1" w:rsidP="00181EE9">
            <w:pPr>
              <w:widowControl/>
              <w:jc w:val="right"/>
              <w:rPr>
                <w:rFonts w:ascii="Arial" w:eastAsia="ＭＳ Ｐゴシック" w:hAnsi="Times New Roman" w:cs="Arial"/>
                <w:bCs/>
                <w:kern w:val="0"/>
                <w:sz w:val="16"/>
                <w:szCs w:val="16"/>
              </w:rPr>
            </w:pPr>
            <w:r>
              <w:rPr>
                <w:rFonts w:ascii="Arial" w:eastAsia="ＭＳ Ｐゴシック" w:hAnsi="Times New Roman" w:cs="Arial" w:hint="eastAsia"/>
                <w:bCs/>
                <w:kern w:val="0"/>
                <w:sz w:val="16"/>
                <w:szCs w:val="16"/>
              </w:rPr>
              <w:t>90</w:t>
            </w:r>
          </w:p>
        </w:tc>
        <w:tc>
          <w:tcPr>
            <w:tcW w:w="557" w:type="pct"/>
            <w:vAlign w:val="center"/>
          </w:tcPr>
          <w:p w14:paraId="16602198" w14:textId="77777777" w:rsidR="009D28C1" w:rsidRPr="00E2438A" w:rsidRDefault="009D28C1" w:rsidP="00181EE9">
            <w:pPr>
              <w:widowControl/>
              <w:jc w:val="right"/>
              <w:rPr>
                <w:rFonts w:ascii="Arial" w:eastAsia="ＭＳ Ｐゴシック" w:hAnsi="Times New Roman" w:cs="Arial"/>
                <w:bCs/>
                <w:kern w:val="0"/>
                <w:sz w:val="16"/>
                <w:szCs w:val="16"/>
              </w:rPr>
            </w:pPr>
            <w:r>
              <w:rPr>
                <w:rFonts w:ascii="Arial" w:eastAsia="ＭＳ Ｐゴシック" w:hAnsi="Times New Roman" w:cs="Arial" w:hint="eastAsia"/>
                <w:bCs/>
                <w:kern w:val="0"/>
                <w:sz w:val="16"/>
                <w:szCs w:val="16"/>
              </w:rPr>
              <w:t>120</w:t>
            </w:r>
          </w:p>
        </w:tc>
        <w:tc>
          <w:tcPr>
            <w:tcW w:w="131" w:type="pct"/>
            <w:noWrap/>
            <w:vAlign w:val="center"/>
          </w:tcPr>
          <w:p w14:paraId="00F58E07" w14:textId="77777777" w:rsidR="009D28C1" w:rsidRPr="00E2438A" w:rsidRDefault="009D28C1" w:rsidP="00181EE9">
            <w:pPr>
              <w:widowControl/>
              <w:jc w:val="left"/>
              <w:rPr>
                <w:rFonts w:ascii="Arial" w:eastAsia="ＭＳ Ｐゴシック" w:hAnsi="Arial" w:cs="Arial"/>
                <w:bCs/>
                <w:kern w:val="0"/>
                <w:sz w:val="16"/>
                <w:szCs w:val="16"/>
              </w:rPr>
            </w:pPr>
            <w:r w:rsidRPr="00E2438A">
              <w:rPr>
                <w:rFonts w:ascii="Arial" w:eastAsia="ＭＳ Ｐゴシック" w:hAnsi="Times New Roman" w:cs="Arial"/>
                <w:bCs/>
                <w:kern w:val="0"/>
                <w:sz w:val="16"/>
                <w:szCs w:val="16"/>
              </w:rPr>
              <w:t xml:space="preserve">　</w:t>
            </w:r>
          </w:p>
        </w:tc>
      </w:tr>
      <w:tr w:rsidR="009D28C1" w14:paraId="43CBDD15" w14:textId="77777777" w:rsidTr="00181EE9">
        <w:trPr>
          <w:trHeight w:hRule="exact" w:val="238"/>
          <w:jc w:val="center"/>
        </w:trPr>
        <w:tc>
          <w:tcPr>
            <w:tcW w:w="226" w:type="pct"/>
            <w:shd w:val="clear" w:color="auto" w:fill="C0C0C0"/>
            <w:noWrap/>
            <w:vAlign w:val="center"/>
          </w:tcPr>
          <w:p w14:paraId="75B3350C" w14:textId="77777777" w:rsidR="009D28C1" w:rsidRPr="00E2438A" w:rsidRDefault="009D28C1" w:rsidP="00181EE9">
            <w:pPr>
              <w:widowControl/>
              <w:jc w:val="center"/>
              <w:rPr>
                <w:rFonts w:ascii="Arial" w:eastAsia="ＭＳ Ｐゴシック" w:hAnsi="Arial" w:cs="Arial"/>
                <w:bCs/>
                <w:kern w:val="0"/>
                <w:sz w:val="16"/>
                <w:szCs w:val="16"/>
              </w:rPr>
            </w:pPr>
            <w:r w:rsidRPr="00E2438A">
              <w:rPr>
                <w:rFonts w:ascii="Arial" w:eastAsia="ＭＳ Ｐゴシック" w:hAnsi="Arial" w:cs="Arial"/>
                <w:bCs/>
                <w:kern w:val="0"/>
                <w:sz w:val="16"/>
                <w:szCs w:val="16"/>
              </w:rPr>
              <w:t>12</w:t>
            </w:r>
          </w:p>
        </w:tc>
        <w:tc>
          <w:tcPr>
            <w:tcW w:w="465" w:type="pct"/>
            <w:noWrap/>
            <w:vAlign w:val="center"/>
          </w:tcPr>
          <w:p w14:paraId="770709F6" w14:textId="77777777" w:rsidR="009D28C1" w:rsidRPr="00E2438A" w:rsidRDefault="009D28C1" w:rsidP="00181EE9">
            <w:pPr>
              <w:widowControl/>
              <w:jc w:val="center"/>
              <w:rPr>
                <w:rFonts w:ascii="Arial" w:eastAsia="ＭＳ Ｐゴシック" w:hAnsi="Arial" w:cs="Arial"/>
                <w:bCs/>
                <w:kern w:val="0"/>
                <w:sz w:val="16"/>
                <w:szCs w:val="16"/>
              </w:rPr>
            </w:pPr>
            <w:r w:rsidRPr="00E2438A">
              <w:rPr>
                <w:rFonts w:ascii="Arial" w:eastAsia="ＭＳ Ｐゴシック" w:hAnsi="Arial" w:cs="Arial"/>
                <w:bCs/>
                <w:kern w:val="0"/>
                <w:sz w:val="16"/>
                <w:szCs w:val="16"/>
              </w:rPr>
              <w:t xml:space="preserve"> K </w:t>
            </w:r>
          </w:p>
        </w:tc>
        <w:tc>
          <w:tcPr>
            <w:tcW w:w="471" w:type="pct"/>
            <w:noWrap/>
            <w:vAlign w:val="center"/>
          </w:tcPr>
          <w:p w14:paraId="64162544" w14:textId="77777777" w:rsidR="009D28C1" w:rsidRPr="00E2438A" w:rsidRDefault="009D28C1" w:rsidP="00181EE9">
            <w:pPr>
              <w:widowControl/>
              <w:jc w:val="right"/>
              <w:rPr>
                <w:rFonts w:ascii="Arial" w:eastAsia="ＭＳ Ｐゴシック" w:hAnsi="Arial" w:cs="Arial"/>
                <w:bCs/>
                <w:kern w:val="0"/>
                <w:sz w:val="16"/>
                <w:szCs w:val="16"/>
              </w:rPr>
            </w:pPr>
            <w:r w:rsidRPr="00E2438A">
              <w:rPr>
                <w:rFonts w:ascii="Arial" w:eastAsia="ＭＳ Ｐゴシック" w:hAnsi="Arial" w:cs="Arial"/>
                <w:bCs/>
                <w:kern w:val="0"/>
                <w:sz w:val="16"/>
                <w:szCs w:val="16"/>
              </w:rPr>
              <w:t>53</w:t>
            </w:r>
          </w:p>
        </w:tc>
        <w:tc>
          <w:tcPr>
            <w:tcW w:w="498" w:type="pct"/>
            <w:vAlign w:val="center"/>
          </w:tcPr>
          <w:p w14:paraId="40A08821" w14:textId="77777777" w:rsidR="009D28C1" w:rsidRPr="00E2438A" w:rsidRDefault="009D28C1" w:rsidP="00181EE9">
            <w:pPr>
              <w:widowControl/>
              <w:jc w:val="right"/>
              <w:rPr>
                <w:rFonts w:ascii="Arial" w:eastAsia="ＭＳ Ｐゴシック" w:hAnsi="Arial" w:cs="Arial"/>
                <w:bCs/>
                <w:kern w:val="0"/>
                <w:sz w:val="16"/>
                <w:szCs w:val="16"/>
              </w:rPr>
            </w:pPr>
            <w:r>
              <w:rPr>
                <w:rFonts w:ascii="Arial" w:eastAsia="ＭＳ Ｐゴシック" w:hAnsi="Arial" w:cs="Arial" w:hint="eastAsia"/>
                <w:bCs/>
                <w:kern w:val="0"/>
                <w:sz w:val="16"/>
                <w:szCs w:val="16"/>
              </w:rPr>
              <w:t>45</w:t>
            </w:r>
          </w:p>
        </w:tc>
        <w:tc>
          <w:tcPr>
            <w:tcW w:w="513" w:type="pct"/>
            <w:vAlign w:val="center"/>
          </w:tcPr>
          <w:p w14:paraId="69933F70" w14:textId="77777777" w:rsidR="009D28C1" w:rsidRPr="00E2438A" w:rsidRDefault="009D28C1" w:rsidP="00181EE9">
            <w:pPr>
              <w:widowControl/>
              <w:jc w:val="right"/>
              <w:rPr>
                <w:rFonts w:ascii="Arial" w:eastAsia="ＭＳ Ｐゴシック" w:hAnsi="Arial" w:cs="Arial"/>
                <w:bCs/>
                <w:kern w:val="0"/>
                <w:sz w:val="16"/>
                <w:szCs w:val="16"/>
              </w:rPr>
            </w:pPr>
            <w:r>
              <w:rPr>
                <w:rFonts w:ascii="Arial" w:eastAsia="ＭＳ Ｐゴシック" w:hAnsi="Arial" w:cs="Arial" w:hint="eastAsia"/>
                <w:bCs/>
                <w:kern w:val="0"/>
                <w:sz w:val="16"/>
                <w:szCs w:val="16"/>
              </w:rPr>
              <w:t>54</w:t>
            </w:r>
          </w:p>
        </w:tc>
        <w:tc>
          <w:tcPr>
            <w:tcW w:w="465" w:type="pct"/>
            <w:noWrap/>
            <w:vAlign w:val="center"/>
          </w:tcPr>
          <w:p w14:paraId="50F5A9A4" w14:textId="77777777" w:rsidR="009D28C1" w:rsidRPr="00E2438A" w:rsidRDefault="009D28C1" w:rsidP="00181EE9">
            <w:pPr>
              <w:widowControl/>
              <w:jc w:val="right"/>
              <w:rPr>
                <w:rFonts w:ascii="Arial" w:eastAsia="ＭＳ Ｐゴシック" w:hAnsi="Arial" w:cs="Arial"/>
                <w:bCs/>
                <w:kern w:val="0"/>
                <w:sz w:val="16"/>
                <w:szCs w:val="16"/>
              </w:rPr>
            </w:pPr>
            <w:r w:rsidRPr="00E2438A">
              <w:rPr>
                <w:rFonts w:ascii="Arial" w:eastAsia="ＭＳ Ｐゴシック" w:hAnsi="Arial" w:cs="Arial"/>
                <w:bCs/>
                <w:kern w:val="0"/>
                <w:sz w:val="16"/>
                <w:szCs w:val="16"/>
              </w:rPr>
              <w:t>306</w:t>
            </w:r>
          </w:p>
        </w:tc>
        <w:tc>
          <w:tcPr>
            <w:tcW w:w="572" w:type="pct"/>
            <w:noWrap/>
            <w:vAlign w:val="center"/>
          </w:tcPr>
          <w:p w14:paraId="7B79DF60" w14:textId="77777777" w:rsidR="009D28C1" w:rsidRPr="00E2438A" w:rsidRDefault="009D28C1" w:rsidP="00181EE9">
            <w:pPr>
              <w:widowControl/>
              <w:jc w:val="right"/>
              <w:rPr>
                <w:rFonts w:ascii="Arial" w:eastAsia="ＭＳ Ｐゴシック" w:hAnsi="Arial" w:cs="Arial"/>
                <w:bCs/>
                <w:kern w:val="0"/>
                <w:sz w:val="16"/>
                <w:szCs w:val="16"/>
              </w:rPr>
            </w:pPr>
            <w:r w:rsidRPr="00E2438A">
              <w:rPr>
                <w:rFonts w:ascii="Arial" w:eastAsia="ＭＳ Ｐゴシック" w:hAnsi="Arial" w:cs="Arial"/>
                <w:bCs/>
                <w:kern w:val="0"/>
                <w:sz w:val="16"/>
                <w:szCs w:val="16"/>
              </w:rPr>
              <w:t>260</w:t>
            </w:r>
          </w:p>
        </w:tc>
        <w:tc>
          <w:tcPr>
            <w:tcW w:w="562" w:type="pct"/>
            <w:noWrap/>
            <w:vAlign w:val="center"/>
          </w:tcPr>
          <w:p w14:paraId="0D7B6E2C" w14:textId="77777777" w:rsidR="009D28C1" w:rsidRPr="00E2438A" w:rsidRDefault="009D28C1" w:rsidP="00181EE9">
            <w:pPr>
              <w:widowControl/>
              <w:jc w:val="right"/>
              <w:rPr>
                <w:rFonts w:ascii="Arial" w:eastAsia="ＭＳ Ｐゴシック" w:hAnsi="Arial" w:cs="Arial"/>
                <w:bCs/>
                <w:kern w:val="0"/>
                <w:sz w:val="16"/>
                <w:szCs w:val="16"/>
              </w:rPr>
            </w:pPr>
            <w:r w:rsidRPr="00E2438A">
              <w:rPr>
                <w:rFonts w:ascii="Arial" w:eastAsia="ＭＳ Ｐゴシック" w:hAnsi="Arial" w:cs="Arial"/>
                <w:bCs/>
                <w:kern w:val="0"/>
                <w:sz w:val="16"/>
                <w:szCs w:val="16"/>
              </w:rPr>
              <w:t>147</w:t>
            </w:r>
          </w:p>
        </w:tc>
        <w:tc>
          <w:tcPr>
            <w:tcW w:w="540" w:type="pct"/>
            <w:vAlign w:val="center"/>
          </w:tcPr>
          <w:p w14:paraId="533E510B" w14:textId="77777777" w:rsidR="009D28C1" w:rsidRPr="00E2438A" w:rsidRDefault="009D28C1" w:rsidP="00181EE9">
            <w:pPr>
              <w:widowControl/>
              <w:jc w:val="right"/>
              <w:rPr>
                <w:rFonts w:ascii="Arial" w:eastAsia="ＭＳ Ｐゴシック" w:hAnsi="Times New Roman" w:cs="Arial"/>
                <w:bCs/>
                <w:kern w:val="0"/>
                <w:sz w:val="16"/>
                <w:szCs w:val="16"/>
              </w:rPr>
            </w:pPr>
            <w:r>
              <w:rPr>
                <w:rFonts w:ascii="Arial" w:eastAsia="ＭＳ Ｐゴシック" w:hAnsi="Times New Roman" w:cs="Arial" w:hint="eastAsia"/>
                <w:bCs/>
                <w:kern w:val="0"/>
                <w:sz w:val="16"/>
                <w:szCs w:val="16"/>
              </w:rPr>
              <w:t>130</w:t>
            </w:r>
          </w:p>
        </w:tc>
        <w:tc>
          <w:tcPr>
            <w:tcW w:w="557" w:type="pct"/>
            <w:vAlign w:val="center"/>
          </w:tcPr>
          <w:p w14:paraId="18B802A4" w14:textId="77777777" w:rsidR="009D28C1" w:rsidRPr="00E2438A" w:rsidRDefault="009D28C1" w:rsidP="00181EE9">
            <w:pPr>
              <w:widowControl/>
              <w:jc w:val="right"/>
              <w:rPr>
                <w:rFonts w:ascii="Arial" w:eastAsia="ＭＳ Ｐゴシック" w:hAnsi="Times New Roman" w:cs="Arial"/>
                <w:bCs/>
                <w:kern w:val="0"/>
                <w:sz w:val="16"/>
                <w:szCs w:val="16"/>
              </w:rPr>
            </w:pPr>
            <w:r>
              <w:rPr>
                <w:rFonts w:ascii="Arial" w:eastAsia="ＭＳ Ｐゴシック" w:hAnsi="Times New Roman" w:cs="Arial" w:hint="eastAsia"/>
                <w:bCs/>
                <w:kern w:val="0"/>
                <w:sz w:val="16"/>
                <w:szCs w:val="16"/>
              </w:rPr>
              <w:t>160</w:t>
            </w:r>
          </w:p>
        </w:tc>
        <w:tc>
          <w:tcPr>
            <w:tcW w:w="131" w:type="pct"/>
            <w:noWrap/>
            <w:vAlign w:val="center"/>
          </w:tcPr>
          <w:p w14:paraId="664A19C7" w14:textId="77777777" w:rsidR="009D28C1" w:rsidRPr="00E2438A" w:rsidRDefault="009D28C1" w:rsidP="00181EE9">
            <w:pPr>
              <w:widowControl/>
              <w:jc w:val="left"/>
              <w:rPr>
                <w:rFonts w:ascii="Arial" w:eastAsia="ＭＳ Ｐゴシック" w:hAnsi="Arial" w:cs="Arial"/>
                <w:bCs/>
                <w:kern w:val="0"/>
                <w:sz w:val="16"/>
                <w:szCs w:val="16"/>
              </w:rPr>
            </w:pPr>
            <w:r w:rsidRPr="00E2438A">
              <w:rPr>
                <w:rFonts w:ascii="Arial" w:eastAsia="ＭＳ Ｐゴシック" w:hAnsi="Times New Roman" w:cs="Arial"/>
                <w:bCs/>
                <w:kern w:val="0"/>
                <w:sz w:val="16"/>
                <w:szCs w:val="16"/>
              </w:rPr>
              <w:t xml:space="preserve">　</w:t>
            </w:r>
          </w:p>
        </w:tc>
      </w:tr>
      <w:tr w:rsidR="009D28C1" w14:paraId="237EAD46" w14:textId="77777777" w:rsidTr="00181EE9">
        <w:trPr>
          <w:trHeight w:hRule="exact" w:val="238"/>
          <w:jc w:val="center"/>
        </w:trPr>
        <w:tc>
          <w:tcPr>
            <w:tcW w:w="226" w:type="pct"/>
            <w:shd w:val="clear" w:color="auto" w:fill="C0C0C0"/>
            <w:noWrap/>
            <w:vAlign w:val="center"/>
          </w:tcPr>
          <w:p w14:paraId="7EED36C8" w14:textId="77777777" w:rsidR="009D28C1" w:rsidRPr="00E2438A" w:rsidRDefault="009D28C1" w:rsidP="00181EE9">
            <w:pPr>
              <w:widowControl/>
              <w:jc w:val="center"/>
              <w:rPr>
                <w:rFonts w:ascii="Arial" w:eastAsia="ＭＳ Ｐゴシック" w:hAnsi="Arial" w:cs="Arial"/>
                <w:bCs/>
                <w:kern w:val="0"/>
                <w:sz w:val="16"/>
                <w:szCs w:val="16"/>
              </w:rPr>
            </w:pPr>
            <w:r w:rsidRPr="00E2438A">
              <w:rPr>
                <w:rFonts w:ascii="Arial" w:eastAsia="ＭＳ Ｐゴシック" w:hAnsi="Arial" w:cs="Arial"/>
                <w:bCs/>
                <w:kern w:val="0"/>
                <w:sz w:val="16"/>
                <w:szCs w:val="16"/>
              </w:rPr>
              <w:t>13</w:t>
            </w:r>
          </w:p>
        </w:tc>
        <w:tc>
          <w:tcPr>
            <w:tcW w:w="465" w:type="pct"/>
            <w:noWrap/>
            <w:vAlign w:val="center"/>
          </w:tcPr>
          <w:p w14:paraId="6D5B93C9" w14:textId="77777777" w:rsidR="009D28C1" w:rsidRPr="00E2438A" w:rsidRDefault="009D28C1" w:rsidP="00181EE9">
            <w:pPr>
              <w:widowControl/>
              <w:jc w:val="center"/>
              <w:rPr>
                <w:rFonts w:ascii="Arial" w:eastAsia="ＭＳ Ｐゴシック" w:hAnsi="Arial" w:cs="Arial"/>
                <w:bCs/>
                <w:kern w:val="0"/>
                <w:sz w:val="16"/>
                <w:szCs w:val="16"/>
              </w:rPr>
            </w:pPr>
            <w:r w:rsidRPr="00E2438A">
              <w:rPr>
                <w:rFonts w:ascii="Arial" w:eastAsia="ＭＳ Ｐゴシック" w:hAnsi="Arial" w:cs="Arial"/>
                <w:bCs/>
                <w:kern w:val="0"/>
                <w:sz w:val="16"/>
                <w:szCs w:val="16"/>
              </w:rPr>
              <w:t xml:space="preserve"> L </w:t>
            </w:r>
          </w:p>
        </w:tc>
        <w:tc>
          <w:tcPr>
            <w:tcW w:w="471" w:type="pct"/>
            <w:noWrap/>
            <w:vAlign w:val="center"/>
          </w:tcPr>
          <w:p w14:paraId="6D416D0B" w14:textId="77777777" w:rsidR="009D28C1" w:rsidRPr="00E2438A" w:rsidRDefault="009D28C1" w:rsidP="00181EE9">
            <w:pPr>
              <w:widowControl/>
              <w:jc w:val="right"/>
              <w:rPr>
                <w:rFonts w:ascii="Arial" w:eastAsia="ＭＳ Ｐゴシック" w:hAnsi="Arial" w:cs="Arial"/>
                <w:bCs/>
                <w:kern w:val="0"/>
                <w:sz w:val="16"/>
                <w:szCs w:val="16"/>
              </w:rPr>
            </w:pPr>
            <w:r w:rsidRPr="00E2438A">
              <w:rPr>
                <w:rFonts w:ascii="Arial" w:eastAsia="ＭＳ Ｐゴシック" w:hAnsi="Arial" w:cs="Arial"/>
                <w:bCs/>
                <w:kern w:val="0"/>
                <w:sz w:val="16"/>
                <w:szCs w:val="16"/>
              </w:rPr>
              <w:t>38</w:t>
            </w:r>
          </w:p>
        </w:tc>
        <w:tc>
          <w:tcPr>
            <w:tcW w:w="498" w:type="pct"/>
            <w:vAlign w:val="center"/>
          </w:tcPr>
          <w:p w14:paraId="020135E9" w14:textId="77777777" w:rsidR="009D28C1" w:rsidRPr="00E2438A" w:rsidRDefault="009D28C1" w:rsidP="00181EE9">
            <w:pPr>
              <w:widowControl/>
              <w:jc w:val="right"/>
              <w:rPr>
                <w:rFonts w:ascii="Arial" w:eastAsia="ＭＳ Ｐゴシック" w:hAnsi="Arial" w:cs="Arial"/>
                <w:bCs/>
                <w:kern w:val="0"/>
                <w:sz w:val="16"/>
                <w:szCs w:val="16"/>
              </w:rPr>
            </w:pPr>
            <w:r>
              <w:rPr>
                <w:rFonts w:ascii="Arial" w:eastAsia="ＭＳ Ｐゴシック" w:hAnsi="Arial" w:cs="Arial" w:hint="eastAsia"/>
                <w:bCs/>
                <w:kern w:val="0"/>
                <w:sz w:val="16"/>
                <w:szCs w:val="16"/>
              </w:rPr>
              <w:t>30</w:t>
            </w:r>
          </w:p>
        </w:tc>
        <w:tc>
          <w:tcPr>
            <w:tcW w:w="513" w:type="pct"/>
            <w:vAlign w:val="center"/>
          </w:tcPr>
          <w:p w14:paraId="037DE951" w14:textId="77777777" w:rsidR="009D28C1" w:rsidRPr="00E2438A" w:rsidRDefault="009D28C1" w:rsidP="00181EE9">
            <w:pPr>
              <w:widowControl/>
              <w:jc w:val="right"/>
              <w:rPr>
                <w:rFonts w:ascii="Arial" w:eastAsia="ＭＳ Ｐゴシック" w:hAnsi="Arial" w:cs="Arial"/>
                <w:bCs/>
                <w:kern w:val="0"/>
                <w:sz w:val="16"/>
                <w:szCs w:val="16"/>
              </w:rPr>
            </w:pPr>
            <w:r>
              <w:rPr>
                <w:rFonts w:ascii="Arial" w:eastAsia="ＭＳ Ｐゴシック" w:hAnsi="Arial" w:cs="Arial" w:hint="eastAsia"/>
                <w:bCs/>
                <w:kern w:val="0"/>
                <w:sz w:val="16"/>
                <w:szCs w:val="16"/>
              </w:rPr>
              <w:t>40</w:t>
            </w:r>
          </w:p>
        </w:tc>
        <w:tc>
          <w:tcPr>
            <w:tcW w:w="465" w:type="pct"/>
            <w:noWrap/>
            <w:vAlign w:val="center"/>
          </w:tcPr>
          <w:p w14:paraId="106C685A" w14:textId="77777777" w:rsidR="009D28C1" w:rsidRPr="00E2438A" w:rsidRDefault="009D28C1" w:rsidP="00181EE9">
            <w:pPr>
              <w:widowControl/>
              <w:jc w:val="right"/>
              <w:rPr>
                <w:rFonts w:ascii="Arial" w:eastAsia="ＭＳ Ｐゴシック" w:hAnsi="Arial" w:cs="Arial"/>
                <w:bCs/>
                <w:kern w:val="0"/>
                <w:sz w:val="16"/>
                <w:szCs w:val="16"/>
              </w:rPr>
            </w:pPr>
            <w:r w:rsidRPr="00E2438A">
              <w:rPr>
                <w:rFonts w:ascii="Arial" w:eastAsia="ＭＳ Ｐゴシック" w:hAnsi="Arial" w:cs="Arial"/>
                <w:bCs/>
                <w:kern w:val="0"/>
                <w:sz w:val="16"/>
                <w:szCs w:val="16"/>
              </w:rPr>
              <w:t>284</w:t>
            </w:r>
          </w:p>
        </w:tc>
        <w:tc>
          <w:tcPr>
            <w:tcW w:w="572" w:type="pct"/>
            <w:noWrap/>
            <w:vAlign w:val="center"/>
          </w:tcPr>
          <w:p w14:paraId="29EBF757" w14:textId="77777777" w:rsidR="009D28C1" w:rsidRPr="00E2438A" w:rsidRDefault="009D28C1" w:rsidP="00181EE9">
            <w:pPr>
              <w:widowControl/>
              <w:jc w:val="right"/>
              <w:rPr>
                <w:rFonts w:ascii="Arial" w:eastAsia="ＭＳ Ｐゴシック" w:hAnsi="Arial" w:cs="Arial"/>
                <w:bCs/>
                <w:kern w:val="0"/>
                <w:sz w:val="16"/>
                <w:szCs w:val="16"/>
              </w:rPr>
            </w:pPr>
            <w:r w:rsidRPr="00E2438A">
              <w:rPr>
                <w:rFonts w:ascii="Arial" w:eastAsia="ＭＳ Ｐゴシック" w:hAnsi="Arial" w:cs="Arial"/>
                <w:bCs/>
                <w:kern w:val="0"/>
                <w:sz w:val="16"/>
                <w:szCs w:val="16"/>
              </w:rPr>
              <w:t>250</w:t>
            </w:r>
          </w:p>
        </w:tc>
        <w:tc>
          <w:tcPr>
            <w:tcW w:w="562" w:type="pct"/>
            <w:noWrap/>
            <w:vAlign w:val="center"/>
          </w:tcPr>
          <w:p w14:paraId="5C7C871A" w14:textId="77777777" w:rsidR="009D28C1" w:rsidRPr="00E2438A" w:rsidRDefault="009D28C1" w:rsidP="00181EE9">
            <w:pPr>
              <w:widowControl/>
              <w:jc w:val="right"/>
              <w:rPr>
                <w:rFonts w:ascii="Arial" w:eastAsia="ＭＳ Ｐゴシック" w:hAnsi="Arial" w:cs="Arial"/>
                <w:bCs/>
                <w:kern w:val="0"/>
                <w:sz w:val="16"/>
                <w:szCs w:val="16"/>
              </w:rPr>
            </w:pPr>
            <w:r w:rsidRPr="00E2438A">
              <w:rPr>
                <w:rFonts w:ascii="Arial" w:eastAsia="ＭＳ Ｐゴシック" w:hAnsi="Arial" w:cs="Arial"/>
                <w:bCs/>
                <w:kern w:val="0"/>
                <w:sz w:val="16"/>
                <w:szCs w:val="16"/>
              </w:rPr>
              <w:t>120</w:t>
            </w:r>
          </w:p>
        </w:tc>
        <w:tc>
          <w:tcPr>
            <w:tcW w:w="540" w:type="pct"/>
            <w:vAlign w:val="center"/>
          </w:tcPr>
          <w:p w14:paraId="3057E55F" w14:textId="77777777" w:rsidR="009D28C1" w:rsidRPr="00E2438A" w:rsidRDefault="009D28C1" w:rsidP="00181EE9">
            <w:pPr>
              <w:widowControl/>
              <w:jc w:val="right"/>
              <w:rPr>
                <w:rFonts w:ascii="Arial" w:eastAsia="ＭＳ Ｐゴシック" w:hAnsi="Times New Roman" w:cs="Arial"/>
                <w:bCs/>
                <w:kern w:val="0"/>
                <w:sz w:val="16"/>
                <w:szCs w:val="16"/>
              </w:rPr>
            </w:pPr>
            <w:r>
              <w:rPr>
                <w:rFonts w:ascii="Arial" w:eastAsia="ＭＳ Ｐゴシック" w:hAnsi="Times New Roman" w:cs="Arial" w:hint="eastAsia"/>
                <w:bCs/>
                <w:kern w:val="0"/>
                <w:sz w:val="16"/>
                <w:szCs w:val="16"/>
              </w:rPr>
              <w:t>110</w:t>
            </w:r>
          </w:p>
        </w:tc>
        <w:tc>
          <w:tcPr>
            <w:tcW w:w="557" w:type="pct"/>
            <w:vAlign w:val="center"/>
          </w:tcPr>
          <w:p w14:paraId="3707457A" w14:textId="77777777" w:rsidR="009D28C1" w:rsidRPr="00E2438A" w:rsidRDefault="009D28C1" w:rsidP="00181EE9">
            <w:pPr>
              <w:widowControl/>
              <w:jc w:val="right"/>
              <w:rPr>
                <w:rFonts w:ascii="Arial" w:eastAsia="ＭＳ Ｐゴシック" w:hAnsi="Times New Roman" w:cs="Arial"/>
                <w:bCs/>
                <w:kern w:val="0"/>
                <w:sz w:val="16"/>
                <w:szCs w:val="16"/>
              </w:rPr>
            </w:pPr>
            <w:r>
              <w:rPr>
                <w:rFonts w:ascii="Arial" w:eastAsia="ＭＳ Ｐゴシック" w:hAnsi="Times New Roman" w:cs="Arial" w:hint="eastAsia"/>
                <w:bCs/>
                <w:kern w:val="0"/>
                <w:sz w:val="16"/>
                <w:szCs w:val="16"/>
              </w:rPr>
              <w:t>130</w:t>
            </w:r>
          </w:p>
        </w:tc>
        <w:tc>
          <w:tcPr>
            <w:tcW w:w="131" w:type="pct"/>
            <w:noWrap/>
            <w:vAlign w:val="center"/>
          </w:tcPr>
          <w:p w14:paraId="2D013C9A" w14:textId="77777777" w:rsidR="009D28C1" w:rsidRPr="00E2438A" w:rsidRDefault="009D28C1" w:rsidP="00181EE9">
            <w:pPr>
              <w:widowControl/>
              <w:jc w:val="left"/>
              <w:rPr>
                <w:rFonts w:ascii="Arial" w:eastAsia="ＭＳ Ｐゴシック" w:hAnsi="Arial" w:cs="Arial"/>
                <w:bCs/>
                <w:kern w:val="0"/>
                <w:sz w:val="16"/>
                <w:szCs w:val="16"/>
              </w:rPr>
            </w:pPr>
            <w:r w:rsidRPr="00E2438A">
              <w:rPr>
                <w:rFonts w:ascii="Arial" w:eastAsia="ＭＳ Ｐゴシック" w:hAnsi="Times New Roman" w:cs="Arial"/>
                <w:bCs/>
                <w:kern w:val="0"/>
                <w:sz w:val="16"/>
                <w:szCs w:val="16"/>
              </w:rPr>
              <w:t xml:space="preserve">　</w:t>
            </w:r>
          </w:p>
        </w:tc>
      </w:tr>
      <w:tr w:rsidR="009D28C1" w14:paraId="13CFEAB8" w14:textId="77777777" w:rsidTr="00181EE9">
        <w:trPr>
          <w:trHeight w:hRule="exact" w:val="238"/>
          <w:jc w:val="center"/>
        </w:trPr>
        <w:tc>
          <w:tcPr>
            <w:tcW w:w="226" w:type="pct"/>
            <w:shd w:val="clear" w:color="auto" w:fill="C0C0C0"/>
            <w:noWrap/>
            <w:vAlign w:val="center"/>
          </w:tcPr>
          <w:p w14:paraId="4DCA1B4A" w14:textId="77777777" w:rsidR="009D28C1" w:rsidRPr="00E2438A" w:rsidRDefault="009D28C1" w:rsidP="00181EE9">
            <w:pPr>
              <w:widowControl/>
              <w:jc w:val="center"/>
              <w:rPr>
                <w:rFonts w:ascii="Arial" w:eastAsia="ＭＳ Ｐゴシック" w:hAnsi="Arial" w:cs="Arial"/>
                <w:bCs/>
                <w:kern w:val="0"/>
                <w:sz w:val="16"/>
                <w:szCs w:val="16"/>
              </w:rPr>
            </w:pPr>
            <w:r w:rsidRPr="00E2438A">
              <w:rPr>
                <w:rFonts w:ascii="Arial" w:eastAsia="ＭＳ Ｐゴシック" w:hAnsi="Arial" w:cs="Arial"/>
                <w:bCs/>
                <w:kern w:val="0"/>
                <w:sz w:val="16"/>
                <w:szCs w:val="16"/>
              </w:rPr>
              <w:t>14</w:t>
            </w:r>
          </w:p>
        </w:tc>
        <w:tc>
          <w:tcPr>
            <w:tcW w:w="465" w:type="pct"/>
            <w:noWrap/>
            <w:vAlign w:val="center"/>
          </w:tcPr>
          <w:p w14:paraId="5D85BCF3" w14:textId="77777777" w:rsidR="009D28C1" w:rsidRPr="00E2438A" w:rsidRDefault="009D28C1" w:rsidP="00181EE9">
            <w:pPr>
              <w:widowControl/>
              <w:jc w:val="left"/>
              <w:rPr>
                <w:rFonts w:ascii="Arial" w:eastAsia="ＭＳ Ｐゴシック" w:hAnsi="Arial" w:cs="Arial"/>
                <w:bCs/>
                <w:kern w:val="0"/>
                <w:sz w:val="16"/>
                <w:szCs w:val="16"/>
              </w:rPr>
            </w:pPr>
            <w:r w:rsidRPr="00E2438A">
              <w:rPr>
                <w:rFonts w:ascii="Arial" w:eastAsia="ＭＳ Ｐゴシック" w:hAnsi="Times New Roman" w:cs="Arial"/>
                <w:bCs/>
                <w:kern w:val="0"/>
                <w:sz w:val="16"/>
                <w:szCs w:val="16"/>
              </w:rPr>
              <w:t xml:space="preserve">　</w:t>
            </w:r>
          </w:p>
        </w:tc>
        <w:tc>
          <w:tcPr>
            <w:tcW w:w="471" w:type="pct"/>
            <w:noWrap/>
            <w:vAlign w:val="center"/>
          </w:tcPr>
          <w:p w14:paraId="6EAE92A9" w14:textId="77777777" w:rsidR="009D28C1" w:rsidRPr="00E2438A" w:rsidRDefault="009D28C1" w:rsidP="00181EE9">
            <w:pPr>
              <w:widowControl/>
              <w:jc w:val="left"/>
              <w:rPr>
                <w:rFonts w:ascii="Arial" w:eastAsia="ＭＳ Ｐゴシック" w:hAnsi="Arial" w:cs="Arial"/>
                <w:bCs/>
                <w:kern w:val="0"/>
                <w:sz w:val="16"/>
                <w:szCs w:val="16"/>
              </w:rPr>
            </w:pPr>
            <w:r w:rsidRPr="00E2438A">
              <w:rPr>
                <w:rFonts w:ascii="Arial" w:eastAsia="ＭＳ Ｐゴシック" w:hAnsi="Times New Roman" w:cs="Arial"/>
                <w:bCs/>
                <w:kern w:val="0"/>
                <w:sz w:val="16"/>
                <w:szCs w:val="16"/>
              </w:rPr>
              <w:t xml:space="preserve">　</w:t>
            </w:r>
          </w:p>
        </w:tc>
        <w:tc>
          <w:tcPr>
            <w:tcW w:w="498" w:type="pct"/>
            <w:vAlign w:val="center"/>
          </w:tcPr>
          <w:p w14:paraId="3A3D5C2D" w14:textId="77777777" w:rsidR="009D28C1" w:rsidRPr="00E2438A" w:rsidRDefault="009D28C1" w:rsidP="00181EE9">
            <w:pPr>
              <w:widowControl/>
              <w:jc w:val="left"/>
              <w:rPr>
                <w:rFonts w:ascii="Arial" w:eastAsia="ＭＳ Ｐゴシック" w:hAnsi="Times New Roman" w:cs="Arial"/>
                <w:bCs/>
                <w:kern w:val="0"/>
                <w:sz w:val="16"/>
                <w:szCs w:val="16"/>
              </w:rPr>
            </w:pPr>
          </w:p>
        </w:tc>
        <w:tc>
          <w:tcPr>
            <w:tcW w:w="513" w:type="pct"/>
            <w:vAlign w:val="center"/>
          </w:tcPr>
          <w:p w14:paraId="5F05EAB6" w14:textId="77777777" w:rsidR="009D28C1" w:rsidRPr="00E2438A" w:rsidRDefault="009D28C1" w:rsidP="00181EE9">
            <w:pPr>
              <w:widowControl/>
              <w:jc w:val="left"/>
              <w:rPr>
                <w:rFonts w:ascii="Arial" w:eastAsia="ＭＳ Ｐゴシック" w:hAnsi="Times New Roman" w:cs="Arial"/>
                <w:bCs/>
                <w:kern w:val="0"/>
                <w:sz w:val="16"/>
                <w:szCs w:val="16"/>
              </w:rPr>
            </w:pPr>
          </w:p>
        </w:tc>
        <w:tc>
          <w:tcPr>
            <w:tcW w:w="465" w:type="pct"/>
            <w:noWrap/>
            <w:vAlign w:val="center"/>
          </w:tcPr>
          <w:p w14:paraId="010A2316" w14:textId="77777777" w:rsidR="009D28C1" w:rsidRPr="00E2438A" w:rsidRDefault="009D28C1" w:rsidP="00181EE9">
            <w:pPr>
              <w:widowControl/>
              <w:jc w:val="left"/>
              <w:rPr>
                <w:rFonts w:ascii="Arial" w:eastAsia="ＭＳ Ｐゴシック" w:hAnsi="Arial" w:cs="Arial"/>
                <w:bCs/>
                <w:kern w:val="0"/>
                <w:sz w:val="16"/>
                <w:szCs w:val="16"/>
              </w:rPr>
            </w:pPr>
            <w:r w:rsidRPr="00E2438A">
              <w:rPr>
                <w:rFonts w:ascii="Arial" w:eastAsia="ＭＳ Ｐゴシック" w:hAnsi="Times New Roman" w:cs="Arial"/>
                <w:bCs/>
                <w:kern w:val="0"/>
                <w:sz w:val="16"/>
                <w:szCs w:val="16"/>
              </w:rPr>
              <w:t xml:space="preserve">　</w:t>
            </w:r>
          </w:p>
        </w:tc>
        <w:tc>
          <w:tcPr>
            <w:tcW w:w="572" w:type="pct"/>
            <w:noWrap/>
            <w:vAlign w:val="center"/>
          </w:tcPr>
          <w:p w14:paraId="7CF0A3BC" w14:textId="77777777" w:rsidR="009D28C1" w:rsidRPr="00E2438A" w:rsidRDefault="009D28C1" w:rsidP="00181EE9">
            <w:pPr>
              <w:widowControl/>
              <w:jc w:val="left"/>
              <w:rPr>
                <w:rFonts w:ascii="Arial" w:eastAsia="ＭＳ Ｐゴシック" w:hAnsi="Arial" w:cs="Arial"/>
                <w:bCs/>
                <w:kern w:val="0"/>
                <w:sz w:val="16"/>
                <w:szCs w:val="16"/>
              </w:rPr>
            </w:pPr>
            <w:r w:rsidRPr="00E2438A">
              <w:rPr>
                <w:rFonts w:ascii="Arial" w:eastAsia="ＭＳ Ｐゴシック" w:hAnsi="Times New Roman" w:cs="Arial"/>
                <w:bCs/>
                <w:kern w:val="0"/>
                <w:sz w:val="16"/>
                <w:szCs w:val="16"/>
              </w:rPr>
              <w:t xml:space="preserve">　</w:t>
            </w:r>
          </w:p>
        </w:tc>
        <w:tc>
          <w:tcPr>
            <w:tcW w:w="562" w:type="pct"/>
            <w:noWrap/>
            <w:vAlign w:val="center"/>
          </w:tcPr>
          <w:p w14:paraId="36C64B99" w14:textId="77777777" w:rsidR="009D28C1" w:rsidRPr="00E2438A" w:rsidRDefault="009D28C1" w:rsidP="00181EE9">
            <w:pPr>
              <w:widowControl/>
              <w:jc w:val="left"/>
              <w:rPr>
                <w:rFonts w:ascii="Arial" w:eastAsia="ＭＳ Ｐゴシック" w:hAnsi="Arial" w:cs="Arial"/>
                <w:bCs/>
                <w:kern w:val="0"/>
                <w:sz w:val="16"/>
                <w:szCs w:val="16"/>
              </w:rPr>
            </w:pPr>
            <w:r w:rsidRPr="00E2438A">
              <w:rPr>
                <w:rFonts w:ascii="Arial" w:eastAsia="ＭＳ Ｐゴシック" w:hAnsi="Times New Roman" w:cs="Arial"/>
                <w:bCs/>
                <w:kern w:val="0"/>
                <w:sz w:val="16"/>
                <w:szCs w:val="16"/>
              </w:rPr>
              <w:t xml:space="preserve">　</w:t>
            </w:r>
          </w:p>
        </w:tc>
        <w:tc>
          <w:tcPr>
            <w:tcW w:w="540" w:type="pct"/>
            <w:vAlign w:val="center"/>
          </w:tcPr>
          <w:p w14:paraId="704F0BF7" w14:textId="77777777" w:rsidR="009D28C1" w:rsidRPr="00E2438A" w:rsidRDefault="009D28C1" w:rsidP="00181EE9">
            <w:pPr>
              <w:widowControl/>
              <w:jc w:val="left"/>
              <w:rPr>
                <w:rFonts w:ascii="Arial" w:eastAsia="ＭＳ Ｐゴシック" w:hAnsi="Times New Roman" w:cs="Arial"/>
                <w:bCs/>
                <w:kern w:val="0"/>
                <w:sz w:val="16"/>
                <w:szCs w:val="16"/>
              </w:rPr>
            </w:pPr>
          </w:p>
        </w:tc>
        <w:tc>
          <w:tcPr>
            <w:tcW w:w="557" w:type="pct"/>
            <w:vAlign w:val="center"/>
          </w:tcPr>
          <w:p w14:paraId="238AE557" w14:textId="77777777" w:rsidR="009D28C1" w:rsidRPr="00E2438A" w:rsidRDefault="009D28C1" w:rsidP="00181EE9">
            <w:pPr>
              <w:widowControl/>
              <w:jc w:val="left"/>
              <w:rPr>
                <w:rFonts w:ascii="Arial" w:eastAsia="ＭＳ Ｐゴシック" w:hAnsi="Times New Roman" w:cs="Arial"/>
                <w:bCs/>
                <w:kern w:val="0"/>
                <w:sz w:val="16"/>
                <w:szCs w:val="16"/>
              </w:rPr>
            </w:pPr>
          </w:p>
        </w:tc>
        <w:tc>
          <w:tcPr>
            <w:tcW w:w="131" w:type="pct"/>
            <w:noWrap/>
            <w:vAlign w:val="center"/>
          </w:tcPr>
          <w:p w14:paraId="228CEF95" w14:textId="77777777" w:rsidR="009D28C1" w:rsidRPr="00E2438A" w:rsidRDefault="009D28C1" w:rsidP="00181EE9">
            <w:pPr>
              <w:widowControl/>
              <w:jc w:val="left"/>
              <w:rPr>
                <w:rFonts w:ascii="Arial" w:eastAsia="ＭＳ Ｐゴシック" w:hAnsi="Arial" w:cs="Arial"/>
                <w:bCs/>
                <w:kern w:val="0"/>
                <w:sz w:val="16"/>
                <w:szCs w:val="16"/>
              </w:rPr>
            </w:pPr>
            <w:r w:rsidRPr="00E2438A">
              <w:rPr>
                <w:rFonts w:ascii="Arial" w:eastAsia="ＭＳ Ｐゴシック" w:hAnsi="Times New Roman" w:cs="Arial"/>
                <w:bCs/>
                <w:kern w:val="0"/>
                <w:sz w:val="16"/>
                <w:szCs w:val="16"/>
              </w:rPr>
              <w:t xml:space="preserve">　</w:t>
            </w:r>
          </w:p>
        </w:tc>
      </w:tr>
    </w:tbl>
    <w:p w14:paraId="2A6C422D" w14:textId="77777777" w:rsidR="002474CE" w:rsidRDefault="000114AB">
      <w:pPr>
        <w:pStyle w:val="a4"/>
        <w:jc w:val="center"/>
        <w:rPr>
          <w:rFonts w:ascii="Times New Roman" w:hAnsi="Times New Roman"/>
          <w:b/>
          <w:bCs/>
        </w:rPr>
      </w:pPr>
      <w:bookmarkStart w:id="258" w:name="_Toc534896142"/>
      <w:bookmarkStart w:id="259" w:name="_Toc534896335"/>
      <w:r>
        <w:rPr>
          <w:rFonts w:ascii="Times New Roman" w:hAnsi="Times New Roman"/>
          <w:b/>
          <w:bCs/>
        </w:rPr>
        <w:t xml:space="preserve"> </w:t>
      </w:r>
      <w:r w:rsidR="00DA453C">
        <w:rPr>
          <w:rFonts w:ascii="Times New Roman" w:hAnsi="Times New Roman"/>
          <w:b/>
          <w:bCs/>
        </w:rPr>
        <w:t>Figure 4</w:t>
      </w:r>
      <w:r w:rsidR="002474CE">
        <w:rPr>
          <w:rFonts w:ascii="Times New Roman" w:hAnsi="Times New Roman"/>
          <w:b/>
          <w:bCs/>
        </w:rPr>
        <w:t>: Sample-BND</w:t>
      </w:r>
      <w:r w:rsidR="002474CE">
        <w:rPr>
          <w:rFonts w:ascii="Times New Roman" w:hAnsi="Times New Roman"/>
          <w:b/>
          <w:bCs/>
        </w:rPr>
        <w:fldChar w:fldCharType="begin"/>
      </w:r>
      <w:r w:rsidR="002474CE">
        <w:rPr>
          <w:rFonts w:ascii="Times New Roman" w:hAnsi="Times New Roman"/>
        </w:rPr>
        <w:instrText xml:space="preserve"> XE "BND" </w:instrText>
      </w:r>
      <w:r w:rsidR="002474CE">
        <w:rPr>
          <w:rFonts w:ascii="Times New Roman" w:hAnsi="Times New Roman"/>
          <w:b/>
          <w:bCs/>
        </w:rPr>
        <w:fldChar w:fldCharType="end"/>
      </w:r>
      <w:r w:rsidR="002474CE">
        <w:rPr>
          <w:rFonts w:ascii="Times New Roman" w:hAnsi="Times New Roman"/>
          <w:b/>
          <w:bCs/>
        </w:rPr>
        <w:t>.xls in Excel Sheet</w:t>
      </w:r>
      <w:bookmarkEnd w:id="258"/>
      <w:bookmarkEnd w:id="259"/>
    </w:p>
    <w:p w14:paraId="16338E12" w14:textId="77777777" w:rsidR="002474CE" w:rsidRPr="00F15B5B" w:rsidRDefault="002474CE">
      <w:pPr>
        <w:pStyle w:val="a4"/>
        <w:rPr>
          <w:b/>
          <w:bCs/>
        </w:rPr>
      </w:pPr>
    </w:p>
    <w:p w14:paraId="52DDF439" w14:textId="77777777" w:rsidR="002474CE" w:rsidRDefault="00B74156" w:rsidP="00C3398A">
      <w:pPr>
        <w:pStyle w:val="2"/>
      </w:pPr>
      <w:bookmarkStart w:id="260" w:name="_Toc534898291"/>
      <w:bookmarkStart w:id="261" w:name="_Toc534899469"/>
      <w:bookmarkStart w:id="262" w:name="_Toc534900063"/>
      <w:bookmarkStart w:id="263" w:name="_Toc534908796"/>
      <w:bookmarkStart w:id="264" w:name="_Toc534935017"/>
      <w:bookmarkStart w:id="265" w:name="_Toc534935504"/>
      <w:bookmarkStart w:id="266" w:name="_Toc534935764"/>
      <w:bookmarkStart w:id="267" w:name="_Toc534960266"/>
      <w:bookmarkStart w:id="268" w:name="_Toc534963197"/>
      <w:bookmarkStart w:id="269" w:name="_Toc535040219"/>
      <w:bookmarkStart w:id="270" w:name="_Toc535041625"/>
      <w:bookmarkStart w:id="271" w:name="_Toc535074290"/>
      <w:bookmarkStart w:id="272" w:name="_Toc535125913"/>
      <w:bookmarkStart w:id="273" w:name="_Toc535154406"/>
      <w:bookmarkStart w:id="274" w:name="_Toc329599857"/>
      <w:bookmarkStart w:id="275" w:name="_Toc329600213"/>
      <w:bookmarkStart w:id="276" w:name="_Toc336106423"/>
      <w:bookmarkStart w:id="277" w:name="_Toc370887376"/>
      <w:bookmarkStart w:id="278" w:name="_Toc370887947"/>
      <w:r>
        <w:t>(</w:t>
      </w:r>
      <w:r>
        <w:rPr>
          <w:rFonts w:hint="eastAsia"/>
        </w:rPr>
        <w:t>6</w:t>
      </w:r>
      <w:r w:rsidR="002474CE">
        <w:t>) The CAT</w:t>
      </w:r>
      <w:r w:rsidR="002474CE">
        <w:fldChar w:fldCharType="begin"/>
      </w:r>
      <w:r w:rsidR="002474CE">
        <w:instrText xml:space="preserve"> XE "CAT" </w:instrText>
      </w:r>
      <w:r w:rsidR="002474CE">
        <w:fldChar w:fldCharType="end"/>
      </w:r>
      <w:r w:rsidR="002474CE">
        <w:t>, SYS</w:t>
      </w:r>
      <w:r w:rsidR="002474CE">
        <w:fldChar w:fldCharType="begin"/>
      </w:r>
      <w:r w:rsidR="002474CE">
        <w:instrText xml:space="preserve"> XE "SYS" </w:instrText>
      </w:r>
      <w:r w:rsidR="002474CE">
        <w:fldChar w:fldCharType="end"/>
      </w:r>
      <w:r w:rsidR="002474CE">
        <w:t xml:space="preserve"> and Bilateral</w:t>
      </w:r>
      <w:r w:rsidR="002474CE">
        <w:fldChar w:fldCharType="begin"/>
      </w:r>
      <w:r w:rsidR="002474CE">
        <w:instrText xml:space="preserve"> XE "Bilateral" </w:instrText>
      </w:r>
      <w:r w:rsidR="002474CE">
        <w:fldChar w:fldCharType="end"/>
      </w:r>
      <w:r w:rsidR="002474CE">
        <w:t xml:space="preserve"> Models</w:t>
      </w:r>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p>
    <w:p w14:paraId="27EF0494" w14:textId="77777777" w:rsidR="002474CE" w:rsidRDefault="002474CE">
      <w:pPr>
        <w:rPr>
          <w:rFonts w:ascii="Times New Roman" w:hAnsi="Times New Roman"/>
        </w:rPr>
      </w:pPr>
      <w:r>
        <w:rPr>
          <w:rFonts w:ascii="Times New Roman" w:hAnsi="Times New Roman"/>
        </w:rPr>
        <w:t xml:space="preserve">These models have basically the same data format as the CCR model. However, in the last column they must have an integer showing their category, system or bilateral group, as follows. </w:t>
      </w:r>
    </w:p>
    <w:p w14:paraId="178F5B63" w14:textId="77777777" w:rsidR="002474CE" w:rsidRDefault="002474CE">
      <w:pPr>
        <w:rPr>
          <w:rFonts w:ascii="Times New Roman" w:hAnsi="Times New Roman"/>
        </w:rPr>
      </w:pPr>
      <w:r>
        <w:rPr>
          <w:rFonts w:ascii="Times New Roman" w:hAnsi="Times New Roman"/>
        </w:rPr>
        <w:t xml:space="preserve"> </w:t>
      </w:r>
      <w:r>
        <w:rPr>
          <w:rFonts w:ascii="Times New Roman" w:hAnsi="Times New Roman"/>
          <w:i/>
          <w:iCs/>
        </w:rPr>
        <w:t>For the CAT</w:t>
      </w:r>
      <w:r>
        <w:rPr>
          <w:rFonts w:ascii="Times New Roman" w:hAnsi="Times New Roman"/>
          <w:i/>
          <w:iCs/>
        </w:rPr>
        <w:fldChar w:fldCharType="begin"/>
      </w:r>
      <w:r>
        <w:instrText xml:space="preserve"> XE "CAT" </w:instrText>
      </w:r>
      <w:r>
        <w:rPr>
          <w:rFonts w:ascii="Times New Roman" w:hAnsi="Times New Roman"/>
          <w:i/>
          <w:iCs/>
        </w:rPr>
        <w:fldChar w:fldCharType="end"/>
      </w:r>
      <w:r>
        <w:rPr>
          <w:rFonts w:ascii="Times New Roman" w:hAnsi="Times New Roman"/>
          <w:i/>
          <w:iCs/>
        </w:rPr>
        <w:t xml:space="preserve"> model</w:t>
      </w:r>
      <w:r>
        <w:rPr>
          <w:rFonts w:ascii="Times New Roman" w:hAnsi="Times New Roman"/>
        </w:rPr>
        <w:t>, the number starts from 1 (DMUs under the most difficult environment or with the most severe competition), 2 (in the second group of difficulty) and so on. It is recommended that the numbers are continuously assigned starting from 1.</w:t>
      </w:r>
    </w:p>
    <w:p w14:paraId="71B1B296" w14:textId="77777777" w:rsidR="002474CE" w:rsidRDefault="002474CE">
      <w:pPr>
        <w:rPr>
          <w:rFonts w:ascii="Times New Roman" w:hAnsi="Times New Roman"/>
        </w:rPr>
      </w:pPr>
      <w:r>
        <w:rPr>
          <w:rFonts w:ascii="Times New Roman" w:hAnsi="Times New Roman"/>
        </w:rPr>
        <w:t xml:space="preserve"> </w:t>
      </w:r>
      <w:r>
        <w:rPr>
          <w:rFonts w:ascii="Times New Roman" w:hAnsi="Times New Roman"/>
          <w:i/>
          <w:iCs/>
        </w:rPr>
        <w:t>For the SYS</w:t>
      </w:r>
      <w:r>
        <w:rPr>
          <w:rFonts w:ascii="Times New Roman" w:hAnsi="Times New Roman"/>
          <w:i/>
          <w:iCs/>
        </w:rPr>
        <w:fldChar w:fldCharType="begin"/>
      </w:r>
      <w:r>
        <w:instrText xml:space="preserve"> XE "SYS" </w:instrText>
      </w:r>
      <w:r>
        <w:rPr>
          <w:rFonts w:ascii="Times New Roman" w:hAnsi="Times New Roman"/>
          <w:i/>
          <w:iCs/>
        </w:rPr>
        <w:fldChar w:fldCharType="end"/>
      </w:r>
      <w:r>
        <w:rPr>
          <w:rFonts w:ascii="Times New Roman" w:hAnsi="Times New Roman"/>
          <w:i/>
          <w:iCs/>
        </w:rPr>
        <w:t xml:space="preserve"> model</w:t>
      </w:r>
      <w:r>
        <w:rPr>
          <w:rFonts w:ascii="Times New Roman" w:hAnsi="Times New Roman"/>
        </w:rPr>
        <w:t xml:space="preserve">, DMUs in the same system should have the same integer starting from 1. </w:t>
      </w:r>
    </w:p>
    <w:p w14:paraId="491D2B96" w14:textId="77777777" w:rsidR="002474CE" w:rsidRDefault="002474CE">
      <w:pPr>
        <w:rPr>
          <w:rFonts w:ascii="Times New Roman" w:hAnsi="Times New Roman"/>
        </w:rPr>
      </w:pPr>
      <w:r>
        <w:rPr>
          <w:rFonts w:ascii="Times New Roman" w:hAnsi="Times New Roman"/>
        </w:rPr>
        <w:t xml:space="preserve"> </w:t>
      </w:r>
      <w:r>
        <w:rPr>
          <w:rFonts w:ascii="Times New Roman" w:hAnsi="Times New Roman"/>
          <w:i/>
          <w:iCs/>
        </w:rPr>
        <w:t>For the Bilateral</w:t>
      </w:r>
      <w:r>
        <w:rPr>
          <w:rFonts w:ascii="Times New Roman" w:hAnsi="Times New Roman"/>
          <w:i/>
          <w:iCs/>
        </w:rPr>
        <w:fldChar w:fldCharType="begin"/>
      </w:r>
      <w:r>
        <w:instrText xml:space="preserve"> XE "Bilateral" </w:instrText>
      </w:r>
      <w:r>
        <w:rPr>
          <w:rFonts w:ascii="Times New Roman" w:hAnsi="Times New Roman"/>
          <w:i/>
          <w:iCs/>
        </w:rPr>
        <w:fldChar w:fldCharType="end"/>
      </w:r>
      <w:r>
        <w:rPr>
          <w:rFonts w:ascii="Times New Roman" w:hAnsi="Times New Roman"/>
          <w:i/>
          <w:iCs/>
        </w:rPr>
        <w:t xml:space="preserve"> model</w:t>
      </w:r>
      <w:r>
        <w:rPr>
          <w:rFonts w:ascii="Times New Roman" w:hAnsi="Times New Roman"/>
        </w:rPr>
        <w:t xml:space="preserve">, DMUs must be divided into two groups, denoted by 1 or 2. </w:t>
      </w:r>
    </w:p>
    <w:p w14:paraId="7F1E0682" w14:textId="77777777" w:rsidR="00A828DB" w:rsidRDefault="000114AB" w:rsidP="00A828DB">
      <w:pPr>
        <w:rPr>
          <w:rFonts w:ascii="Times New Roman" w:hAnsi="Times New Roman"/>
        </w:rPr>
      </w:pPr>
      <w:r>
        <w:rPr>
          <w:rFonts w:ascii="Times New Roman" w:hAnsi="Times New Roman"/>
        </w:rPr>
        <w:t xml:space="preserve"> </w:t>
      </w:r>
      <w:r w:rsidR="00DA453C">
        <w:rPr>
          <w:rFonts w:ascii="Times New Roman" w:hAnsi="Times New Roman"/>
        </w:rPr>
        <w:t>Figure 5</w:t>
      </w:r>
      <w:r w:rsidR="002474CE">
        <w:rPr>
          <w:rFonts w:ascii="Times New Roman" w:hAnsi="Times New Roman"/>
        </w:rPr>
        <w:t xml:space="preserve"> exhibits a sample data format for the CAT</w:t>
      </w:r>
      <w:r w:rsidR="002474CE">
        <w:rPr>
          <w:rFonts w:ascii="Times New Roman" w:hAnsi="Times New Roman"/>
        </w:rPr>
        <w:fldChar w:fldCharType="begin"/>
      </w:r>
      <w:r w:rsidR="002474CE">
        <w:instrText xml:space="preserve"> XE "CAT" </w:instrText>
      </w:r>
      <w:r w:rsidR="002474CE">
        <w:rPr>
          <w:rFonts w:ascii="Times New Roman" w:hAnsi="Times New Roman"/>
        </w:rPr>
        <w:fldChar w:fldCharType="end"/>
      </w:r>
      <w:r w:rsidR="002474CE">
        <w:rPr>
          <w:rFonts w:ascii="Times New Roman" w:hAnsi="Times New Roman"/>
        </w:rPr>
        <w:t xml:space="preserve"> model.</w:t>
      </w:r>
    </w:p>
    <w:p w14:paraId="3DECB472" w14:textId="77777777" w:rsidR="009E39BA" w:rsidRDefault="009E39BA" w:rsidP="00A828DB">
      <w:pPr>
        <w:rPr>
          <w:rFonts w:ascii="Times New Roman" w:hAnsi="Times New Roman"/>
          <w:b/>
          <w:bCs/>
        </w:rPr>
      </w:pPr>
    </w:p>
    <w:p w14:paraId="3CD33FC6" w14:textId="77777777" w:rsidR="006A41CF" w:rsidRDefault="006A41CF" w:rsidP="00A828DB">
      <w:pPr>
        <w:rPr>
          <w:rFonts w:ascii="Times New Roman" w:hAnsi="Times New Roman"/>
          <w:b/>
          <w:bCs/>
        </w:rPr>
      </w:pPr>
    </w:p>
    <w:tbl>
      <w:tblPr>
        <w:tblW w:w="46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14"/>
        <w:gridCol w:w="1000"/>
        <w:gridCol w:w="1128"/>
        <w:gridCol w:w="1128"/>
        <w:gridCol w:w="1436"/>
        <w:gridCol w:w="1450"/>
        <w:gridCol w:w="681"/>
        <w:gridCol w:w="350"/>
      </w:tblGrid>
      <w:tr w:rsidR="009E39BA" w14:paraId="503992F5" w14:textId="77777777" w:rsidTr="00181EE9">
        <w:trPr>
          <w:trHeight w:hRule="exact" w:val="238"/>
          <w:jc w:val="center"/>
        </w:trPr>
        <w:tc>
          <w:tcPr>
            <w:tcW w:w="395" w:type="pct"/>
            <w:shd w:val="clear" w:color="auto" w:fill="C0C0C0"/>
            <w:noWrap/>
            <w:vAlign w:val="center"/>
          </w:tcPr>
          <w:p w14:paraId="0F4257EA" w14:textId="77777777" w:rsidR="009E39BA" w:rsidRPr="00A05912" w:rsidRDefault="009E39BA" w:rsidP="00181EE9">
            <w:pPr>
              <w:widowControl/>
              <w:jc w:val="center"/>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c>
          <w:tcPr>
            <w:tcW w:w="642" w:type="pct"/>
            <w:shd w:val="clear" w:color="auto" w:fill="C0C0C0"/>
            <w:noWrap/>
            <w:vAlign w:val="center"/>
          </w:tcPr>
          <w:p w14:paraId="7F335C55" w14:textId="77777777" w:rsidR="009E39BA" w:rsidRPr="00A05912" w:rsidRDefault="009E39BA"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A</w:t>
            </w:r>
          </w:p>
        </w:tc>
        <w:tc>
          <w:tcPr>
            <w:tcW w:w="724" w:type="pct"/>
            <w:shd w:val="clear" w:color="auto" w:fill="C0C0C0"/>
            <w:noWrap/>
            <w:vAlign w:val="center"/>
          </w:tcPr>
          <w:p w14:paraId="706A2F26" w14:textId="77777777" w:rsidR="009E39BA" w:rsidRPr="00A05912" w:rsidRDefault="009E39BA"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B</w:t>
            </w:r>
          </w:p>
        </w:tc>
        <w:tc>
          <w:tcPr>
            <w:tcW w:w="724" w:type="pct"/>
            <w:shd w:val="clear" w:color="auto" w:fill="C0C0C0"/>
            <w:noWrap/>
            <w:vAlign w:val="center"/>
          </w:tcPr>
          <w:p w14:paraId="349FB1D4" w14:textId="77777777" w:rsidR="009E39BA" w:rsidRPr="00A05912" w:rsidRDefault="009E39BA"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C</w:t>
            </w:r>
          </w:p>
        </w:tc>
        <w:tc>
          <w:tcPr>
            <w:tcW w:w="922" w:type="pct"/>
            <w:shd w:val="clear" w:color="auto" w:fill="C0C0C0"/>
            <w:noWrap/>
            <w:vAlign w:val="center"/>
          </w:tcPr>
          <w:p w14:paraId="6D75D094" w14:textId="77777777" w:rsidR="009E39BA" w:rsidRPr="00A05912" w:rsidRDefault="009E39BA"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D</w:t>
            </w:r>
          </w:p>
        </w:tc>
        <w:tc>
          <w:tcPr>
            <w:tcW w:w="931" w:type="pct"/>
            <w:shd w:val="clear" w:color="auto" w:fill="C0C0C0"/>
            <w:noWrap/>
            <w:vAlign w:val="center"/>
          </w:tcPr>
          <w:p w14:paraId="5BCFB14E" w14:textId="77777777" w:rsidR="009E39BA" w:rsidRPr="00A05912" w:rsidRDefault="009E39BA"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E</w:t>
            </w:r>
          </w:p>
        </w:tc>
        <w:tc>
          <w:tcPr>
            <w:tcW w:w="437" w:type="pct"/>
            <w:shd w:val="clear" w:color="auto" w:fill="C0C0C0"/>
            <w:vAlign w:val="center"/>
          </w:tcPr>
          <w:p w14:paraId="49D1DAC5" w14:textId="77777777" w:rsidR="009E39BA" w:rsidRPr="00A05912" w:rsidRDefault="009E39BA" w:rsidP="00181EE9">
            <w:pPr>
              <w:widowControl/>
              <w:jc w:val="center"/>
              <w:rPr>
                <w:rFonts w:ascii="Arial" w:eastAsia="ＭＳ Ｐゴシック" w:hAnsi="Arial" w:cs="Arial"/>
                <w:bCs/>
                <w:kern w:val="0"/>
                <w:sz w:val="16"/>
                <w:szCs w:val="16"/>
              </w:rPr>
            </w:pPr>
            <w:r w:rsidRPr="00A05912">
              <w:rPr>
                <w:rFonts w:ascii="Arial" w:eastAsia="ＭＳ Ｐゴシック" w:hAnsi="Arial" w:cs="Arial" w:hint="eastAsia"/>
                <w:bCs/>
                <w:kern w:val="0"/>
                <w:sz w:val="16"/>
                <w:szCs w:val="16"/>
              </w:rPr>
              <w:t>F</w:t>
            </w:r>
          </w:p>
        </w:tc>
        <w:tc>
          <w:tcPr>
            <w:tcW w:w="226" w:type="pct"/>
            <w:shd w:val="clear" w:color="auto" w:fill="C0C0C0"/>
            <w:noWrap/>
            <w:vAlign w:val="center"/>
          </w:tcPr>
          <w:p w14:paraId="12C2A4D1" w14:textId="77777777" w:rsidR="009E39BA" w:rsidRPr="00A05912" w:rsidRDefault="009E39BA" w:rsidP="00181EE9">
            <w:pPr>
              <w:widowControl/>
              <w:jc w:val="center"/>
              <w:rPr>
                <w:rFonts w:ascii="Arial" w:eastAsia="ＭＳ Ｐゴシック" w:hAnsi="Arial" w:cs="Arial"/>
                <w:bCs/>
                <w:kern w:val="0"/>
                <w:sz w:val="16"/>
                <w:szCs w:val="16"/>
              </w:rPr>
            </w:pPr>
            <w:r w:rsidRPr="00A05912">
              <w:rPr>
                <w:rFonts w:ascii="Arial" w:eastAsia="ＭＳ Ｐゴシック" w:hAnsi="Arial" w:cs="Arial" w:hint="eastAsia"/>
                <w:bCs/>
                <w:kern w:val="0"/>
                <w:sz w:val="16"/>
                <w:szCs w:val="16"/>
              </w:rPr>
              <w:t>G</w:t>
            </w:r>
          </w:p>
        </w:tc>
      </w:tr>
      <w:tr w:rsidR="009E39BA" w14:paraId="1529B316" w14:textId="77777777" w:rsidTr="00181EE9">
        <w:trPr>
          <w:trHeight w:hRule="exact" w:val="238"/>
          <w:jc w:val="center"/>
        </w:trPr>
        <w:tc>
          <w:tcPr>
            <w:tcW w:w="395" w:type="pct"/>
            <w:shd w:val="clear" w:color="auto" w:fill="C0C0C0"/>
            <w:noWrap/>
            <w:vAlign w:val="center"/>
          </w:tcPr>
          <w:p w14:paraId="4BC7A136" w14:textId="77777777" w:rsidR="009E39BA" w:rsidRPr="00A05912" w:rsidRDefault="009E39BA"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1</w:t>
            </w:r>
          </w:p>
        </w:tc>
        <w:tc>
          <w:tcPr>
            <w:tcW w:w="642" w:type="pct"/>
            <w:noWrap/>
            <w:vAlign w:val="center"/>
          </w:tcPr>
          <w:p w14:paraId="44807726" w14:textId="77777777" w:rsidR="009E39BA" w:rsidRPr="00A05912" w:rsidRDefault="009E39BA"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Hospital</w:t>
            </w:r>
          </w:p>
        </w:tc>
        <w:tc>
          <w:tcPr>
            <w:tcW w:w="724" w:type="pct"/>
            <w:noWrap/>
            <w:vAlign w:val="center"/>
          </w:tcPr>
          <w:p w14:paraId="0F67C12D" w14:textId="77777777" w:rsidR="009E39BA" w:rsidRPr="00A05912" w:rsidRDefault="009E39BA"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(I)Doctor</w:t>
            </w:r>
          </w:p>
        </w:tc>
        <w:tc>
          <w:tcPr>
            <w:tcW w:w="724" w:type="pct"/>
            <w:noWrap/>
            <w:vAlign w:val="center"/>
          </w:tcPr>
          <w:p w14:paraId="1A6AA30F" w14:textId="77777777" w:rsidR="009E39BA" w:rsidRPr="00A05912" w:rsidRDefault="009E39BA"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(I)Nurse</w:t>
            </w:r>
          </w:p>
        </w:tc>
        <w:tc>
          <w:tcPr>
            <w:tcW w:w="922" w:type="pct"/>
            <w:noWrap/>
            <w:vAlign w:val="center"/>
          </w:tcPr>
          <w:p w14:paraId="07FE2369" w14:textId="77777777" w:rsidR="009E39BA" w:rsidRPr="00A05912" w:rsidRDefault="009E39BA"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(O)Outpatient</w:t>
            </w:r>
          </w:p>
        </w:tc>
        <w:tc>
          <w:tcPr>
            <w:tcW w:w="931" w:type="pct"/>
            <w:noWrap/>
            <w:vAlign w:val="center"/>
          </w:tcPr>
          <w:p w14:paraId="3BA12605" w14:textId="77777777" w:rsidR="009E39BA" w:rsidRPr="00A05912" w:rsidRDefault="009E39BA"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(O)Inpatient</w:t>
            </w:r>
          </w:p>
        </w:tc>
        <w:tc>
          <w:tcPr>
            <w:tcW w:w="437" w:type="pct"/>
            <w:vAlign w:val="center"/>
          </w:tcPr>
          <w:p w14:paraId="303C7478" w14:textId="77777777" w:rsidR="009E39BA" w:rsidRPr="00A05912" w:rsidRDefault="009E39BA" w:rsidP="00181EE9">
            <w:pPr>
              <w:widowControl/>
              <w:jc w:val="center"/>
              <w:rPr>
                <w:rFonts w:ascii="Arial" w:eastAsia="ＭＳ Ｐゴシック" w:hAnsi="Times New Roman" w:cs="Arial"/>
                <w:bCs/>
                <w:kern w:val="0"/>
                <w:sz w:val="16"/>
                <w:szCs w:val="16"/>
              </w:rPr>
            </w:pPr>
            <w:r w:rsidRPr="00A05912">
              <w:rPr>
                <w:rFonts w:ascii="Arial" w:eastAsia="ＭＳ Ｐゴシック" w:hAnsi="Times New Roman" w:cs="Arial" w:hint="eastAsia"/>
                <w:bCs/>
                <w:kern w:val="0"/>
                <w:sz w:val="16"/>
                <w:szCs w:val="16"/>
              </w:rPr>
              <w:t>Cat.</w:t>
            </w:r>
          </w:p>
        </w:tc>
        <w:tc>
          <w:tcPr>
            <w:tcW w:w="226" w:type="pct"/>
            <w:noWrap/>
            <w:vAlign w:val="center"/>
          </w:tcPr>
          <w:p w14:paraId="1A4CF397" w14:textId="77777777" w:rsidR="009E39BA" w:rsidRPr="00A05912" w:rsidRDefault="009E39BA"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9E39BA" w14:paraId="2E665832" w14:textId="77777777" w:rsidTr="00181EE9">
        <w:trPr>
          <w:trHeight w:hRule="exact" w:val="238"/>
          <w:jc w:val="center"/>
        </w:trPr>
        <w:tc>
          <w:tcPr>
            <w:tcW w:w="395" w:type="pct"/>
            <w:shd w:val="clear" w:color="auto" w:fill="C0C0C0"/>
            <w:noWrap/>
            <w:vAlign w:val="center"/>
          </w:tcPr>
          <w:p w14:paraId="7BC8148D" w14:textId="77777777" w:rsidR="009E39BA" w:rsidRPr="00A05912" w:rsidRDefault="009E39BA"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2</w:t>
            </w:r>
          </w:p>
        </w:tc>
        <w:tc>
          <w:tcPr>
            <w:tcW w:w="642" w:type="pct"/>
            <w:noWrap/>
            <w:vAlign w:val="center"/>
          </w:tcPr>
          <w:p w14:paraId="45C962F4" w14:textId="77777777" w:rsidR="009E39BA" w:rsidRPr="00A05912" w:rsidRDefault="009E39BA"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A </w:t>
            </w:r>
          </w:p>
        </w:tc>
        <w:tc>
          <w:tcPr>
            <w:tcW w:w="724" w:type="pct"/>
            <w:noWrap/>
            <w:vAlign w:val="center"/>
          </w:tcPr>
          <w:p w14:paraId="59E5FCB0" w14:textId="77777777" w:rsidR="009E39BA" w:rsidRPr="00A05912" w:rsidRDefault="009E39BA"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20</w:t>
            </w:r>
          </w:p>
        </w:tc>
        <w:tc>
          <w:tcPr>
            <w:tcW w:w="724" w:type="pct"/>
            <w:noWrap/>
            <w:vAlign w:val="center"/>
          </w:tcPr>
          <w:p w14:paraId="671BC1CE" w14:textId="77777777" w:rsidR="009E39BA" w:rsidRPr="00A05912" w:rsidRDefault="009E39BA"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151</w:t>
            </w:r>
          </w:p>
        </w:tc>
        <w:tc>
          <w:tcPr>
            <w:tcW w:w="922" w:type="pct"/>
            <w:noWrap/>
            <w:vAlign w:val="center"/>
          </w:tcPr>
          <w:p w14:paraId="2EE6DBD2" w14:textId="77777777" w:rsidR="009E39BA" w:rsidRPr="00A05912" w:rsidRDefault="009E39BA"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100</w:t>
            </w:r>
          </w:p>
        </w:tc>
        <w:tc>
          <w:tcPr>
            <w:tcW w:w="931" w:type="pct"/>
            <w:noWrap/>
            <w:vAlign w:val="center"/>
          </w:tcPr>
          <w:p w14:paraId="698BD4EA" w14:textId="77777777" w:rsidR="009E39BA" w:rsidRPr="00A05912" w:rsidRDefault="009E39BA"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90</w:t>
            </w:r>
          </w:p>
        </w:tc>
        <w:tc>
          <w:tcPr>
            <w:tcW w:w="437" w:type="pct"/>
            <w:vAlign w:val="center"/>
          </w:tcPr>
          <w:p w14:paraId="3473F5BE" w14:textId="77777777" w:rsidR="009E39BA" w:rsidRPr="00A05912" w:rsidRDefault="009E39BA" w:rsidP="00181EE9">
            <w:pPr>
              <w:widowControl/>
              <w:jc w:val="right"/>
              <w:rPr>
                <w:rFonts w:ascii="Arial" w:eastAsia="ＭＳ Ｐゴシック" w:hAnsi="Times New Roman" w:cs="Arial"/>
                <w:bCs/>
                <w:kern w:val="0"/>
                <w:sz w:val="16"/>
                <w:szCs w:val="16"/>
              </w:rPr>
            </w:pPr>
            <w:r w:rsidRPr="00A05912">
              <w:rPr>
                <w:rFonts w:ascii="Arial" w:eastAsia="ＭＳ Ｐゴシック" w:hAnsi="Times New Roman" w:cs="Arial" w:hint="eastAsia"/>
                <w:bCs/>
                <w:kern w:val="0"/>
                <w:sz w:val="16"/>
                <w:szCs w:val="16"/>
              </w:rPr>
              <w:t>1</w:t>
            </w:r>
          </w:p>
        </w:tc>
        <w:tc>
          <w:tcPr>
            <w:tcW w:w="226" w:type="pct"/>
            <w:noWrap/>
            <w:vAlign w:val="center"/>
          </w:tcPr>
          <w:p w14:paraId="5FA7409B" w14:textId="77777777" w:rsidR="009E39BA" w:rsidRPr="00A05912" w:rsidRDefault="009E39BA"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9E39BA" w14:paraId="588B1CE7" w14:textId="77777777" w:rsidTr="00181EE9">
        <w:trPr>
          <w:trHeight w:hRule="exact" w:val="238"/>
          <w:jc w:val="center"/>
        </w:trPr>
        <w:tc>
          <w:tcPr>
            <w:tcW w:w="395" w:type="pct"/>
            <w:shd w:val="clear" w:color="auto" w:fill="C0C0C0"/>
            <w:noWrap/>
            <w:vAlign w:val="center"/>
          </w:tcPr>
          <w:p w14:paraId="2752407F" w14:textId="77777777" w:rsidR="009E39BA" w:rsidRPr="00A05912" w:rsidRDefault="009E39BA"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3</w:t>
            </w:r>
          </w:p>
        </w:tc>
        <w:tc>
          <w:tcPr>
            <w:tcW w:w="642" w:type="pct"/>
            <w:noWrap/>
            <w:vAlign w:val="center"/>
          </w:tcPr>
          <w:p w14:paraId="198102CF" w14:textId="77777777" w:rsidR="009E39BA" w:rsidRPr="00A05912" w:rsidRDefault="009E39BA"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B </w:t>
            </w:r>
          </w:p>
        </w:tc>
        <w:tc>
          <w:tcPr>
            <w:tcW w:w="724" w:type="pct"/>
            <w:noWrap/>
            <w:vAlign w:val="center"/>
          </w:tcPr>
          <w:p w14:paraId="05557B4C" w14:textId="77777777" w:rsidR="009E39BA" w:rsidRPr="00A05912" w:rsidRDefault="009E39BA"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19</w:t>
            </w:r>
          </w:p>
        </w:tc>
        <w:tc>
          <w:tcPr>
            <w:tcW w:w="724" w:type="pct"/>
            <w:noWrap/>
            <w:vAlign w:val="center"/>
          </w:tcPr>
          <w:p w14:paraId="3B67B9A6" w14:textId="77777777" w:rsidR="009E39BA" w:rsidRPr="00A05912" w:rsidRDefault="009E39BA"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131</w:t>
            </w:r>
          </w:p>
        </w:tc>
        <w:tc>
          <w:tcPr>
            <w:tcW w:w="922" w:type="pct"/>
            <w:noWrap/>
            <w:vAlign w:val="center"/>
          </w:tcPr>
          <w:p w14:paraId="1549E123" w14:textId="77777777" w:rsidR="009E39BA" w:rsidRPr="00A05912" w:rsidRDefault="009E39BA"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150</w:t>
            </w:r>
          </w:p>
        </w:tc>
        <w:tc>
          <w:tcPr>
            <w:tcW w:w="931" w:type="pct"/>
            <w:noWrap/>
            <w:vAlign w:val="center"/>
          </w:tcPr>
          <w:p w14:paraId="4E4EA84C" w14:textId="77777777" w:rsidR="009E39BA" w:rsidRPr="00A05912" w:rsidRDefault="009E39BA"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50</w:t>
            </w:r>
          </w:p>
        </w:tc>
        <w:tc>
          <w:tcPr>
            <w:tcW w:w="437" w:type="pct"/>
            <w:vAlign w:val="center"/>
          </w:tcPr>
          <w:p w14:paraId="3A9B485F" w14:textId="77777777" w:rsidR="009E39BA" w:rsidRPr="00A05912" w:rsidRDefault="009E39BA" w:rsidP="00181EE9">
            <w:pPr>
              <w:widowControl/>
              <w:jc w:val="right"/>
              <w:rPr>
                <w:rFonts w:ascii="Arial" w:eastAsia="ＭＳ Ｐゴシック" w:hAnsi="Times New Roman" w:cs="Arial"/>
                <w:bCs/>
                <w:kern w:val="0"/>
                <w:sz w:val="16"/>
                <w:szCs w:val="16"/>
              </w:rPr>
            </w:pPr>
            <w:r w:rsidRPr="00A05912">
              <w:rPr>
                <w:rFonts w:ascii="Arial" w:eastAsia="ＭＳ Ｐゴシック" w:hAnsi="Times New Roman" w:cs="Arial" w:hint="eastAsia"/>
                <w:bCs/>
                <w:kern w:val="0"/>
                <w:sz w:val="16"/>
                <w:szCs w:val="16"/>
              </w:rPr>
              <w:t>2</w:t>
            </w:r>
          </w:p>
        </w:tc>
        <w:tc>
          <w:tcPr>
            <w:tcW w:w="226" w:type="pct"/>
            <w:noWrap/>
            <w:vAlign w:val="center"/>
          </w:tcPr>
          <w:p w14:paraId="72343967" w14:textId="77777777" w:rsidR="009E39BA" w:rsidRPr="00A05912" w:rsidRDefault="009E39BA"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9E39BA" w14:paraId="019CD9A9" w14:textId="77777777" w:rsidTr="00181EE9">
        <w:trPr>
          <w:trHeight w:hRule="exact" w:val="238"/>
          <w:jc w:val="center"/>
        </w:trPr>
        <w:tc>
          <w:tcPr>
            <w:tcW w:w="395" w:type="pct"/>
            <w:shd w:val="clear" w:color="auto" w:fill="C0C0C0"/>
            <w:noWrap/>
            <w:vAlign w:val="center"/>
          </w:tcPr>
          <w:p w14:paraId="6BE0A6C0" w14:textId="77777777" w:rsidR="009E39BA" w:rsidRPr="00A05912" w:rsidRDefault="009E39BA"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4</w:t>
            </w:r>
          </w:p>
        </w:tc>
        <w:tc>
          <w:tcPr>
            <w:tcW w:w="642" w:type="pct"/>
            <w:noWrap/>
            <w:vAlign w:val="center"/>
          </w:tcPr>
          <w:p w14:paraId="246A15FA" w14:textId="77777777" w:rsidR="009E39BA" w:rsidRPr="00A05912" w:rsidRDefault="009E39BA"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C </w:t>
            </w:r>
          </w:p>
        </w:tc>
        <w:tc>
          <w:tcPr>
            <w:tcW w:w="724" w:type="pct"/>
            <w:noWrap/>
            <w:vAlign w:val="center"/>
          </w:tcPr>
          <w:p w14:paraId="14D9E5F9" w14:textId="77777777" w:rsidR="009E39BA" w:rsidRPr="00A05912" w:rsidRDefault="009E39BA"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25</w:t>
            </w:r>
          </w:p>
        </w:tc>
        <w:tc>
          <w:tcPr>
            <w:tcW w:w="724" w:type="pct"/>
            <w:noWrap/>
            <w:vAlign w:val="center"/>
          </w:tcPr>
          <w:p w14:paraId="0658463F" w14:textId="77777777" w:rsidR="009E39BA" w:rsidRPr="00A05912" w:rsidRDefault="009E39BA"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160</w:t>
            </w:r>
          </w:p>
        </w:tc>
        <w:tc>
          <w:tcPr>
            <w:tcW w:w="922" w:type="pct"/>
            <w:noWrap/>
            <w:vAlign w:val="center"/>
          </w:tcPr>
          <w:p w14:paraId="038B88A0" w14:textId="77777777" w:rsidR="009E39BA" w:rsidRPr="00A05912" w:rsidRDefault="009E39BA"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160</w:t>
            </w:r>
          </w:p>
        </w:tc>
        <w:tc>
          <w:tcPr>
            <w:tcW w:w="931" w:type="pct"/>
            <w:noWrap/>
            <w:vAlign w:val="center"/>
          </w:tcPr>
          <w:p w14:paraId="1B051C46" w14:textId="77777777" w:rsidR="009E39BA" w:rsidRPr="00A05912" w:rsidRDefault="009E39BA"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55</w:t>
            </w:r>
          </w:p>
        </w:tc>
        <w:tc>
          <w:tcPr>
            <w:tcW w:w="437" w:type="pct"/>
            <w:vAlign w:val="center"/>
          </w:tcPr>
          <w:p w14:paraId="2E1A5B1C" w14:textId="77777777" w:rsidR="009E39BA" w:rsidRPr="00A05912" w:rsidRDefault="009E39BA" w:rsidP="00181EE9">
            <w:pPr>
              <w:widowControl/>
              <w:jc w:val="right"/>
              <w:rPr>
                <w:rFonts w:ascii="Arial" w:eastAsia="ＭＳ Ｐゴシック" w:hAnsi="Times New Roman" w:cs="Arial"/>
                <w:bCs/>
                <w:kern w:val="0"/>
                <w:sz w:val="16"/>
                <w:szCs w:val="16"/>
              </w:rPr>
            </w:pPr>
            <w:r w:rsidRPr="00A05912">
              <w:rPr>
                <w:rFonts w:ascii="Arial" w:eastAsia="ＭＳ Ｐゴシック" w:hAnsi="Times New Roman" w:cs="Arial" w:hint="eastAsia"/>
                <w:bCs/>
                <w:kern w:val="0"/>
                <w:sz w:val="16"/>
                <w:szCs w:val="16"/>
              </w:rPr>
              <w:t>2</w:t>
            </w:r>
          </w:p>
        </w:tc>
        <w:tc>
          <w:tcPr>
            <w:tcW w:w="226" w:type="pct"/>
            <w:noWrap/>
            <w:vAlign w:val="center"/>
          </w:tcPr>
          <w:p w14:paraId="4426050F" w14:textId="77777777" w:rsidR="009E39BA" w:rsidRPr="00A05912" w:rsidRDefault="009E39BA"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9E39BA" w14:paraId="527BB135" w14:textId="77777777" w:rsidTr="00181EE9">
        <w:trPr>
          <w:trHeight w:hRule="exact" w:val="238"/>
          <w:jc w:val="center"/>
        </w:trPr>
        <w:tc>
          <w:tcPr>
            <w:tcW w:w="395" w:type="pct"/>
            <w:shd w:val="clear" w:color="auto" w:fill="C0C0C0"/>
            <w:noWrap/>
            <w:vAlign w:val="center"/>
          </w:tcPr>
          <w:p w14:paraId="7956C743" w14:textId="77777777" w:rsidR="009E39BA" w:rsidRPr="00A05912" w:rsidRDefault="009E39BA"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5</w:t>
            </w:r>
          </w:p>
        </w:tc>
        <w:tc>
          <w:tcPr>
            <w:tcW w:w="642" w:type="pct"/>
            <w:noWrap/>
            <w:vAlign w:val="center"/>
          </w:tcPr>
          <w:p w14:paraId="11274F41" w14:textId="77777777" w:rsidR="009E39BA" w:rsidRPr="00A05912" w:rsidRDefault="009E39BA"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D </w:t>
            </w:r>
          </w:p>
        </w:tc>
        <w:tc>
          <w:tcPr>
            <w:tcW w:w="724" w:type="pct"/>
            <w:noWrap/>
            <w:vAlign w:val="center"/>
          </w:tcPr>
          <w:p w14:paraId="2C181DA6" w14:textId="77777777" w:rsidR="009E39BA" w:rsidRPr="00A05912" w:rsidRDefault="009E39BA"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27</w:t>
            </w:r>
          </w:p>
        </w:tc>
        <w:tc>
          <w:tcPr>
            <w:tcW w:w="724" w:type="pct"/>
            <w:noWrap/>
            <w:vAlign w:val="center"/>
          </w:tcPr>
          <w:p w14:paraId="34362326" w14:textId="77777777" w:rsidR="009E39BA" w:rsidRPr="00A05912" w:rsidRDefault="009E39BA"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168</w:t>
            </w:r>
          </w:p>
        </w:tc>
        <w:tc>
          <w:tcPr>
            <w:tcW w:w="922" w:type="pct"/>
            <w:noWrap/>
            <w:vAlign w:val="center"/>
          </w:tcPr>
          <w:p w14:paraId="1BEF4B57" w14:textId="77777777" w:rsidR="009E39BA" w:rsidRPr="00A05912" w:rsidRDefault="009E39BA"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180</w:t>
            </w:r>
          </w:p>
        </w:tc>
        <w:tc>
          <w:tcPr>
            <w:tcW w:w="931" w:type="pct"/>
            <w:noWrap/>
            <w:vAlign w:val="center"/>
          </w:tcPr>
          <w:p w14:paraId="4629F69D" w14:textId="77777777" w:rsidR="009E39BA" w:rsidRPr="00A05912" w:rsidRDefault="009E39BA"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72</w:t>
            </w:r>
          </w:p>
        </w:tc>
        <w:tc>
          <w:tcPr>
            <w:tcW w:w="437" w:type="pct"/>
            <w:vAlign w:val="center"/>
          </w:tcPr>
          <w:p w14:paraId="52E6ACBE" w14:textId="77777777" w:rsidR="009E39BA" w:rsidRPr="00A05912" w:rsidRDefault="009E39BA" w:rsidP="00181EE9">
            <w:pPr>
              <w:widowControl/>
              <w:jc w:val="right"/>
              <w:rPr>
                <w:rFonts w:ascii="Arial" w:eastAsia="ＭＳ Ｐゴシック" w:hAnsi="Times New Roman" w:cs="Arial"/>
                <w:bCs/>
                <w:kern w:val="0"/>
                <w:sz w:val="16"/>
                <w:szCs w:val="16"/>
              </w:rPr>
            </w:pPr>
            <w:r w:rsidRPr="00A05912">
              <w:rPr>
                <w:rFonts w:ascii="Arial" w:eastAsia="ＭＳ Ｐゴシック" w:hAnsi="Times New Roman" w:cs="Arial" w:hint="eastAsia"/>
                <w:bCs/>
                <w:kern w:val="0"/>
                <w:sz w:val="16"/>
                <w:szCs w:val="16"/>
              </w:rPr>
              <w:t>2</w:t>
            </w:r>
          </w:p>
        </w:tc>
        <w:tc>
          <w:tcPr>
            <w:tcW w:w="226" w:type="pct"/>
            <w:noWrap/>
            <w:vAlign w:val="center"/>
          </w:tcPr>
          <w:p w14:paraId="767DC857" w14:textId="77777777" w:rsidR="009E39BA" w:rsidRPr="00A05912" w:rsidRDefault="009E39BA"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9E39BA" w14:paraId="6BE4110D" w14:textId="77777777" w:rsidTr="00181EE9">
        <w:trPr>
          <w:trHeight w:hRule="exact" w:val="238"/>
          <w:jc w:val="center"/>
        </w:trPr>
        <w:tc>
          <w:tcPr>
            <w:tcW w:w="395" w:type="pct"/>
            <w:shd w:val="clear" w:color="auto" w:fill="C0C0C0"/>
            <w:noWrap/>
            <w:vAlign w:val="center"/>
          </w:tcPr>
          <w:p w14:paraId="6E4A24FA" w14:textId="77777777" w:rsidR="009E39BA" w:rsidRPr="00A05912" w:rsidRDefault="009E39BA"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6</w:t>
            </w:r>
          </w:p>
        </w:tc>
        <w:tc>
          <w:tcPr>
            <w:tcW w:w="642" w:type="pct"/>
            <w:noWrap/>
            <w:vAlign w:val="center"/>
          </w:tcPr>
          <w:p w14:paraId="2D798C26" w14:textId="77777777" w:rsidR="009E39BA" w:rsidRPr="00A05912" w:rsidRDefault="009E39BA"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E </w:t>
            </w:r>
          </w:p>
        </w:tc>
        <w:tc>
          <w:tcPr>
            <w:tcW w:w="724" w:type="pct"/>
            <w:noWrap/>
            <w:vAlign w:val="center"/>
          </w:tcPr>
          <w:p w14:paraId="2B025510" w14:textId="77777777" w:rsidR="009E39BA" w:rsidRPr="00A05912" w:rsidRDefault="009E39BA"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22</w:t>
            </w:r>
          </w:p>
        </w:tc>
        <w:tc>
          <w:tcPr>
            <w:tcW w:w="724" w:type="pct"/>
            <w:noWrap/>
            <w:vAlign w:val="center"/>
          </w:tcPr>
          <w:p w14:paraId="138616B0" w14:textId="77777777" w:rsidR="009E39BA" w:rsidRPr="00A05912" w:rsidRDefault="009E39BA"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158</w:t>
            </w:r>
          </w:p>
        </w:tc>
        <w:tc>
          <w:tcPr>
            <w:tcW w:w="922" w:type="pct"/>
            <w:noWrap/>
            <w:vAlign w:val="center"/>
          </w:tcPr>
          <w:p w14:paraId="1A21298B" w14:textId="77777777" w:rsidR="009E39BA" w:rsidRPr="00A05912" w:rsidRDefault="009E39BA"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94</w:t>
            </w:r>
          </w:p>
        </w:tc>
        <w:tc>
          <w:tcPr>
            <w:tcW w:w="931" w:type="pct"/>
            <w:noWrap/>
            <w:vAlign w:val="center"/>
          </w:tcPr>
          <w:p w14:paraId="0543778A" w14:textId="77777777" w:rsidR="009E39BA" w:rsidRPr="00A05912" w:rsidRDefault="009E39BA"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66</w:t>
            </w:r>
          </w:p>
        </w:tc>
        <w:tc>
          <w:tcPr>
            <w:tcW w:w="437" w:type="pct"/>
            <w:vAlign w:val="center"/>
          </w:tcPr>
          <w:p w14:paraId="084DABE6" w14:textId="77777777" w:rsidR="009E39BA" w:rsidRPr="00A05912" w:rsidRDefault="009E39BA" w:rsidP="00181EE9">
            <w:pPr>
              <w:widowControl/>
              <w:jc w:val="right"/>
              <w:rPr>
                <w:rFonts w:ascii="Arial" w:eastAsia="ＭＳ Ｐゴシック" w:hAnsi="Times New Roman" w:cs="Arial"/>
                <w:bCs/>
                <w:kern w:val="0"/>
                <w:sz w:val="16"/>
                <w:szCs w:val="16"/>
              </w:rPr>
            </w:pPr>
            <w:r w:rsidRPr="00A05912">
              <w:rPr>
                <w:rFonts w:ascii="Arial" w:eastAsia="ＭＳ Ｐゴシック" w:hAnsi="Times New Roman" w:cs="Arial" w:hint="eastAsia"/>
                <w:bCs/>
                <w:kern w:val="0"/>
                <w:sz w:val="16"/>
                <w:szCs w:val="16"/>
              </w:rPr>
              <w:t>1</w:t>
            </w:r>
          </w:p>
        </w:tc>
        <w:tc>
          <w:tcPr>
            <w:tcW w:w="226" w:type="pct"/>
            <w:noWrap/>
            <w:vAlign w:val="center"/>
          </w:tcPr>
          <w:p w14:paraId="26C843F7" w14:textId="77777777" w:rsidR="009E39BA" w:rsidRPr="00A05912" w:rsidRDefault="009E39BA"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9E39BA" w14:paraId="395C9C6F" w14:textId="77777777" w:rsidTr="00181EE9">
        <w:trPr>
          <w:trHeight w:hRule="exact" w:val="238"/>
          <w:jc w:val="center"/>
        </w:trPr>
        <w:tc>
          <w:tcPr>
            <w:tcW w:w="395" w:type="pct"/>
            <w:shd w:val="clear" w:color="auto" w:fill="C0C0C0"/>
            <w:noWrap/>
            <w:vAlign w:val="center"/>
          </w:tcPr>
          <w:p w14:paraId="276F1403" w14:textId="77777777" w:rsidR="009E39BA" w:rsidRPr="00A05912" w:rsidRDefault="009E39BA"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7</w:t>
            </w:r>
          </w:p>
        </w:tc>
        <w:tc>
          <w:tcPr>
            <w:tcW w:w="642" w:type="pct"/>
            <w:noWrap/>
            <w:vAlign w:val="center"/>
          </w:tcPr>
          <w:p w14:paraId="6B5F8D54" w14:textId="77777777" w:rsidR="009E39BA" w:rsidRPr="00A05912" w:rsidRDefault="009E39BA"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F </w:t>
            </w:r>
          </w:p>
        </w:tc>
        <w:tc>
          <w:tcPr>
            <w:tcW w:w="724" w:type="pct"/>
            <w:noWrap/>
            <w:vAlign w:val="center"/>
          </w:tcPr>
          <w:p w14:paraId="4BBDD257" w14:textId="77777777" w:rsidR="009E39BA" w:rsidRPr="00A05912" w:rsidRDefault="009E39BA"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55</w:t>
            </w:r>
          </w:p>
        </w:tc>
        <w:tc>
          <w:tcPr>
            <w:tcW w:w="724" w:type="pct"/>
            <w:noWrap/>
            <w:vAlign w:val="center"/>
          </w:tcPr>
          <w:p w14:paraId="4C3B3323" w14:textId="77777777" w:rsidR="009E39BA" w:rsidRPr="00A05912" w:rsidRDefault="009E39BA"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255</w:t>
            </w:r>
          </w:p>
        </w:tc>
        <w:tc>
          <w:tcPr>
            <w:tcW w:w="922" w:type="pct"/>
            <w:noWrap/>
            <w:vAlign w:val="center"/>
          </w:tcPr>
          <w:p w14:paraId="1625B643" w14:textId="77777777" w:rsidR="009E39BA" w:rsidRPr="00A05912" w:rsidRDefault="009E39BA"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230</w:t>
            </w:r>
          </w:p>
        </w:tc>
        <w:tc>
          <w:tcPr>
            <w:tcW w:w="931" w:type="pct"/>
            <w:noWrap/>
            <w:vAlign w:val="center"/>
          </w:tcPr>
          <w:p w14:paraId="3FCDD513" w14:textId="77777777" w:rsidR="009E39BA" w:rsidRPr="00A05912" w:rsidRDefault="009E39BA"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90</w:t>
            </w:r>
          </w:p>
        </w:tc>
        <w:tc>
          <w:tcPr>
            <w:tcW w:w="437" w:type="pct"/>
            <w:vAlign w:val="center"/>
          </w:tcPr>
          <w:p w14:paraId="5673FE3C" w14:textId="77777777" w:rsidR="009E39BA" w:rsidRPr="00A05912" w:rsidRDefault="009E39BA" w:rsidP="00181EE9">
            <w:pPr>
              <w:widowControl/>
              <w:jc w:val="right"/>
              <w:rPr>
                <w:rFonts w:ascii="Arial" w:eastAsia="ＭＳ Ｐゴシック" w:hAnsi="Times New Roman" w:cs="Arial"/>
                <w:bCs/>
                <w:kern w:val="0"/>
                <w:sz w:val="16"/>
                <w:szCs w:val="16"/>
              </w:rPr>
            </w:pPr>
            <w:r w:rsidRPr="00A05912">
              <w:rPr>
                <w:rFonts w:ascii="Arial" w:eastAsia="ＭＳ Ｐゴシック" w:hAnsi="Times New Roman" w:cs="Arial" w:hint="eastAsia"/>
                <w:bCs/>
                <w:kern w:val="0"/>
                <w:sz w:val="16"/>
                <w:szCs w:val="16"/>
              </w:rPr>
              <w:t>1</w:t>
            </w:r>
          </w:p>
        </w:tc>
        <w:tc>
          <w:tcPr>
            <w:tcW w:w="226" w:type="pct"/>
            <w:noWrap/>
            <w:vAlign w:val="center"/>
          </w:tcPr>
          <w:p w14:paraId="3AED36D0" w14:textId="77777777" w:rsidR="009E39BA" w:rsidRPr="00A05912" w:rsidRDefault="009E39BA"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9E39BA" w14:paraId="2C32FDC2" w14:textId="77777777" w:rsidTr="00181EE9">
        <w:trPr>
          <w:trHeight w:hRule="exact" w:val="238"/>
          <w:jc w:val="center"/>
        </w:trPr>
        <w:tc>
          <w:tcPr>
            <w:tcW w:w="395" w:type="pct"/>
            <w:shd w:val="clear" w:color="auto" w:fill="C0C0C0"/>
            <w:noWrap/>
            <w:vAlign w:val="center"/>
          </w:tcPr>
          <w:p w14:paraId="30EA241E" w14:textId="77777777" w:rsidR="009E39BA" w:rsidRPr="00A05912" w:rsidRDefault="009E39BA"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8</w:t>
            </w:r>
          </w:p>
        </w:tc>
        <w:tc>
          <w:tcPr>
            <w:tcW w:w="642" w:type="pct"/>
            <w:noWrap/>
            <w:vAlign w:val="center"/>
          </w:tcPr>
          <w:p w14:paraId="21786BEA" w14:textId="77777777" w:rsidR="009E39BA" w:rsidRPr="00A05912" w:rsidRDefault="009E39BA"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G </w:t>
            </w:r>
          </w:p>
        </w:tc>
        <w:tc>
          <w:tcPr>
            <w:tcW w:w="724" w:type="pct"/>
            <w:noWrap/>
            <w:vAlign w:val="center"/>
          </w:tcPr>
          <w:p w14:paraId="23D0C1C2" w14:textId="77777777" w:rsidR="009E39BA" w:rsidRPr="00A05912" w:rsidRDefault="009E39BA"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33</w:t>
            </w:r>
          </w:p>
        </w:tc>
        <w:tc>
          <w:tcPr>
            <w:tcW w:w="724" w:type="pct"/>
            <w:noWrap/>
            <w:vAlign w:val="center"/>
          </w:tcPr>
          <w:p w14:paraId="1AA5E979" w14:textId="77777777" w:rsidR="009E39BA" w:rsidRPr="00A05912" w:rsidRDefault="009E39BA"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235</w:t>
            </w:r>
          </w:p>
        </w:tc>
        <w:tc>
          <w:tcPr>
            <w:tcW w:w="922" w:type="pct"/>
            <w:noWrap/>
            <w:vAlign w:val="center"/>
          </w:tcPr>
          <w:p w14:paraId="69FA910F" w14:textId="77777777" w:rsidR="009E39BA" w:rsidRPr="00A05912" w:rsidRDefault="009E39BA"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220</w:t>
            </w:r>
          </w:p>
        </w:tc>
        <w:tc>
          <w:tcPr>
            <w:tcW w:w="931" w:type="pct"/>
            <w:noWrap/>
            <w:vAlign w:val="center"/>
          </w:tcPr>
          <w:p w14:paraId="4C9BDEF0" w14:textId="77777777" w:rsidR="009E39BA" w:rsidRPr="00A05912" w:rsidRDefault="009E39BA"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88</w:t>
            </w:r>
          </w:p>
        </w:tc>
        <w:tc>
          <w:tcPr>
            <w:tcW w:w="437" w:type="pct"/>
            <w:vAlign w:val="center"/>
          </w:tcPr>
          <w:p w14:paraId="12C48C02" w14:textId="77777777" w:rsidR="009E39BA" w:rsidRPr="00A05912" w:rsidRDefault="009E39BA" w:rsidP="00181EE9">
            <w:pPr>
              <w:widowControl/>
              <w:jc w:val="right"/>
              <w:rPr>
                <w:rFonts w:ascii="Arial" w:eastAsia="ＭＳ Ｐゴシック" w:hAnsi="Times New Roman" w:cs="Arial"/>
                <w:bCs/>
                <w:kern w:val="0"/>
                <w:sz w:val="16"/>
                <w:szCs w:val="16"/>
              </w:rPr>
            </w:pPr>
            <w:r w:rsidRPr="00A05912">
              <w:rPr>
                <w:rFonts w:ascii="Arial" w:eastAsia="ＭＳ Ｐゴシック" w:hAnsi="Times New Roman" w:cs="Arial" w:hint="eastAsia"/>
                <w:bCs/>
                <w:kern w:val="0"/>
                <w:sz w:val="16"/>
                <w:szCs w:val="16"/>
              </w:rPr>
              <w:t>2</w:t>
            </w:r>
          </w:p>
        </w:tc>
        <w:tc>
          <w:tcPr>
            <w:tcW w:w="226" w:type="pct"/>
            <w:noWrap/>
            <w:vAlign w:val="center"/>
          </w:tcPr>
          <w:p w14:paraId="193BF502" w14:textId="77777777" w:rsidR="009E39BA" w:rsidRPr="00A05912" w:rsidRDefault="009E39BA"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9E39BA" w14:paraId="227A0D33" w14:textId="77777777" w:rsidTr="00181EE9">
        <w:trPr>
          <w:trHeight w:hRule="exact" w:val="238"/>
          <w:jc w:val="center"/>
        </w:trPr>
        <w:tc>
          <w:tcPr>
            <w:tcW w:w="395" w:type="pct"/>
            <w:shd w:val="clear" w:color="auto" w:fill="C0C0C0"/>
            <w:noWrap/>
            <w:vAlign w:val="center"/>
          </w:tcPr>
          <w:p w14:paraId="3B3DBF83" w14:textId="77777777" w:rsidR="009E39BA" w:rsidRPr="00A05912" w:rsidRDefault="009E39BA"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9</w:t>
            </w:r>
          </w:p>
        </w:tc>
        <w:tc>
          <w:tcPr>
            <w:tcW w:w="642" w:type="pct"/>
            <w:noWrap/>
            <w:vAlign w:val="center"/>
          </w:tcPr>
          <w:p w14:paraId="4AE8DBBB" w14:textId="77777777" w:rsidR="009E39BA" w:rsidRPr="00A05912" w:rsidRDefault="009E39BA"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H </w:t>
            </w:r>
          </w:p>
        </w:tc>
        <w:tc>
          <w:tcPr>
            <w:tcW w:w="724" w:type="pct"/>
            <w:noWrap/>
            <w:vAlign w:val="center"/>
          </w:tcPr>
          <w:p w14:paraId="62427849" w14:textId="77777777" w:rsidR="009E39BA" w:rsidRPr="00A05912" w:rsidRDefault="009E39BA"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31</w:t>
            </w:r>
          </w:p>
        </w:tc>
        <w:tc>
          <w:tcPr>
            <w:tcW w:w="724" w:type="pct"/>
            <w:noWrap/>
            <w:vAlign w:val="center"/>
          </w:tcPr>
          <w:p w14:paraId="2B0D832E" w14:textId="77777777" w:rsidR="009E39BA" w:rsidRPr="00A05912" w:rsidRDefault="009E39BA"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206</w:t>
            </w:r>
          </w:p>
        </w:tc>
        <w:tc>
          <w:tcPr>
            <w:tcW w:w="922" w:type="pct"/>
            <w:noWrap/>
            <w:vAlign w:val="center"/>
          </w:tcPr>
          <w:p w14:paraId="406E3C73" w14:textId="77777777" w:rsidR="009E39BA" w:rsidRPr="00A05912" w:rsidRDefault="009E39BA"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152</w:t>
            </w:r>
          </w:p>
        </w:tc>
        <w:tc>
          <w:tcPr>
            <w:tcW w:w="931" w:type="pct"/>
            <w:noWrap/>
            <w:vAlign w:val="center"/>
          </w:tcPr>
          <w:p w14:paraId="6011DF38" w14:textId="77777777" w:rsidR="009E39BA" w:rsidRPr="00A05912" w:rsidRDefault="009E39BA"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80</w:t>
            </w:r>
          </w:p>
        </w:tc>
        <w:tc>
          <w:tcPr>
            <w:tcW w:w="437" w:type="pct"/>
            <w:vAlign w:val="center"/>
          </w:tcPr>
          <w:p w14:paraId="28AD4036" w14:textId="77777777" w:rsidR="009E39BA" w:rsidRPr="00A05912" w:rsidRDefault="009E39BA" w:rsidP="00181EE9">
            <w:pPr>
              <w:widowControl/>
              <w:jc w:val="right"/>
              <w:rPr>
                <w:rFonts w:ascii="Arial" w:eastAsia="ＭＳ Ｐゴシック" w:hAnsi="Times New Roman" w:cs="Arial"/>
                <w:bCs/>
                <w:kern w:val="0"/>
                <w:sz w:val="16"/>
                <w:szCs w:val="16"/>
              </w:rPr>
            </w:pPr>
            <w:r w:rsidRPr="00A05912">
              <w:rPr>
                <w:rFonts w:ascii="Arial" w:eastAsia="ＭＳ Ｐゴシック" w:hAnsi="Times New Roman" w:cs="Arial" w:hint="eastAsia"/>
                <w:bCs/>
                <w:kern w:val="0"/>
                <w:sz w:val="16"/>
                <w:szCs w:val="16"/>
              </w:rPr>
              <w:t>1</w:t>
            </w:r>
          </w:p>
        </w:tc>
        <w:tc>
          <w:tcPr>
            <w:tcW w:w="226" w:type="pct"/>
            <w:noWrap/>
            <w:vAlign w:val="center"/>
          </w:tcPr>
          <w:p w14:paraId="19851B6E" w14:textId="77777777" w:rsidR="009E39BA" w:rsidRPr="00A05912" w:rsidRDefault="009E39BA"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9E39BA" w14:paraId="2F49251D" w14:textId="77777777" w:rsidTr="00181EE9">
        <w:trPr>
          <w:trHeight w:hRule="exact" w:val="238"/>
          <w:jc w:val="center"/>
        </w:trPr>
        <w:tc>
          <w:tcPr>
            <w:tcW w:w="395" w:type="pct"/>
            <w:shd w:val="clear" w:color="auto" w:fill="C0C0C0"/>
            <w:noWrap/>
            <w:vAlign w:val="center"/>
          </w:tcPr>
          <w:p w14:paraId="3F5926E2" w14:textId="77777777" w:rsidR="009E39BA" w:rsidRPr="00A05912" w:rsidRDefault="009E39BA"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10</w:t>
            </w:r>
          </w:p>
        </w:tc>
        <w:tc>
          <w:tcPr>
            <w:tcW w:w="642" w:type="pct"/>
            <w:noWrap/>
            <w:vAlign w:val="center"/>
          </w:tcPr>
          <w:p w14:paraId="5A357F45" w14:textId="77777777" w:rsidR="009E39BA" w:rsidRPr="00A05912" w:rsidRDefault="009E39BA"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I </w:t>
            </w:r>
          </w:p>
        </w:tc>
        <w:tc>
          <w:tcPr>
            <w:tcW w:w="724" w:type="pct"/>
            <w:noWrap/>
            <w:vAlign w:val="center"/>
          </w:tcPr>
          <w:p w14:paraId="51606BBB" w14:textId="77777777" w:rsidR="009E39BA" w:rsidRPr="00A05912" w:rsidRDefault="009E39BA"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30</w:t>
            </w:r>
          </w:p>
        </w:tc>
        <w:tc>
          <w:tcPr>
            <w:tcW w:w="724" w:type="pct"/>
            <w:noWrap/>
            <w:vAlign w:val="center"/>
          </w:tcPr>
          <w:p w14:paraId="7B11D3D3" w14:textId="77777777" w:rsidR="009E39BA" w:rsidRPr="00A05912" w:rsidRDefault="009E39BA"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244</w:t>
            </w:r>
          </w:p>
        </w:tc>
        <w:tc>
          <w:tcPr>
            <w:tcW w:w="922" w:type="pct"/>
            <w:noWrap/>
            <w:vAlign w:val="center"/>
          </w:tcPr>
          <w:p w14:paraId="75F83F42" w14:textId="77777777" w:rsidR="009E39BA" w:rsidRPr="00A05912" w:rsidRDefault="009E39BA"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190</w:t>
            </w:r>
          </w:p>
        </w:tc>
        <w:tc>
          <w:tcPr>
            <w:tcW w:w="931" w:type="pct"/>
            <w:noWrap/>
            <w:vAlign w:val="center"/>
          </w:tcPr>
          <w:p w14:paraId="4F9FBFAF" w14:textId="77777777" w:rsidR="009E39BA" w:rsidRPr="00A05912" w:rsidRDefault="009E39BA"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100</w:t>
            </w:r>
          </w:p>
        </w:tc>
        <w:tc>
          <w:tcPr>
            <w:tcW w:w="437" w:type="pct"/>
            <w:vAlign w:val="center"/>
          </w:tcPr>
          <w:p w14:paraId="3E898E64" w14:textId="77777777" w:rsidR="009E39BA" w:rsidRPr="00A05912" w:rsidRDefault="009E39BA" w:rsidP="00181EE9">
            <w:pPr>
              <w:widowControl/>
              <w:jc w:val="right"/>
              <w:rPr>
                <w:rFonts w:ascii="Arial" w:eastAsia="ＭＳ Ｐゴシック" w:hAnsi="Times New Roman" w:cs="Arial"/>
                <w:bCs/>
                <w:kern w:val="0"/>
                <w:sz w:val="16"/>
                <w:szCs w:val="16"/>
              </w:rPr>
            </w:pPr>
            <w:r w:rsidRPr="00A05912">
              <w:rPr>
                <w:rFonts w:ascii="Arial" w:eastAsia="ＭＳ Ｐゴシック" w:hAnsi="Times New Roman" w:cs="Arial" w:hint="eastAsia"/>
                <w:bCs/>
                <w:kern w:val="0"/>
                <w:sz w:val="16"/>
                <w:szCs w:val="16"/>
              </w:rPr>
              <w:t>1</w:t>
            </w:r>
          </w:p>
        </w:tc>
        <w:tc>
          <w:tcPr>
            <w:tcW w:w="226" w:type="pct"/>
            <w:noWrap/>
            <w:vAlign w:val="center"/>
          </w:tcPr>
          <w:p w14:paraId="3E2868CC" w14:textId="77777777" w:rsidR="009E39BA" w:rsidRPr="00A05912" w:rsidRDefault="009E39BA"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9E39BA" w14:paraId="4C65D432" w14:textId="77777777" w:rsidTr="00181EE9">
        <w:trPr>
          <w:trHeight w:hRule="exact" w:val="238"/>
          <w:jc w:val="center"/>
        </w:trPr>
        <w:tc>
          <w:tcPr>
            <w:tcW w:w="395" w:type="pct"/>
            <w:shd w:val="clear" w:color="auto" w:fill="C0C0C0"/>
            <w:noWrap/>
            <w:vAlign w:val="center"/>
          </w:tcPr>
          <w:p w14:paraId="24219C8F" w14:textId="77777777" w:rsidR="009E39BA" w:rsidRPr="00A05912" w:rsidRDefault="009E39BA"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11</w:t>
            </w:r>
          </w:p>
        </w:tc>
        <w:tc>
          <w:tcPr>
            <w:tcW w:w="642" w:type="pct"/>
            <w:noWrap/>
            <w:vAlign w:val="center"/>
          </w:tcPr>
          <w:p w14:paraId="387FD751" w14:textId="77777777" w:rsidR="009E39BA" w:rsidRPr="00A05912" w:rsidRDefault="009E39BA"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J </w:t>
            </w:r>
          </w:p>
        </w:tc>
        <w:tc>
          <w:tcPr>
            <w:tcW w:w="724" w:type="pct"/>
            <w:noWrap/>
            <w:vAlign w:val="center"/>
          </w:tcPr>
          <w:p w14:paraId="1B740F33" w14:textId="77777777" w:rsidR="009E39BA" w:rsidRPr="00A05912" w:rsidRDefault="009E39BA"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50</w:t>
            </w:r>
          </w:p>
        </w:tc>
        <w:tc>
          <w:tcPr>
            <w:tcW w:w="724" w:type="pct"/>
            <w:noWrap/>
            <w:vAlign w:val="center"/>
          </w:tcPr>
          <w:p w14:paraId="4E77EA06" w14:textId="77777777" w:rsidR="009E39BA" w:rsidRPr="00A05912" w:rsidRDefault="009E39BA"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268</w:t>
            </w:r>
          </w:p>
        </w:tc>
        <w:tc>
          <w:tcPr>
            <w:tcW w:w="922" w:type="pct"/>
            <w:noWrap/>
            <w:vAlign w:val="center"/>
          </w:tcPr>
          <w:p w14:paraId="6959C17E" w14:textId="77777777" w:rsidR="009E39BA" w:rsidRPr="00A05912" w:rsidRDefault="009E39BA"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250</w:t>
            </w:r>
          </w:p>
        </w:tc>
        <w:tc>
          <w:tcPr>
            <w:tcW w:w="931" w:type="pct"/>
            <w:noWrap/>
            <w:vAlign w:val="center"/>
          </w:tcPr>
          <w:p w14:paraId="3360EC65" w14:textId="77777777" w:rsidR="009E39BA" w:rsidRPr="00A05912" w:rsidRDefault="009E39BA"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100</w:t>
            </w:r>
          </w:p>
        </w:tc>
        <w:tc>
          <w:tcPr>
            <w:tcW w:w="437" w:type="pct"/>
            <w:vAlign w:val="center"/>
          </w:tcPr>
          <w:p w14:paraId="2859AE91" w14:textId="77777777" w:rsidR="009E39BA" w:rsidRPr="00A05912" w:rsidRDefault="009E39BA" w:rsidP="00181EE9">
            <w:pPr>
              <w:widowControl/>
              <w:jc w:val="right"/>
              <w:rPr>
                <w:rFonts w:ascii="Arial" w:eastAsia="ＭＳ Ｐゴシック" w:hAnsi="Times New Roman" w:cs="Arial"/>
                <w:bCs/>
                <w:kern w:val="0"/>
                <w:sz w:val="16"/>
                <w:szCs w:val="16"/>
              </w:rPr>
            </w:pPr>
            <w:r w:rsidRPr="00A05912">
              <w:rPr>
                <w:rFonts w:ascii="Arial" w:eastAsia="ＭＳ Ｐゴシック" w:hAnsi="Times New Roman" w:cs="Arial" w:hint="eastAsia"/>
                <w:bCs/>
                <w:kern w:val="0"/>
                <w:sz w:val="16"/>
                <w:szCs w:val="16"/>
              </w:rPr>
              <w:t>2</w:t>
            </w:r>
          </w:p>
        </w:tc>
        <w:tc>
          <w:tcPr>
            <w:tcW w:w="226" w:type="pct"/>
            <w:noWrap/>
            <w:vAlign w:val="center"/>
          </w:tcPr>
          <w:p w14:paraId="138ABC48" w14:textId="77777777" w:rsidR="009E39BA" w:rsidRPr="00A05912" w:rsidRDefault="009E39BA"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9E39BA" w14:paraId="247DA6BB" w14:textId="77777777" w:rsidTr="00181EE9">
        <w:trPr>
          <w:trHeight w:hRule="exact" w:val="238"/>
          <w:jc w:val="center"/>
        </w:trPr>
        <w:tc>
          <w:tcPr>
            <w:tcW w:w="395" w:type="pct"/>
            <w:shd w:val="clear" w:color="auto" w:fill="C0C0C0"/>
            <w:noWrap/>
            <w:vAlign w:val="center"/>
          </w:tcPr>
          <w:p w14:paraId="798A6B49" w14:textId="77777777" w:rsidR="009E39BA" w:rsidRPr="00A05912" w:rsidRDefault="009E39BA"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12</w:t>
            </w:r>
          </w:p>
        </w:tc>
        <w:tc>
          <w:tcPr>
            <w:tcW w:w="642" w:type="pct"/>
            <w:noWrap/>
            <w:vAlign w:val="center"/>
          </w:tcPr>
          <w:p w14:paraId="4E42C9A7" w14:textId="77777777" w:rsidR="009E39BA" w:rsidRPr="00A05912" w:rsidRDefault="009E39BA"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K </w:t>
            </w:r>
          </w:p>
        </w:tc>
        <w:tc>
          <w:tcPr>
            <w:tcW w:w="724" w:type="pct"/>
            <w:noWrap/>
            <w:vAlign w:val="center"/>
          </w:tcPr>
          <w:p w14:paraId="733EE880" w14:textId="77777777" w:rsidR="009E39BA" w:rsidRPr="00A05912" w:rsidRDefault="009E39BA"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53</w:t>
            </w:r>
          </w:p>
        </w:tc>
        <w:tc>
          <w:tcPr>
            <w:tcW w:w="724" w:type="pct"/>
            <w:noWrap/>
            <w:vAlign w:val="center"/>
          </w:tcPr>
          <w:p w14:paraId="4F6A78BA" w14:textId="77777777" w:rsidR="009E39BA" w:rsidRPr="00A05912" w:rsidRDefault="009E39BA"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306</w:t>
            </w:r>
          </w:p>
        </w:tc>
        <w:tc>
          <w:tcPr>
            <w:tcW w:w="922" w:type="pct"/>
            <w:noWrap/>
            <w:vAlign w:val="center"/>
          </w:tcPr>
          <w:p w14:paraId="42A645B8" w14:textId="77777777" w:rsidR="009E39BA" w:rsidRPr="00A05912" w:rsidRDefault="009E39BA"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260</w:t>
            </w:r>
          </w:p>
        </w:tc>
        <w:tc>
          <w:tcPr>
            <w:tcW w:w="931" w:type="pct"/>
            <w:noWrap/>
            <w:vAlign w:val="center"/>
          </w:tcPr>
          <w:p w14:paraId="7FCD8EFD" w14:textId="77777777" w:rsidR="009E39BA" w:rsidRPr="00A05912" w:rsidRDefault="009E39BA"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147</w:t>
            </w:r>
          </w:p>
        </w:tc>
        <w:tc>
          <w:tcPr>
            <w:tcW w:w="437" w:type="pct"/>
            <w:vAlign w:val="center"/>
          </w:tcPr>
          <w:p w14:paraId="0BF37660" w14:textId="77777777" w:rsidR="009E39BA" w:rsidRPr="00A05912" w:rsidRDefault="009E39BA" w:rsidP="00181EE9">
            <w:pPr>
              <w:widowControl/>
              <w:jc w:val="right"/>
              <w:rPr>
                <w:rFonts w:ascii="Arial" w:eastAsia="ＭＳ Ｐゴシック" w:hAnsi="Times New Roman" w:cs="Arial"/>
                <w:bCs/>
                <w:kern w:val="0"/>
                <w:sz w:val="16"/>
                <w:szCs w:val="16"/>
              </w:rPr>
            </w:pPr>
            <w:r w:rsidRPr="00A05912">
              <w:rPr>
                <w:rFonts w:ascii="Arial" w:eastAsia="ＭＳ Ｐゴシック" w:hAnsi="Times New Roman" w:cs="Arial" w:hint="eastAsia"/>
                <w:bCs/>
                <w:kern w:val="0"/>
                <w:sz w:val="16"/>
                <w:szCs w:val="16"/>
              </w:rPr>
              <w:t>2</w:t>
            </w:r>
          </w:p>
        </w:tc>
        <w:tc>
          <w:tcPr>
            <w:tcW w:w="226" w:type="pct"/>
            <w:noWrap/>
            <w:vAlign w:val="center"/>
          </w:tcPr>
          <w:p w14:paraId="1610FB19" w14:textId="77777777" w:rsidR="009E39BA" w:rsidRPr="00A05912" w:rsidRDefault="009E39BA"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9E39BA" w14:paraId="35063C4E" w14:textId="77777777" w:rsidTr="00181EE9">
        <w:trPr>
          <w:trHeight w:hRule="exact" w:val="238"/>
          <w:jc w:val="center"/>
        </w:trPr>
        <w:tc>
          <w:tcPr>
            <w:tcW w:w="395" w:type="pct"/>
            <w:shd w:val="clear" w:color="auto" w:fill="C0C0C0"/>
            <w:noWrap/>
            <w:vAlign w:val="center"/>
          </w:tcPr>
          <w:p w14:paraId="037213B4" w14:textId="77777777" w:rsidR="009E39BA" w:rsidRPr="00A05912" w:rsidRDefault="009E39BA"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13</w:t>
            </w:r>
          </w:p>
        </w:tc>
        <w:tc>
          <w:tcPr>
            <w:tcW w:w="642" w:type="pct"/>
            <w:noWrap/>
            <w:vAlign w:val="center"/>
          </w:tcPr>
          <w:p w14:paraId="4A6A839B" w14:textId="77777777" w:rsidR="009E39BA" w:rsidRPr="00A05912" w:rsidRDefault="009E39BA"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L </w:t>
            </w:r>
          </w:p>
        </w:tc>
        <w:tc>
          <w:tcPr>
            <w:tcW w:w="724" w:type="pct"/>
            <w:noWrap/>
            <w:vAlign w:val="center"/>
          </w:tcPr>
          <w:p w14:paraId="7347B962" w14:textId="77777777" w:rsidR="009E39BA" w:rsidRPr="00A05912" w:rsidRDefault="009E39BA"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38</w:t>
            </w:r>
          </w:p>
        </w:tc>
        <w:tc>
          <w:tcPr>
            <w:tcW w:w="724" w:type="pct"/>
            <w:noWrap/>
            <w:vAlign w:val="center"/>
          </w:tcPr>
          <w:p w14:paraId="219FC9E8" w14:textId="77777777" w:rsidR="009E39BA" w:rsidRPr="00A05912" w:rsidRDefault="009E39BA"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284</w:t>
            </w:r>
          </w:p>
        </w:tc>
        <w:tc>
          <w:tcPr>
            <w:tcW w:w="922" w:type="pct"/>
            <w:noWrap/>
            <w:vAlign w:val="center"/>
          </w:tcPr>
          <w:p w14:paraId="0A1192F0" w14:textId="77777777" w:rsidR="009E39BA" w:rsidRPr="00A05912" w:rsidRDefault="009E39BA"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250</w:t>
            </w:r>
          </w:p>
        </w:tc>
        <w:tc>
          <w:tcPr>
            <w:tcW w:w="931" w:type="pct"/>
            <w:noWrap/>
            <w:vAlign w:val="center"/>
          </w:tcPr>
          <w:p w14:paraId="5F3EC9DE" w14:textId="77777777" w:rsidR="009E39BA" w:rsidRPr="00A05912" w:rsidRDefault="009E39BA"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120</w:t>
            </w:r>
          </w:p>
        </w:tc>
        <w:tc>
          <w:tcPr>
            <w:tcW w:w="437" w:type="pct"/>
            <w:vAlign w:val="center"/>
          </w:tcPr>
          <w:p w14:paraId="06D32AD6" w14:textId="77777777" w:rsidR="009E39BA" w:rsidRPr="00A05912" w:rsidRDefault="009E39BA" w:rsidP="00181EE9">
            <w:pPr>
              <w:widowControl/>
              <w:jc w:val="right"/>
              <w:rPr>
                <w:rFonts w:ascii="Arial" w:eastAsia="ＭＳ Ｐゴシック" w:hAnsi="Times New Roman" w:cs="Arial"/>
                <w:bCs/>
                <w:kern w:val="0"/>
                <w:sz w:val="16"/>
                <w:szCs w:val="16"/>
              </w:rPr>
            </w:pPr>
            <w:r w:rsidRPr="00A05912">
              <w:rPr>
                <w:rFonts w:ascii="Arial" w:eastAsia="ＭＳ Ｐゴシック" w:hAnsi="Times New Roman" w:cs="Arial" w:hint="eastAsia"/>
                <w:bCs/>
                <w:kern w:val="0"/>
                <w:sz w:val="16"/>
                <w:szCs w:val="16"/>
              </w:rPr>
              <w:t>2</w:t>
            </w:r>
          </w:p>
        </w:tc>
        <w:tc>
          <w:tcPr>
            <w:tcW w:w="226" w:type="pct"/>
            <w:noWrap/>
            <w:vAlign w:val="center"/>
          </w:tcPr>
          <w:p w14:paraId="6E1EF768" w14:textId="77777777" w:rsidR="009E39BA" w:rsidRPr="00A05912" w:rsidRDefault="009E39BA"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9E39BA" w14:paraId="1584D22E" w14:textId="77777777" w:rsidTr="00181EE9">
        <w:trPr>
          <w:trHeight w:hRule="exact" w:val="238"/>
          <w:jc w:val="center"/>
        </w:trPr>
        <w:tc>
          <w:tcPr>
            <w:tcW w:w="395" w:type="pct"/>
            <w:shd w:val="clear" w:color="auto" w:fill="C0C0C0"/>
            <w:noWrap/>
            <w:vAlign w:val="center"/>
          </w:tcPr>
          <w:p w14:paraId="4B4448FD" w14:textId="77777777" w:rsidR="009E39BA" w:rsidRPr="00A05912" w:rsidRDefault="009E39BA"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14</w:t>
            </w:r>
          </w:p>
        </w:tc>
        <w:tc>
          <w:tcPr>
            <w:tcW w:w="642" w:type="pct"/>
            <w:noWrap/>
            <w:vAlign w:val="center"/>
          </w:tcPr>
          <w:p w14:paraId="15B0E4C9" w14:textId="77777777" w:rsidR="009E39BA" w:rsidRPr="00A05912" w:rsidRDefault="009E39BA"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c>
          <w:tcPr>
            <w:tcW w:w="724" w:type="pct"/>
            <w:noWrap/>
            <w:vAlign w:val="center"/>
          </w:tcPr>
          <w:p w14:paraId="3E45A273" w14:textId="77777777" w:rsidR="009E39BA" w:rsidRPr="00A05912" w:rsidRDefault="009E39BA"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c>
          <w:tcPr>
            <w:tcW w:w="724" w:type="pct"/>
            <w:noWrap/>
            <w:vAlign w:val="center"/>
          </w:tcPr>
          <w:p w14:paraId="1075EECC" w14:textId="77777777" w:rsidR="009E39BA" w:rsidRPr="00A05912" w:rsidRDefault="009E39BA"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c>
          <w:tcPr>
            <w:tcW w:w="922" w:type="pct"/>
            <w:noWrap/>
            <w:vAlign w:val="center"/>
          </w:tcPr>
          <w:p w14:paraId="1756B37F" w14:textId="77777777" w:rsidR="009E39BA" w:rsidRPr="00A05912" w:rsidRDefault="009E39BA"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c>
          <w:tcPr>
            <w:tcW w:w="931" w:type="pct"/>
            <w:noWrap/>
            <w:vAlign w:val="center"/>
          </w:tcPr>
          <w:p w14:paraId="7430C921" w14:textId="77777777" w:rsidR="009E39BA" w:rsidRPr="00A05912" w:rsidRDefault="009E39BA"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c>
          <w:tcPr>
            <w:tcW w:w="437" w:type="pct"/>
            <w:vAlign w:val="center"/>
          </w:tcPr>
          <w:p w14:paraId="0EA0E776" w14:textId="77777777" w:rsidR="009E39BA" w:rsidRPr="00A05912" w:rsidRDefault="009E39BA" w:rsidP="00181EE9">
            <w:pPr>
              <w:widowControl/>
              <w:jc w:val="left"/>
              <w:rPr>
                <w:rFonts w:ascii="Arial" w:eastAsia="ＭＳ Ｐゴシック" w:hAnsi="Times New Roman" w:cs="Arial"/>
                <w:bCs/>
                <w:kern w:val="0"/>
                <w:sz w:val="16"/>
                <w:szCs w:val="16"/>
              </w:rPr>
            </w:pPr>
          </w:p>
        </w:tc>
        <w:tc>
          <w:tcPr>
            <w:tcW w:w="226" w:type="pct"/>
            <w:noWrap/>
            <w:vAlign w:val="center"/>
          </w:tcPr>
          <w:p w14:paraId="4DDC3FB5" w14:textId="77777777" w:rsidR="009E39BA" w:rsidRPr="00A05912" w:rsidRDefault="009E39BA"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bl>
    <w:p w14:paraId="237FF6DE" w14:textId="77777777" w:rsidR="002474CE" w:rsidRDefault="000114AB">
      <w:pPr>
        <w:jc w:val="center"/>
        <w:rPr>
          <w:rFonts w:ascii="Times New Roman" w:hAnsi="Times New Roman"/>
          <w:b/>
          <w:bCs/>
        </w:rPr>
      </w:pPr>
      <w:r>
        <w:rPr>
          <w:rFonts w:ascii="Times New Roman" w:hAnsi="Times New Roman"/>
          <w:b/>
          <w:bCs/>
        </w:rPr>
        <w:t xml:space="preserve"> </w:t>
      </w:r>
      <w:r w:rsidR="00DA453C">
        <w:rPr>
          <w:rFonts w:ascii="Times New Roman" w:hAnsi="Times New Roman"/>
          <w:b/>
          <w:bCs/>
        </w:rPr>
        <w:t>Figure 5</w:t>
      </w:r>
      <w:r w:rsidR="002474CE">
        <w:rPr>
          <w:rFonts w:ascii="Times New Roman" w:hAnsi="Times New Roman"/>
          <w:b/>
          <w:bCs/>
        </w:rPr>
        <w:t>:  Sample-CAT</w:t>
      </w:r>
      <w:r w:rsidR="002474CE">
        <w:rPr>
          <w:rFonts w:ascii="Times New Roman" w:hAnsi="Times New Roman"/>
          <w:b/>
          <w:bCs/>
        </w:rPr>
        <w:fldChar w:fldCharType="begin"/>
      </w:r>
      <w:r w:rsidR="002474CE">
        <w:instrText xml:space="preserve"> XE "CAT" </w:instrText>
      </w:r>
      <w:r w:rsidR="002474CE">
        <w:rPr>
          <w:rFonts w:ascii="Times New Roman" w:hAnsi="Times New Roman"/>
          <w:b/>
          <w:bCs/>
        </w:rPr>
        <w:fldChar w:fldCharType="end"/>
      </w:r>
      <w:r w:rsidR="002474CE">
        <w:rPr>
          <w:rFonts w:ascii="Times New Roman" w:hAnsi="Times New Roman"/>
          <w:b/>
          <w:bCs/>
        </w:rPr>
        <w:t>.xls in Excel Sheet</w:t>
      </w:r>
    </w:p>
    <w:p w14:paraId="7F2E7969" w14:textId="77777777" w:rsidR="002474CE" w:rsidRDefault="002474CE">
      <w:pPr>
        <w:pStyle w:val="a6"/>
        <w:tabs>
          <w:tab w:val="clear" w:pos="4252"/>
          <w:tab w:val="clear" w:pos="8504"/>
        </w:tabs>
        <w:snapToGrid/>
        <w:rPr>
          <w:rFonts w:ascii="Times New Roman" w:hAnsi="Times New Roman"/>
        </w:rPr>
      </w:pPr>
      <w:r>
        <w:rPr>
          <w:rFonts w:ascii="Times New Roman" w:hAnsi="Times New Roman"/>
        </w:rPr>
        <w:lastRenderedPageBreak/>
        <w:t xml:space="preserve">  </w:t>
      </w:r>
    </w:p>
    <w:p w14:paraId="34F4BE63" w14:textId="77777777" w:rsidR="002474CE" w:rsidRDefault="00B74156" w:rsidP="00C3398A">
      <w:pPr>
        <w:pStyle w:val="2"/>
      </w:pPr>
      <w:bookmarkStart w:id="279" w:name="__8__The_Cost"/>
      <w:bookmarkStart w:id="280" w:name="_Toc534898292"/>
      <w:bookmarkStart w:id="281" w:name="_Toc534899470"/>
      <w:bookmarkStart w:id="282" w:name="_Toc534900064"/>
      <w:bookmarkStart w:id="283" w:name="_Toc534908797"/>
      <w:bookmarkStart w:id="284" w:name="_Toc534935018"/>
      <w:bookmarkStart w:id="285" w:name="_Toc534935505"/>
      <w:bookmarkStart w:id="286" w:name="_Toc534935765"/>
      <w:bookmarkStart w:id="287" w:name="_Toc534960267"/>
      <w:bookmarkStart w:id="288" w:name="_Toc534963198"/>
      <w:bookmarkStart w:id="289" w:name="_Toc535040220"/>
      <w:bookmarkStart w:id="290" w:name="_Toc535041626"/>
      <w:bookmarkStart w:id="291" w:name="_Toc535074291"/>
      <w:bookmarkStart w:id="292" w:name="_Toc535125914"/>
      <w:bookmarkStart w:id="293" w:name="_Toc535154407"/>
      <w:bookmarkStart w:id="294" w:name="_Toc329599858"/>
      <w:bookmarkStart w:id="295" w:name="_Toc329600214"/>
      <w:bookmarkStart w:id="296" w:name="_Toc336106424"/>
      <w:bookmarkStart w:id="297" w:name="_Toc370887377"/>
      <w:bookmarkStart w:id="298" w:name="_Toc370887948"/>
      <w:bookmarkEnd w:id="279"/>
      <w:r>
        <w:t>(</w:t>
      </w:r>
      <w:r>
        <w:rPr>
          <w:rFonts w:hint="eastAsia"/>
        </w:rPr>
        <w:t>7</w:t>
      </w:r>
      <w:r w:rsidR="002474CE">
        <w:t>) The Cost</w:t>
      </w:r>
      <w:r w:rsidR="002474CE">
        <w:fldChar w:fldCharType="begin"/>
      </w:r>
      <w:r w:rsidR="002474CE">
        <w:instrText xml:space="preserve"> XE "Cost" </w:instrText>
      </w:r>
      <w:r w:rsidR="002474CE">
        <w:fldChar w:fldCharType="end"/>
      </w:r>
      <w:r w:rsidR="002474CE">
        <w:t xml:space="preserve"> and New-Cost</w:t>
      </w:r>
      <w:r w:rsidR="002474CE">
        <w:fldChar w:fldCharType="begin"/>
      </w:r>
      <w:r w:rsidR="002474CE">
        <w:instrText xml:space="preserve"> XE "New-Cost" </w:instrText>
      </w:r>
      <w:r w:rsidR="002474CE">
        <w:fldChar w:fldCharType="end"/>
      </w:r>
      <w:r w:rsidR="002474CE">
        <w:t xml:space="preserve"> Model</w:t>
      </w:r>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r w:rsidR="002474CE">
        <w:t>s</w:t>
      </w:r>
      <w:bookmarkEnd w:id="294"/>
      <w:bookmarkEnd w:id="295"/>
      <w:bookmarkEnd w:id="296"/>
      <w:bookmarkEnd w:id="297"/>
      <w:bookmarkEnd w:id="298"/>
    </w:p>
    <w:p w14:paraId="2C389E94" w14:textId="77777777" w:rsidR="002474CE" w:rsidRDefault="002474CE">
      <w:pPr>
        <w:rPr>
          <w:rFonts w:ascii="Times New Roman" w:hAnsi="Times New Roman"/>
        </w:rPr>
      </w:pPr>
      <w:r>
        <w:rPr>
          <w:rFonts w:ascii="Times New Roman" w:hAnsi="Times New Roman"/>
        </w:rPr>
        <w:t xml:space="preserve">The unit cost columns must have the heading (C) followed by the </w:t>
      </w:r>
      <w:r>
        <w:rPr>
          <w:rFonts w:ascii="Times New Roman" w:hAnsi="Times New Roman"/>
          <w:i/>
          <w:iCs/>
        </w:rPr>
        <w:t>input</w:t>
      </w:r>
      <w:r>
        <w:rPr>
          <w:rFonts w:ascii="Times New Roman" w:hAnsi="Times New Roman"/>
        </w:rPr>
        <w:t xml:space="preserve"> name. The ordering of columns is arbitrary. If an input item has no cost column, its cost is regarded as zero. </w:t>
      </w:r>
      <w:r w:rsidR="000114AB">
        <w:rPr>
          <w:rFonts w:ascii="Times New Roman" w:hAnsi="Times New Roman"/>
        </w:rPr>
        <w:t xml:space="preserve"> </w:t>
      </w:r>
      <w:r w:rsidR="00DA453C">
        <w:rPr>
          <w:rFonts w:ascii="Times New Roman" w:hAnsi="Times New Roman"/>
        </w:rPr>
        <w:t>Figure 6</w:t>
      </w:r>
      <w:r>
        <w:rPr>
          <w:rFonts w:ascii="Times New Roman" w:hAnsi="Times New Roman"/>
        </w:rPr>
        <w:t xml:space="preserve"> is a sample.</w:t>
      </w:r>
    </w:p>
    <w:p w14:paraId="1328599A" w14:textId="77777777" w:rsidR="00181EE9" w:rsidRDefault="00181EE9">
      <w:pPr>
        <w:rPr>
          <w:rFonts w:ascii="Times New Roman" w:hAnsi="Times New Roman"/>
        </w:rPr>
      </w:pPr>
    </w:p>
    <w:tbl>
      <w:tblPr>
        <w:tblW w:w="46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36"/>
        <w:gridCol w:w="1025"/>
        <w:gridCol w:w="1025"/>
        <w:gridCol w:w="1023"/>
        <w:gridCol w:w="922"/>
        <w:gridCol w:w="922"/>
        <w:gridCol w:w="1126"/>
        <w:gridCol w:w="1024"/>
        <w:gridCol w:w="314"/>
      </w:tblGrid>
      <w:tr w:rsidR="00181EE9" w14:paraId="0502F5AA" w14:textId="77777777" w:rsidTr="00ED4484">
        <w:trPr>
          <w:trHeight w:hRule="exact" w:val="238"/>
          <w:jc w:val="center"/>
        </w:trPr>
        <w:tc>
          <w:tcPr>
            <w:tcW w:w="339" w:type="pct"/>
            <w:shd w:val="clear" w:color="auto" w:fill="C0C0C0"/>
            <w:noWrap/>
            <w:vAlign w:val="center"/>
          </w:tcPr>
          <w:p w14:paraId="0E022784" w14:textId="77777777" w:rsidR="00181EE9" w:rsidRPr="00A05912" w:rsidRDefault="00181EE9" w:rsidP="00181EE9">
            <w:pPr>
              <w:widowControl/>
              <w:jc w:val="center"/>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c>
          <w:tcPr>
            <w:tcW w:w="648" w:type="pct"/>
            <w:shd w:val="clear" w:color="auto" w:fill="C0C0C0"/>
            <w:noWrap/>
            <w:vAlign w:val="center"/>
          </w:tcPr>
          <w:p w14:paraId="03B299C5" w14:textId="77777777" w:rsidR="00181EE9" w:rsidRPr="00A05912" w:rsidRDefault="00181EE9"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A</w:t>
            </w:r>
          </w:p>
        </w:tc>
        <w:tc>
          <w:tcPr>
            <w:tcW w:w="648" w:type="pct"/>
            <w:shd w:val="clear" w:color="auto" w:fill="C0C0C0"/>
            <w:noWrap/>
            <w:vAlign w:val="center"/>
          </w:tcPr>
          <w:p w14:paraId="75C1D17C" w14:textId="77777777" w:rsidR="00181EE9" w:rsidRPr="00A05912" w:rsidRDefault="00181EE9"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B</w:t>
            </w:r>
          </w:p>
        </w:tc>
        <w:tc>
          <w:tcPr>
            <w:tcW w:w="647" w:type="pct"/>
            <w:shd w:val="clear" w:color="auto" w:fill="C0C0C0"/>
            <w:vAlign w:val="center"/>
          </w:tcPr>
          <w:p w14:paraId="278E87B9" w14:textId="77777777" w:rsidR="00181EE9" w:rsidRPr="00A05912" w:rsidRDefault="00181EE9" w:rsidP="00181EE9">
            <w:pPr>
              <w:widowControl/>
              <w:jc w:val="center"/>
              <w:rPr>
                <w:rFonts w:ascii="Arial" w:eastAsia="ＭＳ Ｐゴシック" w:hAnsi="Arial" w:cs="Arial"/>
                <w:bCs/>
                <w:kern w:val="0"/>
                <w:sz w:val="16"/>
                <w:szCs w:val="16"/>
              </w:rPr>
            </w:pPr>
            <w:r w:rsidRPr="00A05912">
              <w:rPr>
                <w:rFonts w:ascii="Arial" w:eastAsia="ＭＳ Ｐゴシック" w:hAnsi="Arial" w:cs="Arial" w:hint="eastAsia"/>
                <w:bCs/>
                <w:kern w:val="0"/>
                <w:sz w:val="16"/>
                <w:szCs w:val="16"/>
              </w:rPr>
              <w:t>C</w:t>
            </w:r>
          </w:p>
        </w:tc>
        <w:tc>
          <w:tcPr>
            <w:tcW w:w="583" w:type="pct"/>
            <w:shd w:val="clear" w:color="auto" w:fill="C0C0C0"/>
            <w:noWrap/>
            <w:vAlign w:val="center"/>
          </w:tcPr>
          <w:p w14:paraId="21F9797C" w14:textId="77777777" w:rsidR="00181EE9" w:rsidRPr="00A05912" w:rsidRDefault="00181EE9" w:rsidP="00181EE9">
            <w:pPr>
              <w:widowControl/>
              <w:jc w:val="center"/>
              <w:rPr>
                <w:rFonts w:ascii="Arial" w:eastAsia="ＭＳ Ｐゴシック" w:hAnsi="Arial" w:cs="Arial"/>
                <w:bCs/>
                <w:kern w:val="0"/>
                <w:sz w:val="16"/>
                <w:szCs w:val="16"/>
              </w:rPr>
            </w:pPr>
            <w:r w:rsidRPr="00A05912">
              <w:rPr>
                <w:rFonts w:ascii="Arial" w:eastAsia="ＭＳ Ｐゴシック" w:hAnsi="Arial" w:cs="Arial" w:hint="eastAsia"/>
                <w:bCs/>
                <w:kern w:val="0"/>
                <w:sz w:val="16"/>
                <w:szCs w:val="16"/>
              </w:rPr>
              <w:t>D</w:t>
            </w:r>
          </w:p>
        </w:tc>
        <w:tc>
          <w:tcPr>
            <w:tcW w:w="583" w:type="pct"/>
            <w:shd w:val="clear" w:color="auto" w:fill="C0C0C0"/>
            <w:vAlign w:val="center"/>
          </w:tcPr>
          <w:p w14:paraId="7AB64324" w14:textId="77777777" w:rsidR="00181EE9" w:rsidRPr="00A05912" w:rsidRDefault="00181EE9" w:rsidP="00181EE9">
            <w:pPr>
              <w:widowControl/>
              <w:jc w:val="center"/>
              <w:rPr>
                <w:rFonts w:ascii="Arial" w:eastAsia="ＭＳ Ｐゴシック" w:hAnsi="Arial" w:cs="Arial"/>
                <w:bCs/>
                <w:kern w:val="0"/>
                <w:sz w:val="16"/>
                <w:szCs w:val="16"/>
              </w:rPr>
            </w:pPr>
            <w:r w:rsidRPr="00A05912">
              <w:rPr>
                <w:rFonts w:ascii="Arial" w:eastAsia="ＭＳ Ｐゴシック" w:hAnsi="Arial" w:cs="Arial" w:hint="eastAsia"/>
                <w:bCs/>
                <w:kern w:val="0"/>
                <w:sz w:val="16"/>
                <w:szCs w:val="16"/>
              </w:rPr>
              <w:t>E</w:t>
            </w:r>
          </w:p>
        </w:tc>
        <w:tc>
          <w:tcPr>
            <w:tcW w:w="711" w:type="pct"/>
            <w:shd w:val="clear" w:color="auto" w:fill="C0C0C0"/>
            <w:noWrap/>
            <w:vAlign w:val="center"/>
          </w:tcPr>
          <w:p w14:paraId="3D3AA5A7" w14:textId="77777777" w:rsidR="00181EE9" w:rsidRPr="00A05912" w:rsidRDefault="00181EE9" w:rsidP="00181EE9">
            <w:pPr>
              <w:widowControl/>
              <w:jc w:val="center"/>
              <w:rPr>
                <w:rFonts w:ascii="Arial" w:eastAsia="ＭＳ Ｐゴシック" w:hAnsi="Arial" w:cs="Arial"/>
                <w:bCs/>
                <w:kern w:val="0"/>
                <w:sz w:val="16"/>
                <w:szCs w:val="16"/>
              </w:rPr>
            </w:pPr>
            <w:r w:rsidRPr="00A05912">
              <w:rPr>
                <w:rFonts w:ascii="Arial" w:eastAsia="ＭＳ Ｐゴシック" w:hAnsi="Arial" w:cs="Arial" w:hint="eastAsia"/>
                <w:bCs/>
                <w:kern w:val="0"/>
                <w:sz w:val="16"/>
                <w:szCs w:val="16"/>
              </w:rPr>
              <w:t>F</w:t>
            </w:r>
          </w:p>
        </w:tc>
        <w:tc>
          <w:tcPr>
            <w:tcW w:w="647" w:type="pct"/>
            <w:shd w:val="clear" w:color="auto" w:fill="C0C0C0"/>
            <w:noWrap/>
            <w:vAlign w:val="center"/>
          </w:tcPr>
          <w:p w14:paraId="0DF1CEF6" w14:textId="77777777" w:rsidR="00181EE9" w:rsidRPr="00A05912" w:rsidRDefault="00181EE9" w:rsidP="00181EE9">
            <w:pPr>
              <w:widowControl/>
              <w:jc w:val="center"/>
              <w:rPr>
                <w:rFonts w:ascii="Arial" w:eastAsia="ＭＳ Ｐゴシック" w:hAnsi="Arial" w:cs="Arial"/>
                <w:bCs/>
                <w:kern w:val="0"/>
                <w:sz w:val="16"/>
                <w:szCs w:val="16"/>
              </w:rPr>
            </w:pPr>
            <w:r w:rsidRPr="00A05912">
              <w:rPr>
                <w:rFonts w:ascii="Arial" w:eastAsia="ＭＳ Ｐゴシック" w:hAnsi="Arial" w:cs="Arial" w:hint="eastAsia"/>
                <w:bCs/>
                <w:kern w:val="0"/>
                <w:sz w:val="16"/>
                <w:szCs w:val="16"/>
              </w:rPr>
              <w:t>G</w:t>
            </w:r>
          </w:p>
        </w:tc>
        <w:tc>
          <w:tcPr>
            <w:tcW w:w="194" w:type="pct"/>
            <w:shd w:val="clear" w:color="auto" w:fill="C0C0C0"/>
            <w:noWrap/>
            <w:vAlign w:val="center"/>
          </w:tcPr>
          <w:p w14:paraId="109D7E4C" w14:textId="77777777" w:rsidR="00181EE9" w:rsidRPr="00A05912" w:rsidRDefault="00181EE9" w:rsidP="00181EE9">
            <w:pPr>
              <w:widowControl/>
              <w:jc w:val="center"/>
              <w:rPr>
                <w:rFonts w:ascii="Arial" w:eastAsia="ＭＳ Ｐゴシック" w:hAnsi="Arial" w:cs="Arial"/>
                <w:bCs/>
                <w:kern w:val="0"/>
                <w:sz w:val="16"/>
                <w:szCs w:val="16"/>
              </w:rPr>
            </w:pPr>
            <w:r w:rsidRPr="00A05912">
              <w:rPr>
                <w:rFonts w:ascii="Arial" w:eastAsia="ＭＳ Ｐゴシック" w:hAnsi="Arial" w:cs="Arial" w:hint="eastAsia"/>
                <w:bCs/>
                <w:kern w:val="0"/>
                <w:sz w:val="16"/>
                <w:szCs w:val="16"/>
              </w:rPr>
              <w:t>H</w:t>
            </w:r>
          </w:p>
        </w:tc>
      </w:tr>
      <w:tr w:rsidR="00181EE9" w14:paraId="5B85E4E0" w14:textId="77777777" w:rsidTr="00ED4484">
        <w:trPr>
          <w:trHeight w:hRule="exact" w:val="238"/>
          <w:jc w:val="center"/>
        </w:trPr>
        <w:tc>
          <w:tcPr>
            <w:tcW w:w="339" w:type="pct"/>
            <w:shd w:val="clear" w:color="auto" w:fill="C0C0C0"/>
            <w:noWrap/>
            <w:vAlign w:val="center"/>
          </w:tcPr>
          <w:p w14:paraId="5D973C3E" w14:textId="77777777" w:rsidR="00181EE9" w:rsidRPr="00A05912" w:rsidRDefault="00181EE9"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1</w:t>
            </w:r>
          </w:p>
        </w:tc>
        <w:tc>
          <w:tcPr>
            <w:tcW w:w="648" w:type="pct"/>
            <w:noWrap/>
            <w:vAlign w:val="center"/>
          </w:tcPr>
          <w:p w14:paraId="0DEF0D4A" w14:textId="77777777" w:rsidR="00181EE9" w:rsidRPr="00A05912" w:rsidRDefault="00181EE9"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Hospital</w:t>
            </w:r>
          </w:p>
        </w:tc>
        <w:tc>
          <w:tcPr>
            <w:tcW w:w="648" w:type="pct"/>
            <w:noWrap/>
            <w:vAlign w:val="center"/>
          </w:tcPr>
          <w:p w14:paraId="26DD7F8A" w14:textId="77777777" w:rsidR="00181EE9" w:rsidRPr="00A05912" w:rsidRDefault="00181EE9"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(I)Doctor</w:t>
            </w:r>
          </w:p>
        </w:tc>
        <w:tc>
          <w:tcPr>
            <w:tcW w:w="647" w:type="pct"/>
            <w:vAlign w:val="center"/>
          </w:tcPr>
          <w:p w14:paraId="1A7298B1" w14:textId="77777777" w:rsidR="00181EE9" w:rsidRPr="00A05912" w:rsidRDefault="00181EE9"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w:t>
            </w:r>
            <w:r w:rsidRPr="00A05912">
              <w:rPr>
                <w:rFonts w:ascii="Arial" w:eastAsia="ＭＳ Ｐゴシック" w:hAnsi="Arial" w:cs="Arial" w:hint="eastAsia"/>
                <w:bCs/>
                <w:kern w:val="0"/>
                <w:sz w:val="16"/>
                <w:szCs w:val="16"/>
              </w:rPr>
              <w:t>C</w:t>
            </w:r>
            <w:r w:rsidRPr="00A05912">
              <w:rPr>
                <w:rFonts w:ascii="Arial" w:eastAsia="ＭＳ Ｐゴシック" w:hAnsi="Arial" w:cs="Arial"/>
                <w:bCs/>
                <w:kern w:val="0"/>
                <w:sz w:val="16"/>
                <w:szCs w:val="16"/>
              </w:rPr>
              <w:t>)Doctor</w:t>
            </w:r>
          </w:p>
        </w:tc>
        <w:tc>
          <w:tcPr>
            <w:tcW w:w="583" w:type="pct"/>
            <w:noWrap/>
            <w:vAlign w:val="center"/>
          </w:tcPr>
          <w:p w14:paraId="395883AF" w14:textId="77777777" w:rsidR="00181EE9" w:rsidRPr="00A05912" w:rsidRDefault="00181EE9"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(I)Nurse</w:t>
            </w:r>
          </w:p>
        </w:tc>
        <w:tc>
          <w:tcPr>
            <w:tcW w:w="583" w:type="pct"/>
            <w:vAlign w:val="center"/>
          </w:tcPr>
          <w:p w14:paraId="13C0B20F" w14:textId="77777777" w:rsidR="00181EE9" w:rsidRPr="00A05912" w:rsidRDefault="00181EE9"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w:t>
            </w:r>
            <w:r w:rsidRPr="00A05912">
              <w:rPr>
                <w:rFonts w:ascii="Arial" w:eastAsia="ＭＳ Ｐゴシック" w:hAnsi="Arial" w:cs="Arial" w:hint="eastAsia"/>
                <w:bCs/>
                <w:kern w:val="0"/>
                <w:sz w:val="16"/>
                <w:szCs w:val="16"/>
              </w:rPr>
              <w:t>C</w:t>
            </w:r>
            <w:r w:rsidRPr="00A05912">
              <w:rPr>
                <w:rFonts w:ascii="Arial" w:eastAsia="ＭＳ Ｐゴシック" w:hAnsi="Arial" w:cs="Arial"/>
                <w:bCs/>
                <w:kern w:val="0"/>
                <w:sz w:val="16"/>
                <w:szCs w:val="16"/>
              </w:rPr>
              <w:t>)Nurse</w:t>
            </w:r>
          </w:p>
        </w:tc>
        <w:tc>
          <w:tcPr>
            <w:tcW w:w="711" w:type="pct"/>
            <w:noWrap/>
            <w:vAlign w:val="center"/>
          </w:tcPr>
          <w:p w14:paraId="627BA8FD" w14:textId="77777777" w:rsidR="00181EE9" w:rsidRPr="00A05912" w:rsidRDefault="00181EE9"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(O)Outpat</w:t>
            </w:r>
            <w:r w:rsidRPr="00A05912">
              <w:rPr>
                <w:rFonts w:ascii="Arial" w:eastAsia="ＭＳ Ｐゴシック" w:hAnsi="Arial" w:cs="Arial" w:hint="eastAsia"/>
                <w:bCs/>
                <w:kern w:val="0"/>
                <w:sz w:val="16"/>
                <w:szCs w:val="16"/>
              </w:rPr>
              <w:t>.</w:t>
            </w:r>
          </w:p>
        </w:tc>
        <w:tc>
          <w:tcPr>
            <w:tcW w:w="647" w:type="pct"/>
            <w:noWrap/>
            <w:vAlign w:val="center"/>
          </w:tcPr>
          <w:p w14:paraId="3D0ECCF3" w14:textId="77777777" w:rsidR="00181EE9" w:rsidRPr="00A05912" w:rsidRDefault="00181EE9"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(O)Inpat</w:t>
            </w:r>
            <w:r w:rsidRPr="00A05912">
              <w:rPr>
                <w:rFonts w:ascii="Arial" w:eastAsia="ＭＳ Ｐゴシック" w:hAnsi="Arial" w:cs="Arial" w:hint="eastAsia"/>
                <w:bCs/>
                <w:kern w:val="0"/>
                <w:sz w:val="16"/>
                <w:szCs w:val="16"/>
              </w:rPr>
              <w:t>.</w:t>
            </w:r>
          </w:p>
        </w:tc>
        <w:tc>
          <w:tcPr>
            <w:tcW w:w="194" w:type="pct"/>
            <w:noWrap/>
            <w:vAlign w:val="center"/>
          </w:tcPr>
          <w:p w14:paraId="7BD95459" w14:textId="77777777" w:rsidR="00181EE9" w:rsidRPr="00A05912" w:rsidRDefault="00181EE9"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181EE9" w14:paraId="7BA8453C" w14:textId="77777777" w:rsidTr="00ED4484">
        <w:trPr>
          <w:trHeight w:hRule="exact" w:val="238"/>
          <w:jc w:val="center"/>
        </w:trPr>
        <w:tc>
          <w:tcPr>
            <w:tcW w:w="339" w:type="pct"/>
            <w:shd w:val="clear" w:color="auto" w:fill="C0C0C0"/>
            <w:noWrap/>
            <w:vAlign w:val="center"/>
          </w:tcPr>
          <w:p w14:paraId="3AAA39AC" w14:textId="77777777" w:rsidR="00181EE9" w:rsidRPr="00A05912" w:rsidRDefault="00181EE9"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2</w:t>
            </w:r>
          </w:p>
        </w:tc>
        <w:tc>
          <w:tcPr>
            <w:tcW w:w="648" w:type="pct"/>
            <w:noWrap/>
            <w:vAlign w:val="center"/>
          </w:tcPr>
          <w:p w14:paraId="2F733C39" w14:textId="77777777" w:rsidR="00181EE9" w:rsidRPr="00A05912" w:rsidRDefault="00181EE9"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A </w:t>
            </w:r>
          </w:p>
        </w:tc>
        <w:tc>
          <w:tcPr>
            <w:tcW w:w="648" w:type="pct"/>
            <w:noWrap/>
            <w:vAlign w:val="center"/>
          </w:tcPr>
          <w:p w14:paraId="72DA2E25" w14:textId="77777777" w:rsidR="00181EE9" w:rsidRPr="00A05912" w:rsidRDefault="00181EE9"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20</w:t>
            </w:r>
          </w:p>
        </w:tc>
        <w:tc>
          <w:tcPr>
            <w:tcW w:w="647" w:type="pct"/>
            <w:vAlign w:val="center"/>
          </w:tcPr>
          <w:p w14:paraId="372940AC" w14:textId="77777777" w:rsidR="00181EE9" w:rsidRPr="00A05912" w:rsidRDefault="00181EE9" w:rsidP="00181EE9">
            <w:pPr>
              <w:jc w:val="right"/>
              <w:rPr>
                <w:rFonts w:ascii="Arial" w:eastAsia="ＭＳ Ｐゴシック" w:hAnsi="Arial" w:cs="Arial"/>
                <w:bCs/>
                <w:sz w:val="16"/>
                <w:szCs w:val="16"/>
              </w:rPr>
            </w:pPr>
            <w:r w:rsidRPr="00A05912">
              <w:rPr>
                <w:rFonts w:ascii="Arial" w:hAnsi="Arial" w:cs="Arial"/>
                <w:bCs/>
                <w:sz w:val="16"/>
                <w:szCs w:val="16"/>
              </w:rPr>
              <w:t>500</w:t>
            </w:r>
          </w:p>
        </w:tc>
        <w:tc>
          <w:tcPr>
            <w:tcW w:w="583" w:type="pct"/>
            <w:noWrap/>
            <w:vAlign w:val="center"/>
          </w:tcPr>
          <w:p w14:paraId="44A2CA72" w14:textId="77777777" w:rsidR="00181EE9" w:rsidRPr="00A05912" w:rsidRDefault="00181EE9"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151</w:t>
            </w:r>
          </w:p>
        </w:tc>
        <w:tc>
          <w:tcPr>
            <w:tcW w:w="583" w:type="pct"/>
            <w:vAlign w:val="center"/>
          </w:tcPr>
          <w:p w14:paraId="343D4797" w14:textId="77777777" w:rsidR="00181EE9" w:rsidRPr="00A05912" w:rsidRDefault="00181EE9" w:rsidP="00181EE9">
            <w:pPr>
              <w:jc w:val="right"/>
              <w:rPr>
                <w:rFonts w:ascii="Arial" w:eastAsia="ＭＳ Ｐゴシック" w:hAnsi="Arial" w:cs="Arial"/>
                <w:bCs/>
                <w:sz w:val="16"/>
                <w:szCs w:val="16"/>
              </w:rPr>
            </w:pPr>
            <w:r w:rsidRPr="00A05912">
              <w:rPr>
                <w:rFonts w:ascii="Arial" w:hAnsi="Arial" w:cs="Arial"/>
                <w:bCs/>
                <w:sz w:val="16"/>
                <w:szCs w:val="16"/>
              </w:rPr>
              <w:t>100</w:t>
            </w:r>
          </w:p>
        </w:tc>
        <w:tc>
          <w:tcPr>
            <w:tcW w:w="711" w:type="pct"/>
            <w:noWrap/>
            <w:vAlign w:val="center"/>
          </w:tcPr>
          <w:p w14:paraId="2DF02CF8" w14:textId="77777777" w:rsidR="00181EE9" w:rsidRPr="00A05912" w:rsidRDefault="00181EE9"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100</w:t>
            </w:r>
          </w:p>
        </w:tc>
        <w:tc>
          <w:tcPr>
            <w:tcW w:w="647" w:type="pct"/>
            <w:noWrap/>
            <w:vAlign w:val="center"/>
          </w:tcPr>
          <w:p w14:paraId="71F9FA03" w14:textId="77777777" w:rsidR="00181EE9" w:rsidRPr="00A05912" w:rsidRDefault="00181EE9"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90</w:t>
            </w:r>
          </w:p>
        </w:tc>
        <w:tc>
          <w:tcPr>
            <w:tcW w:w="194" w:type="pct"/>
            <w:noWrap/>
            <w:vAlign w:val="center"/>
          </w:tcPr>
          <w:p w14:paraId="1DF92FB7" w14:textId="77777777" w:rsidR="00181EE9" w:rsidRPr="00A05912" w:rsidRDefault="00181EE9"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181EE9" w14:paraId="7B014206" w14:textId="77777777" w:rsidTr="00ED4484">
        <w:trPr>
          <w:trHeight w:hRule="exact" w:val="238"/>
          <w:jc w:val="center"/>
        </w:trPr>
        <w:tc>
          <w:tcPr>
            <w:tcW w:w="339" w:type="pct"/>
            <w:shd w:val="clear" w:color="auto" w:fill="C0C0C0"/>
            <w:noWrap/>
            <w:vAlign w:val="center"/>
          </w:tcPr>
          <w:p w14:paraId="01751320" w14:textId="77777777" w:rsidR="00181EE9" w:rsidRPr="00A05912" w:rsidRDefault="00181EE9"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3</w:t>
            </w:r>
          </w:p>
        </w:tc>
        <w:tc>
          <w:tcPr>
            <w:tcW w:w="648" w:type="pct"/>
            <w:noWrap/>
            <w:vAlign w:val="center"/>
          </w:tcPr>
          <w:p w14:paraId="036B5DB6" w14:textId="77777777" w:rsidR="00181EE9" w:rsidRPr="00A05912" w:rsidRDefault="00181EE9"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B </w:t>
            </w:r>
          </w:p>
        </w:tc>
        <w:tc>
          <w:tcPr>
            <w:tcW w:w="648" w:type="pct"/>
            <w:noWrap/>
            <w:vAlign w:val="center"/>
          </w:tcPr>
          <w:p w14:paraId="48F6D39A" w14:textId="77777777" w:rsidR="00181EE9" w:rsidRPr="00A05912" w:rsidRDefault="00181EE9"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19</w:t>
            </w:r>
          </w:p>
        </w:tc>
        <w:tc>
          <w:tcPr>
            <w:tcW w:w="647" w:type="pct"/>
            <w:vAlign w:val="center"/>
          </w:tcPr>
          <w:p w14:paraId="4020A108" w14:textId="77777777" w:rsidR="00181EE9" w:rsidRPr="00A05912" w:rsidRDefault="00181EE9" w:rsidP="00181EE9">
            <w:pPr>
              <w:jc w:val="right"/>
              <w:rPr>
                <w:rFonts w:ascii="Arial" w:eastAsia="ＭＳ Ｐゴシック" w:hAnsi="Arial" w:cs="Arial"/>
                <w:bCs/>
                <w:sz w:val="16"/>
                <w:szCs w:val="16"/>
              </w:rPr>
            </w:pPr>
            <w:r w:rsidRPr="00A05912">
              <w:rPr>
                <w:rFonts w:ascii="Arial" w:hAnsi="Arial" w:cs="Arial"/>
                <w:bCs/>
                <w:sz w:val="16"/>
                <w:szCs w:val="16"/>
              </w:rPr>
              <w:t>350</w:t>
            </w:r>
          </w:p>
        </w:tc>
        <w:tc>
          <w:tcPr>
            <w:tcW w:w="583" w:type="pct"/>
            <w:noWrap/>
            <w:vAlign w:val="center"/>
          </w:tcPr>
          <w:p w14:paraId="3ECE8194" w14:textId="77777777" w:rsidR="00181EE9" w:rsidRPr="00A05912" w:rsidRDefault="00181EE9"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131</w:t>
            </w:r>
          </w:p>
        </w:tc>
        <w:tc>
          <w:tcPr>
            <w:tcW w:w="583" w:type="pct"/>
            <w:vAlign w:val="center"/>
          </w:tcPr>
          <w:p w14:paraId="134DE428" w14:textId="77777777" w:rsidR="00181EE9" w:rsidRPr="00A05912" w:rsidRDefault="00181EE9" w:rsidP="00181EE9">
            <w:pPr>
              <w:jc w:val="right"/>
              <w:rPr>
                <w:rFonts w:ascii="Arial" w:eastAsia="ＭＳ Ｐゴシック" w:hAnsi="Arial" w:cs="Arial"/>
                <w:bCs/>
                <w:sz w:val="16"/>
                <w:szCs w:val="16"/>
              </w:rPr>
            </w:pPr>
            <w:r w:rsidRPr="00A05912">
              <w:rPr>
                <w:rFonts w:ascii="Arial" w:hAnsi="Arial" w:cs="Arial"/>
                <w:bCs/>
                <w:sz w:val="16"/>
                <w:szCs w:val="16"/>
              </w:rPr>
              <w:t>80</w:t>
            </w:r>
          </w:p>
        </w:tc>
        <w:tc>
          <w:tcPr>
            <w:tcW w:w="711" w:type="pct"/>
            <w:noWrap/>
            <w:vAlign w:val="center"/>
          </w:tcPr>
          <w:p w14:paraId="2E36A0C2" w14:textId="77777777" w:rsidR="00181EE9" w:rsidRPr="00A05912" w:rsidRDefault="00181EE9"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150</w:t>
            </w:r>
          </w:p>
        </w:tc>
        <w:tc>
          <w:tcPr>
            <w:tcW w:w="647" w:type="pct"/>
            <w:noWrap/>
            <w:vAlign w:val="center"/>
          </w:tcPr>
          <w:p w14:paraId="00C1FE3C" w14:textId="77777777" w:rsidR="00181EE9" w:rsidRPr="00A05912" w:rsidRDefault="00181EE9"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50</w:t>
            </w:r>
          </w:p>
        </w:tc>
        <w:tc>
          <w:tcPr>
            <w:tcW w:w="194" w:type="pct"/>
            <w:noWrap/>
            <w:vAlign w:val="center"/>
          </w:tcPr>
          <w:p w14:paraId="2D42E96A" w14:textId="77777777" w:rsidR="00181EE9" w:rsidRPr="00A05912" w:rsidRDefault="00181EE9"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181EE9" w14:paraId="388ABFCA" w14:textId="77777777" w:rsidTr="00ED4484">
        <w:trPr>
          <w:trHeight w:hRule="exact" w:val="238"/>
          <w:jc w:val="center"/>
        </w:trPr>
        <w:tc>
          <w:tcPr>
            <w:tcW w:w="339" w:type="pct"/>
            <w:shd w:val="clear" w:color="auto" w:fill="C0C0C0"/>
            <w:noWrap/>
            <w:vAlign w:val="center"/>
          </w:tcPr>
          <w:p w14:paraId="7A4EE68F" w14:textId="77777777" w:rsidR="00181EE9" w:rsidRPr="00A05912" w:rsidRDefault="00181EE9"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4</w:t>
            </w:r>
          </w:p>
        </w:tc>
        <w:tc>
          <w:tcPr>
            <w:tcW w:w="648" w:type="pct"/>
            <w:noWrap/>
            <w:vAlign w:val="center"/>
          </w:tcPr>
          <w:p w14:paraId="3FF006A4" w14:textId="77777777" w:rsidR="00181EE9" w:rsidRPr="00A05912" w:rsidRDefault="00181EE9"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C </w:t>
            </w:r>
          </w:p>
        </w:tc>
        <w:tc>
          <w:tcPr>
            <w:tcW w:w="648" w:type="pct"/>
            <w:noWrap/>
            <w:vAlign w:val="center"/>
          </w:tcPr>
          <w:p w14:paraId="763BA3CE" w14:textId="77777777" w:rsidR="00181EE9" w:rsidRPr="00A05912" w:rsidRDefault="00181EE9"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25</w:t>
            </w:r>
          </w:p>
        </w:tc>
        <w:tc>
          <w:tcPr>
            <w:tcW w:w="647" w:type="pct"/>
            <w:vAlign w:val="center"/>
          </w:tcPr>
          <w:p w14:paraId="69081B0E" w14:textId="77777777" w:rsidR="00181EE9" w:rsidRPr="00A05912" w:rsidRDefault="00181EE9" w:rsidP="00181EE9">
            <w:pPr>
              <w:jc w:val="right"/>
              <w:rPr>
                <w:rFonts w:ascii="Arial" w:eastAsia="ＭＳ Ｐゴシック" w:hAnsi="Arial" w:cs="Arial"/>
                <w:bCs/>
                <w:sz w:val="16"/>
                <w:szCs w:val="16"/>
              </w:rPr>
            </w:pPr>
            <w:r w:rsidRPr="00A05912">
              <w:rPr>
                <w:rFonts w:ascii="Arial" w:hAnsi="Arial" w:cs="Arial"/>
                <w:bCs/>
                <w:sz w:val="16"/>
                <w:szCs w:val="16"/>
              </w:rPr>
              <w:t>450</w:t>
            </w:r>
          </w:p>
        </w:tc>
        <w:tc>
          <w:tcPr>
            <w:tcW w:w="583" w:type="pct"/>
            <w:noWrap/>
            <w:vAlign w:val="center"/>
          </w:tcPr>
          <w:p w14:paraId="7702E6C9" w14:textId="77777777" w:rsidR="00181EE9" w:rsidRPr="00A05912" w:rsidRDefault="00181EE9"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160</w:t>
            </w:r>
          </w:p>
        </w:tc>
        <w:tc>
          <w:tcPr>
            <w:tcW w:w="583" w:type="pct"/>
            <w:vAlign w:val="center"/>
          </w:tcPr>
          <w:p w14:paraId="455CB324" w14:textId="77777777" w:rsidR="00181EE9" w:rsidRPr="00A05912" w:rsidRDefault="00181EE9" w:rsidP="00181EE9">
            <w:pPr>
              <w:jc w:val="right"/>
              <w:rPr>
                <w:rFonts w:ascii="Arial" w:eastAsia="ＭＳ Ｐゴシック" w:hAnsi="Arial" w:cs="Arial"/>
                <w:bCs/>
                <w:sz w:val="16"/>
                <w:szCs w:val="16"/>
              </w:rPr>
            </w:pPr>
            <w:r w:rsidRPr="00A05912">
              <w:rPr>
                <w:rFonts w:ascii="Arial" w:hAnsi="Arial" w:cs="Arial"/>
                <w:bCs/>
                <w:sz w:val="16"/>
                <w:szCs w:val="16"/>
              </w:rPr>
              <w:t>90</w:t>
            </w:r>
          </w:p>
        </w:tc>
        <w:tc>
          <w:tcPr>
            <w:tcW w:w="711" w:type="pct"/>
            <w:noWrap/>
            <w:vAlign w:val="center"/>
          </w:tcPr>
          <w:p w14:paraId="10514B51" w14:textId="77777777" w:rsidR="00181EE9" w:rsidRPr="00A05912" w:rsidRDefault="00181EE9"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160</w:t>
            </w:r>
          </w:p>
        </w:tc>
        <w:tc>
          <w:tcPr>
            <w:tcW w:w="647" w:type="pct"/>
            <w:noWrap/>
            <w:vAlign w:val="center"/>
          </w:tcPr>
          <w:p w14:paraId="19C310BC" w14:textId="77777777" w:rsidR="00181EE9" w:rsidRPr="00A05912" w:rsidRDefault="00181EE9"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55</w:t>
            </w:r>
          </w:p>
        </w:tc>
        <w:tc>
          <w:tcPr>
            <w:tcW w:w="194" w:type="pct"/>
            <w:noWrap/>
            <w:vAlign w:val="center"/>
          </w:tcPr>
          <w:p w14:paraId="6B65B983" w14:textId="77777777" w:rsidR="00181EE9" w:rsidRPr="00A05912" w:rsidRDefault="00181EE9"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181EE9" w14:paraId="7DCEBE8E" w14:textId="77777777" w:rsidTr="00ED4484">
        <w:trPr>
          <w:trHeight w:hRule="exact" w:val="238"/>
          <w:jc w:val="center"/>
        </w:trPr>
        <w:tc>
          <w:tcPr>
            <w:tcW w:w="339" w:type="pct"/>
            <w:shd w:val="clear" w:color="auto" w:fill="C0C0C0"/>
            <w:noWrap/>
            <w:vAlign w:val="center"/>
          </w:tcPr>
          <w:p w14:paraId="3DEC831F" w14:textId="77777777" w:rsidR="00181EE9" w:rsidRPr="00A05912" w:rsidRDefault="00181EE9"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5</w:t>
            </w:r>
          </w:p>
        </w:tc>
        <w:tc>
          <w:tcPr>
            <w:tcW w:w="648" w:type="pct"/>
            <w:noWrap/>
            <w:vAlign w:val="center"/>
          </w:tcPr>
          <w:p w14:paraId="356F14D4" w14:textId="77777777" w:rsidR="00181EE9" w:rsidRPr="00A05912" w:rsidRDefault="00181EE9"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D </w:t>
            </w:r>
          </w:p>
        </w:tc>
        <w:tc>
          <w:tcPr>
            <w:tcW w:w="648" w:type="pct"/>
            <w:noWrap/>
            <w:vAlign w:val="center"/>
          </w:tcPr>
          <w:p w14:paraId="017ED752" w14:textId="77777777" w:rsidR="00181EE9" w:rsidRPr="00A05912" w:rsidRDefault="00181EE9"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27</w:t>
            </w:r>
          </w:p>
        </w:tc>
        <w:tc>
          <w:tcPr>
            <w:tcW w:w="647" w:type="pct"/>
            <w:vAlign w:val="center"/>
          </w:tcPr>
          <w:p w14:paraId="7A171125" w14:textId="77777777" w:rsidR="00181EE9" w:rsidRPr="00A05912" w:rsidRDefault="00181EE9" w:rsidP="00181EE9">
            <w:pPr>
              <w:jc w:val="right"/>
              <w:rPr>
                <w:rFonts w:ascii="Arial" w:eastAsia="ＭＳ Ｐゴシック" w:hAnsi="Arial" w:cs="Arial"/>
                <w:bCs/>
                <w:sz w:val="16"/>
                <w:szCs w:val="16"/>
              </w:rPr>
            </w:pPr>
            <w:r w:rsidRPr="00A05912">
              <w:rPr>
                <w:rFonts w:ascii="Arial" w:hAnsi="Arial" w:cs="Arial"/>
                <w:bCs/>
                <w:sz w:val="16"/>
                <w:szCs w:val="16"/>
              </w:rPr>
              <w:t>600</w:t>
            </w:r>
          </w:p>
        </w:tc>
        <w:tc>
          <w:tcPr>
            <w:tcW w:w="583" w:type="pct"/>
            <w:noWrap/>
            <w:vAlign w:val="center"/>
          </w:tcPr>
          <w:p w14:paraId="61F9A6A9" w14:textId="77777777" w:rsidR="00181EE9" w:rsidRPr="00A05912" w:rsidRDefault="00181EE9"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168</w:t>
            </w:r>
          </w:p>
        </w:tc>
        <w:tc>
          <w:tcPr>
            <w:tcW w:w="583" w:type="pct"/>
            <w:vAlign w:val="center"/>
          </w:tcPr>
          <w:p w14:paraId="417B8E44" w14:textId="77777777" w:rsidR="00181EE9" w:rsidRPr="00A05912" w:rsidRDefault="00181EE9" w:rsidP="00181EE9">
            <w:pPr>
              <w:jc w:val="right"/>
              <w:rPr>
                <w:rFonts w:ascii="Arial" w:eastAsia="ＭＳ Ｐゴシック" w:hAnsi="Arial" w:cs="Arial"/>
                <w:bCs/>
                <w:sz w:val="16"/>
                <w:szCs w:val="16"/>
              </w:rPr>
            </w:pPr>
            <w:r w:rsidRPr="00A05912">
              <w:rPr>
                <w:rFonts w:ascii="Arial" w:hAnsi="Arial" w:cs="Arial"/>
                <w:bCs/>
                <w:sz w:val="16"/>
                <w:szCs w:val="16"/>
              </w:rPr>
              <w:t>120</w:t>
            </w:r>
          </w:p>
        </w:tc>
        <w:tc>
          <w:tcPr>
            <w:tcW w:w="711" w:type="pct"/>
            <w:noWrap/>
            <w:vAlign w:val="center"/>
          </w:tcPr>
          <w:p w14:paraId="3C0D9D9F" w14:textId="77777777" w:rsidR="00181EE9" w:rsidRPr="00A05912" w:rsidRDefault="00181EE9"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180</w:t>
            </w:r>
          </w:p>
        </w:tc>
        <w:tc>
          <w:tcPr>
            <w:tcW w:w="647" w:type="pct"/>
            <w:noWrap/>
            <w:vAlign w:val="center"/>
          </w:tcPr>
          <w:p w14:paraId="7164AB35" w14:textId="77777777" w:rsidR="00181EE9" w:rsidRPr="00A05912" w:rsidRDefault="00181EE9"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72</w:t>
            </w:r>
          </w:p>
        </w:tc>
        <w:tc>
          <w:tcPr>
            <w:tcW w:w="194" w:type="pct"/>
            <w:noWrap/>
            <w:vAlign w:val="center"/>
          </w:tcPr>
          <w:p w14:paraId="3E091746" w14:textId="77777777" w:rsidR="00181EE9" w:rsidRPr="00A05912" w:rsidRDefault="00181EE9"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181EE9" w14:paraId="74E93D08" w14:textId="77777777" w:rsidTr="00ED4484">
        <w:trPr>
          <w:trHeight w:hRule="exact" w:val="238"/>
          <w:jc w:val="center"/>
        </w:trPr>
        <w:tc>
          <w:tcPr>
            <w:tcW w:w="339" w:type="pct"/>
            <w:shd w:val="clear" w:color="auto" w:fill="C0C0C0"/>
            <w:noWrap/>
            <w:vAlign w:val="center"/>
          </w:tcPr>
          <w:p w14:paraId="7F713D86" w14:textId="77777777" w:rsidR="00181EE9" w:rsidRPr="00A05912" w:rsidRDefault="00181EE9"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6</w:t>
            </w:r>
          </w:p>
        </w:tc>
        <w:tc>
          <w:tcPr>
            <w:tcW w:w="648" w:type="pct"/>
            <w:noWrap/>
            <w:vAlign w:val="center"/>
          </w:tcPr>
          <w:p w14:paraId="36524C45" w14:textId="77777777" w:rsidR="00181EE9" w:rsidRPr="00A05912" w:rsidRDefault="00181EE9"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E </w:t>
            </w:r>
          </w:p>
        </w:tc>
        <w:tc>
          <w:tcPr>
            <w:tcW w:w="648" w:type="pct"/>
            <w:noWrap/>
            <w:vAlign w:val="center"/>
          </w:tcPr>
          <w:p w14:paraId="0E44C005" w14:textId="77777777" w:rsidR="00181EE9" w:rsidRPr="00A05912" w:rsidRDefault="00181EE9"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22</w:t>
            </w:r>
          </w:p>
        </w:tc>
        <w:tc>
          <w:tcPr>
            <w:tcW w:w="647" w:type="pct"/>
            <w:vAlign w:val="center"/>
          </w:tcPr>
          <w:p w14:paraId="7E874832" w14:textId="77777777" w:rsidR="00181EE9" w:rsidRPr="00A05912" w:rsidRDefault="00181EE9" w:rsidP="00181EE9">
            <w:pPr>
              <w:jc w:val="right"/>
              <w:rPr>
                <w:rFonts w:ascii="Arial" w:eastAsia="ＭＳ Ｐゴシック" w:hAnsi="Arial" w:cs="Arial"/>
                <w:bCs/>
                <w:sz w:val="16"/>
                <w:szCs w:val="16"/>
              </w:rPr>
            </w:pPr>
            <w:r w:rsidRPr="00A05912">
              <w:rPr>
                <w:rFonts w:ascii="Arial" w:hAnsi="Arial" w:cs="Arial"/>
                <w:bCs/>
                <w:sz w:val="16"/>
                <w:szCs w:val="16"/>
              </w:rPr>
              <w:t>300</w:t>
            </w:r>
          </w:p>
        </w:tc>
        <w:tc>
          <w:tcPr>
            <w:tcW w:w="583" w:type="pct"/>
            <w:noWrap/>
            <w:vAlign w:val="center"/>
          </w:tcPr>
          <w:p w14:paraId="26E991D6" w14:textId="77777777" w:rsidR="00181EE9" w:rsidRPr="00A05912" w:rsidRDefault="00181EE9"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158</w:t>
            </w:r>
          </w:p>
        </w:tc>
        <w:tc>
          <w:tcPr>
            <w:tcW w:w="583" w:type="pct"/>
            <w:vAlign w:val="center"/>
          </w:tcPr>
          <w:p w14:paraId="698C9954" w14:textId="77777777" w:rsidR="00181EE9" w:rsidRPr="00A05912" w:rsidRDefault="00181EE9" w:rsidP="00181EE9">
            <w:pPr>
              <w:jc w:val="right"/>
              <w:rPr>
                <w:rFonts w:ascii="Arial" w:eastAsia="ＭＳ Ｐゴシック" w:hAnsi="Arial" w:cs="Arial"/>
                <w:bCs/>
                <w:sz w:val="16"/>
                <w:szCs w:val="16"/>
              </w:rPr>
            </w:pPr>
            <w:r w:rsidRPr="00A05912">
              <w:rPr>
                <w:rFonts w:ascii="Arial" w:hAnsi="Arial" w:cs="Arial"/>
                <w:bCs/>
                <w:sz w:val="16"/>
                <w:szCs w:val="16"/>
              </w:rPr>
              <w:t>70</w:t>
            </w:r>
          </w:p>
        </w:tc>
        <w:tc>
          <w:tcPr>
            <w:tcW w:w="711" w:type="pct"/>
            <w:noWrap/>
            <w:vAlign w:val="center"/>
          </w:tcPr>
          <w:p w14:paraId="51E31C82" w14:textId="77777777" w:rsidR="00181EE9" w:rsidRPr="00A05912" w:rsidRDefault="00181EE9"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94</w:t>
            </w:r>
          </w:p>
        </w:tc>
        <w:tc>
          <w:tcPr>
            <w:tcW w:w="647" w:type="pct"/>
            <w:noWrap/>
            <w:vAlign w:val="center"/>
          </w:tcPr>
          <w:p w14:paraId="10C97DC6" w14:textId="77777777" w:rsidR="00181EE9" w:rsidRPr="00A05912" w:rsidRDefault="00181EE9"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66</w:t>
            </w:r>
          </w:p>
        </w:tc>
        <w:tc>
          <w:tcPr>
            <w:tcW w:w="194" w:type="pct"/>
            <w:noWrap/>
            <w:vAlign w:val="center"/>
          </w:tcPr>
          <w:p w14:paraId="1CEAC08A" w14:textId="77777777" w:rsidR="00181EE9" w:rsidRPr="00A05912" w:rsidRDefault="00181EE9"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181EE9" w14:paraId="6E3C6237" w14:textId="77777777" w:rsidTr="00ED4484">
        <w:trPr>
          <w:trHeight w:hRule="exact" w:val="238"/>
          <w:jc w:val="center"/>
        </w:trPr>
        <w:tc>
          <w:tcPr>
            <w:tcW w:w="339" w:type="pct"/>
            <w:shd w:val="clear" w:color="auto" w:fill="C0C0C0"/>
            <w:noWrap/>
            <w:vAlign w:val="center"/>
          </w:tcPr>
          <w:p w14:paraId="32D74003" w14:textId="77777777" w:rsidR="00181EE9" w:rsidRPr="00A05912" w:rsidRDefault="00181EE9"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7</w:t>
            </w:r>
          </w:p>
        </w:tc>
        <w:tc>
          <w:tcPr>
            <w:tcW w:w="648" w:type="pct"/>
            <w:noWrap/>
            <w:vAlign w:val="center"/>
          </w:tcPr>
          <w:p w14:paraId="06BF8058" w14:textId="77777777" w:rsidR="00181EE9" w:rsidRPr="00A05912" w:rsidRDefault="00181EE9"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F </w:t>
            </w:r>
          </w:p>
        </w:tc>
        <w:tc>
          <w:tcPr>
            <w:tcW w:w="648" w:type="pct"/>
            <w:noWrap/>
            <w:vAlign w:val="center"/>
          </w:tcPr>
          <w:p w14:paraId="7BAB6DDB" w14:textId="77777777" w:rsidR="00181EE9" w:rsidRPr="00A05912" w:rsidRDefault="00181EE9"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55</w:t>
            </w:r>
          </w:p>
        </w:tc>
        <w:tc>
          <w:tcPr>
            <w:tcW w:w="647" w:type="pct"/>
            <w:vAlign w:val="center"/>
          </w:tcPr>
          <w:p w14:paraId="7AA26C1B" w14:textId="77777777" w:rsidR="00181EE9" w:rsidRPr="00A05912" w:rsidRDefault="00181EE9" w:rsidP="00181EE9">
            <w:pPr>
              <w:jc w:val="right"/>
              <w:rPr>
                <w:rFonts w:ascii="Arial" w:eastAsia="ＭＳ Ｐゴシック" w:hAnsi="Arial" w:cs="Arial"/>
                <w:bCs/>
                <w:sz w:val="16"/>
                <w:szCs w:val="16"/>
              </w:rPr>
            </w:pPr>
            <w:r w:rsidRPr="00A05912">
              <w:rPr>
                <w:rFonts w:ascii="Arial" w:hAnsi="Arial" w:cs="Arial"/>
                <w:bCs/>
                <w:sz w:val="16"/>
                <w:szCs w:val="16"/>
              </w:rPr>
              <w:t>450</w:t>
            </w:r>
          </w:p>
        </w:tc>
        <w:tc>
          <w:tcPr>
            <w:tcW w:w="583" w:type="pct"/>
            <w:noWrap/>
            <w:vAlign w:val="center"/>
          </w:tcPr>
          <w:p w14:paraId="441A4A42" w14:textId="77777777" w:rsidR="00181EE9" w:rsidRPr="00A05912" w:rsidRDefault="00181EE9"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255</w:t>
            </w:r>
          </w:p>
        </w:tc>
        <w:tc>
          <w:tcPr>
            <w:tcW w:w="583" w:type="pct"/>
            <w:vAlign w:val="center"/>
          </w:tcPr>
          <w:p w14:paraId="3F9FA8F5" w14:textId="77777777" w:rsidR="00181EE9" w:rsidRPr="00A05912" w:rsidRDefault="00181EE9" w:rsidP="00181EE9">
            <w:pPr>
              <w:jc w:val="right"/>
              <w:rPr>
                <w:rFonts w:ascii="Arial" w:eastAsia="ＭＳ Ｐゴシック" w:hAnsi="Arial" w:cs="Arial"/>
                <w:bCs/>
                <w:sz w:val="16"/>
                <w:szCs w:val="16"/>
              </w:rPr>
            </w:pPr>
            <w:r w:rsidRPr="00A05912">
              <w:rPr>
                <w:rFonts w:ascii="Arial" w:hAnsi="Arial" w:cs="Arial"/>
                <w:bCs/>
                <w:sz w:val="16"/>
                <w:szCs w:val="16"/>
              </w:rPr>
              <w:t>80</w:t>
            </w:r>
          </w:p>
        </w:tc>
        <w:tc>
          <w:tcPr>
            <w:tcW w:w="711" w:type="pct"/>
            <w:noWrap/>
            <w:vAlign w:val="center"/>
          </w:tcPr>
          <w:p w14:paraId="6B2196D1" w14:textId="77777777" w:rsidR="00181EE9" w:rsidRPr="00A05912" w:rsidRDefault="00181EE9"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230</w:t>
            </w:r>
          </w:p>
        </w:tc>
        <w:tc>
          <w:tcPr>
            <w:tcW w:w="647" w:type="pct"/>
            <w:noWrap/>
            <w:vAlign w:val="center"/>
          </w:tcPr>
          <w:p w14:paraId="02A3CBA3" w14:textId="77777777" w:rsidR="00181EE9" w:rsidRPr="00A05912" w:rsidRDefault="00181EE9"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90</w:t>
            </w:r>
          </w:p>
        </w:tc>
        <w:tc>
          <w:tcPr>
            <w:tcW w:w="194" w:type="pct"/>
            <w:noWrap/>
            <w:vAlign w:val="center"/>
          </w:tcPr>
          <w:p w14:paraId="60C7DB7E" w14:textId="77777777" w:rsidR="00181EE9" w:rsidRPr="00A05912" w:rsidRDefault="00181EE9"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181EE9" w14:paraId="132DA71F" w14:textId="77777777" w:rsidTr="00ED4484">
        <w:trPr>
          <w:trHeight w:hRule="exact" w:val="238"/>
          <w:jc w:val="center"/>
        </w:trPr>
        <w:tc>
          <w:tcPr>
            <w:tcW w:w="339" w:type="pct"/>
            <w:shd w:val="clear" w:color="auto" w:fill="C0C0C0"/>
            <w:noWrap/>
            <w:vAlign w:val="center"/>
          </w:tcPr>
          <w:p w14:paraId="1D90C8FA" w14:textId="77777777" w:rsidR="00181EE9" w:rsidRPr="00A05912" w:rsidRDefault="00181EE9"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8</w:t>
            </w:r>
          </w:p>
        </w:tc>
        <w:tc>
          <w:tcPr>
            <w:tcW w:w="648" w:type="pct"/>
            <w:noWrap/>
            <w:vAlign w:val="center"/>
          </w:tcPr>
          <w:p w14:paraId="567ACF00" w14:textId="77777777" w:rsidR="00181EE9" w:rsidRPr="00A05912" w:rsidRDefault="00181EE9"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G </w:t>
            </w:r>
          </w:p>
        </w:tc>
        <w:tc>
          <w:tcPr>
            <w:tcW w:w="648" w:type="pct"/>
            <w:noWrap/>
            <w:vAlign w:val="center"/>
          </w:tcPr>
          <w:p w14:paraId="406404F9" w14:textId="77777777" w:rsidR="00181EE9" w:rsidRPr="00A05912" w:rsidRDefault="00181EE9"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33</w:t>
            </w:r>
          </w:p>
        </w:tc>
        <w:tc>
          <w:tcPr>
            <w:tcW w:w="647" w:type="pct"/>
            <w:vAlign w:val="center"/>
          </w:tcPr>
          <w:p w14:paraId="581F935B" w14:textId="77777777" w:rsidR="00181EE9" w:rsidRPr="00A05912" w:rsidRDefault="00181EE9" w:rsidP="00181EE9">
            <w:pPr>
              <w:jc w:val="right"/>
              <w:rPr>
                <w:rFonts w:ascii="Arial" w:eastAsia="ＭＳ Ｐゴシック" w:hAnsi="Arial" w:cs="Arial"/>
                <w:bCs/>
                <w:sz w:val="16"/>
                <w:szCs w:val="16"/>
              </w:rPr>
            </w:pPr>
            <w:r w:rsidRPr="00A05912">
              <w:rPr>
                <w:rFonts w:ascii="Arial" w:hAnsi="Arial" w:cs="Arial"/>
                <w:bCs/>
                <w:sz w:val="16"/>
                <w:szCs w:val="16"/>
              </w:rPr>
              <w:t>500</w:t>
            </w:r>
          </w:p>
        </w:tc>
        <w:tc>
          <w:tcPr>
            <w:tcW w:w="583" w:type="pct"/>
            <w:noWrap/>
            <w:vAlign w:val="center"/>
          </w:tcPr>
          <w:p w14:paraId="4E64EE2A" w14:textId="77777777" w:rsidR="00181EE9" w:rsidRPr="00A05912" w:rsidRDefault="00181EE9"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235</w:t>
            </w:r>
          </w:p>
        </w:tc>
        <w:tc>
          <w:tcPr>
            <w:tcW w:w="583" w:type="pct"/>
            <w:vAlign w:val="center"/>
          </w:tcPr>
          <w:p w14:paraId="11118E83" w14:textId="77777777" w:rsidR="00181EE9" w:rsidRPr="00A05912" w:rsidRDefault="00181EE9" w:rsidP="00181EE9">
            <w:pPr>
              <w:jc w:val="right"/>
              <w:rPr>
                <w:rFonts w:ascii="Arial" w:eastAsia="ＭＳ Ｐゴシック" w:hAnsi="Arial" w:cs="Arial"/>
                <w:bCs/>
                <w:sz w:val="16"/>
                <w:szCs w:val="16"/>
              </w:rPr>
            </w:pPr>
            <w:r w:rsidRPr="00A05912">
              <w:rPr>
                <w:rFonts w:ascii="Arial" w:hAnsi="Arial" w:cs="Arial"/>
                <w:bCs/>
                <w:sz w:val="16"/>
                <w:szCs w:val="16"/>
              </w:rPr>
              <w:t>100</w:t>
            </w:r>
          </w:p>
        </w:tc>
        <w:tc>
          <w:tcPr>
            <w:tcW w:w="711" w:type="pct"/>
            <w:noWrap/>
            <w:vAlign w:val="center"/>
          </w:tcPr>
          <w:p w14:paraId="6994F57A" w14:textId="77777777" w:rsidR="00181EE9" w:rsidRPr="00A05912" w:rsidRDefault="00181EE9"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220</w:t>
            </w:r>
          </w:p>
        </w:tc>
        <w:tc>
          <w:tcPr>
            <w:tcW w:w="647" w:type="pct"/>
            <w:noWrap/>
            <w:vAlign w:val="center"/>
          </w:tcPr>
          <w:p w14:paraId="129A4AE0" w14:textId="77777777" w:rsidR="00181EE9" w:rsidRPr="00A05912" w:rsidRDefault="00181EE9"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88</w:t>
            </w:r>
          </w:p>
        </w:tc>
        <w:tc>
          <w:tcPr>
            <w:tcW w:w="194" w:type="pct"/>
            <w:noWrap/>
            <w:vAlign w:val="center"/>
          </w:tcPr>
          <w:p w14:paraId="44372906" w14:textId="77777777" w:rsidR="00181EE9" w:rsidRPr="00A05912" w:rsidRDefault="00181EE9"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181EE9" w14:paraId="37EE9F48" w14:textId="77777777" w:rsidTr="00ED4484">
        <w:trPr>
          <w:trHeight w:hRule="exact" w:val="238"/>
          <w:jc w:val="center"/>
        </w:trPr>
        <w:tc>
          <w:tcPr>
            <w:tcW w:w="339" w:type="pct"/>
            <w:shd w:val="clear" w:color="auto" w:fill="C0C0C0"/>
            <w:noWrap/>
            <w:vAlign w:val="center"/>
          </w:tcPr>
          <w:p w14:paraId="5970FEDE" w14:textId="77777777" w:rsidR="00181EE9" w:rsidRPr="00A05912" w:rsidRDefault="00181EE9"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9</w:t>
            </w:r>
          </w:p>
        </w:tc>
        <w:tc>
          <w:tcPr>
            <w:tcW w:w="648" w:type="pct"/>
            <w:noWrap/>
            <w:vAlign w:val="center"/>
          </w:tcPr>
          <w:p w14:paraId="5EEE63BD" w14:textId="77777777" w:rsidR="00181EE9" w:rsidRPr="00A05912" w:rsidRDefault="00181EE9"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H </w:t>
            </w:r>
          </w:p>
        </w:tc>
        <w:tc>
          <w:tcPr>
            <w:tcW w:w="648" w:type="pct"/>
            <w:noWrap/>
            <w:vAlign w:val="center"/>
          </w:tcPr>
          <w:p w14:paraId="7A75225F" w14:textId="77777777" w:rsidR="00181EE9" w:rsidRPr="00A05912" w:rsidRDefault="00181EE9"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31</w:t>
            </w:r>
          </w:p>
        </w:tc>
        <w:tc>
          <w:tcPr>
            <w:tcW w:w="647" w:type="pct"/>
            <w:vAlign w:val="center"/>
          </w:tcPr>
          <w:p w14:paraId="7AB4991C" w14:textId="77777777" w:rsidR="00181EE9" w:rsidRPr="00A05912" w:rsidRDefault="00181EE9" w:rsidP="00181EE9">
            <w:pPr>
              <w:jc w:val="right"/>
              <w:rPr>
                <w:rFonts w:ascii="Arial" w:eastAsia="ＭＳ Ｐゴシック" w:hAnsi="Arial" w:cs="Arial"/>
                <w:bCs/>
                <w:sz w:val="16"/>
                <w:szCs w:val="16"/>
              </w:rPr>
            </w:pPr>
            <w:r w:rsidRPr="00A05912">
              <w:rPr>
                <w:rFonts w:ascii="Arial" w:hAnsi="Arial" w:cs="Arial"/>
                <w:bCs/>
                <w:sz w:val="16"/>
                <w:szCs w:val="16"/>
              </w:rPr>
              <w:t>450</w:t>
            </w:r>
          </w:p>
        </w:tc>
        <w:tc>
          <w:tcPr>
            <w:tcW w:w="583" w:type="pct"/>
            <w:noWrap/>
            <w:vAlign w:val="center"/>
          </w:tcPr>
          <w:p w14:paraId="7D62B816" w14:textId="77777777" w:rsidR="00181EE9" w:rsidRPr="00A05912" w:rsidRDefault="00181EE9"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206</w:t>
            </w:r>
          </w:p>
        </w:tc>
        <w:tc>
          <w:tcPr>
            <w:tcW w:w="583" w:type="pct"/>
            <w:vAlign w:val="center"/>
          </w:tcPr>
          <w:p w14:paraId="4F3D1A01" w14:textId="77777777" w:rsidR="00181EE9" w:rsidRPr="00A05912" w:rsidRDefault="00181EE9" w:rsidP="00181EE9">
            <w:pPr>
              <w:jc w:val="right"/>
              <w:rPr>
                <w:rFonts w:ascii="Arial" w:eastAsia="ＭＳ Ｐゴシック" w:hAnsi="Arial" w:cs="Arial"/>
                <w:bCs/>
                <w:sz w:val="16"/>
                <w:szCs w:val="16"/>
              </w:rPr>
            </w:pPr>
            <w:r w:rsidRPr="00A05912">
              <w:rPr>
                <w:rFonts w:ascii="Arial" w:hAnsi="Arial" w:cs="Arial"/>
                <w:bCs/>
                <w:sz w:val="16"/>
                <w:szCs w:val="16"/>
              </w:rPr>
              <w:t>85</w:t>
            </w:r>
          </w:p>
        </w:tc>
        <w:tc>
          <w:tcPr>
            <w:tcW w:w="711" w:type="pct"/>
            <w:noWrap/>
            <w:vAlign w:val="center"/>
          </w:tcPr>
          <w:p w14:paraId="761B757F" w14:textId="77777777" w:rsidR="00181EE9" w:rsidRPr="00A05912" w:rsidRDefault="00181EE9"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152</w:t>
            </w:r>
          </w:p>
        </w:tc>
        <w:tc>
          <w:tcPr>
            <w:tcW w:w="647" w:type="pct"/>
            <w:noWrap/>
            <w:vAlign w:val="center"/>
          </w:tcPr>
          <w:p w14:paraId="167780E0" w14:textId="77777777" w:rsidR="00181EE9" w:rsidRPr="00A05912" w:rsidRDefault="00181EE9"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80</w:t>
            </w:r>
          </w:p>
        </w:tc>
        <w:tc>
          <w:tcPr>
            <w:tcW w:w="194" w:type="pct"/>
            <w:noWrap/>
            <w:vAlign w:val="center"/>
          </w:tcPr>
          <w:p w14:paraId="0197CF0C" w14:textId="77777777" w:rsidR="00181EE9" w:rsidRPr="00A05912" w:rsidRDefault="00181EE9"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181EE9" w14:paraId="5FCF8C25" w14:textId="77777777" w:rsidTr="00ED4484">
        <w:trPr>
          <w:trHeight w:hRule="exact" w:val="238"/>
          <w:jc w:val="center"/>
        </w:trPr>
        <w:tc>
          <w:tcPr>
            <w:tcW w:w="339" w:type="pct"/>
            <w:shd w:val="clear" w:color="auto" w:fill="C0C0C0"/>
            <w:noWrap/>
            <w:vAlign w:val="center"/>
          </w:tcPr>
          <w:p w14:paraId="58614F2B" w14:textId="77777777" w:rsidR="00181EE9" w:rsidRPr="00A05912" w:rsidRDefault="00181EE9"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10</w:t>
            </w:r>
          </w:p>
        </w:tc>
        <w:tc>
          <w:tcPr>
            <w:tcW w:w="648" w:type="pct"/>
            <w:noWrap/>
            <w:vAlign w:val="center"/>
          </w:tcPr>
          <w:p w14:paraId="28270AE6" w14:textId="77777777" w:rsidR="00181EE9" w:rsidRPr="00A05912" w:rsidRDefault="00181EE9"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I </w:t>
            </w:r>
          </w:p>
        </w:tc>
        <w:tc>
          <w:tcPr>
            <w:tcW w:w="648" w:type="pct"/>
            <w:noWrap/>
            <w:vAlign w:val="center"/>
          </w:tcPr>
          <w:p w14:paraId="7CD9F111" w14:textId="77777777" w:rsidR="00181EE9" w:rsidRPr="00A05912" w:rsidRDefault="00181EE9"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30</w:t>
            </w:r>
          </w:p>
        </w:tc>
        <w:tc>
          <w:tcPr>
            <w:tcW w:w="647" w:type="pct"/>
            <w:vAlign w:val="center"/>
          </w:tcPr>
          <w:p w14:paraId="50021F5F" w14:textId="77777777" w:rsidR="00181EE9" w:rsidRPr="00A05912" w:rsidRDefault="00181EE9" w:rsidP="00181EE9">
            <w:pPr>
              <w:jc w:val="right"/>
              <w:rPr>
                <w:rFonts w:ascii="Arial" w:eastAsia="ＭＳ Ｐゴシック" w:hAnsi="Arial" w:cs="Arial"/>
                <w:bCs/>
                <w:sz w:val="16"/>
                <w:szCs w:val="16"/>
              </w:rPr>
            </w:pPr>
            <w:r w:rsidRPr="00A05912">
              <w:rPr>
                <w:rFonts w:ascii="Arial" w:hAnsi="Arial" w:cs="Arial"/>
                <w:bCs/>
                <w:sz w:val="16"/>
                <w:szCs w:val="16"/>
              </w:rPr>
              <w:t>380</w:t>
            </w:r>
          </w:p>
        </w:tc>
        <w:tc>
          <w:tcPr>
            <w:tcW w:w="583" w:type="pct"/>
            <w:noWrap/>
            <w:vAlign w:val="center"/>
          </w:tcPr>
          <w:p w14:paraId="7C7A65A3" w14:textId="77777777" w:rsidR="00181EE9" w:rsidRPr="00A05912" w:rsidRDefault="00181EE9"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244</w:t>
            </w:r>
          </w:p>
        </w:tc>
        <w:tc>
          <w:tcPr>
            <w:tcW w:w="583" w:type="pct"/>
            <w:vAlign w:val="center"/>
          </w:tcPr>
          <w:p w14:paraId="7E9A0E27" w14:textId="77777777" w:rsidR="00181EE9" w:rsidRPr="00A05912" w:rsidRDefault="00181EE9" w:rsidP="00181EE9">
            <w:pPr>
              <w:jc w:val="right"/>
              <w:rPr>
                <w:rFonts w:ascii="Arial" w:eastAsia="ＭＳ Ｐゴシック" w:hAnsi="Arial" w:cs="Arial"/>
                <w:bCs/>
                <w:sz w:val="16"/>
                <w:szCs w:val="16"/>
              </w:rPr>
            </w:pPr>
            <w:r w:rsidRPr="00A05912">
              <w:rPr>
                <w:rFonts w:ascii="Arial" w:hAnsi="Arial" w:cs="Arial"/>
                <w:bCs/>
                <w:sz w:val="16"/>
                <w:szCs w:val="16"/>
              </w:rPr>
              <w:t>76</w:t>
            </w:r>
          </w:p>
        </w:tc>
        <w:tc>
          <w:tcPr>
            <w:tcW w:w="711" w:type="pct"/>
            <w:noWrap/>
            <w:vAlign w:val="center"/>
          </w:tcPr>
          <w:p w14:paraId="771DFCC1" w14:textId="77777777" w:rsidR="00181EE9" w:rsidRPr="00A05912" w:rsidRDefault="00181EE9"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190</w:t>
            </w:r>
          </w:p>
        </w:tc>
        <w:tc>
          <w:tcPr>
            <w:tcW w:w="647" w:type="pct"/>
            <w:noWrap/>
            <w:vAlign w:val="center"/>
          </w:tcPr>
          <w:p w14:paraId="54766B6D" w14:textId="77777777" w:rsidR="00181EE9" w:rsidRPr="00A05912" w:rsidRDefault="00181EE9"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100</w:t>
            </w:r>
          </w:p>
        </w:tc>
        <w:tc>
          <w:tcPr>
            <w:tcW w:w="194" w:type="pct"/>
            <w:noWrap/>
            <w:vAlign w:val="center"/>
          </w:tcPr>
          <w:p w14:paraId="5E04236A" w14:textId="77777777" w:rsidR="00181EE9" w:rsidRPr="00A05912" w:rsidRDefault="00181EE9"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181EE9" w14:paraId="5E732A5F" w14:textId="77777777" w:rsidTr="00ED4484">
        <w:trPr>
          <w:trHeight w:hRule="exact" w:val="238"/>
          <w:jc w:val="center"/>
        </w:trPr>
        <w:tc>
          <w:tcPr>
            <w:tcW w:w="339" w:type="pct"/>
            <w:shd w:val="clear" w:color="auto" w:fill="C0C0C0"/>
            <w:noWrap/>
            <w:vAlign w:val="center"/>
          </w:tcPr>
          <w:p w14:paraId="38406433" w14:textId="77777777" w:rsidR="00181EE9" w:rsidRPr="00A05912" w:rsidRDefault="00181EE9"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11</w:t>
            </w:r>
          </w:p>
        </w:tc>
        <w:tc>
          <w:tcPr>
            <w:tcW w:w="648" w:type="pct"/>
            <w:noWrap/>
            <w:vAlign w:val="center"/>
          </w:tcPr>
          <w:p w14:paraId="1950BC91" w14:textId="77777777" w:rsidR="00181EE9" w:rsidRPr="00A05912" w:rsidRDefault="00181EE9"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J </w:t>
            </w:r>
          </w:p>
        </w:tc>
        <w:tc>
          <w:tcPr>
            <w:tcW w:w="648" w:type="pct"/>
            <w:noWrap/>
            <w:vAlign w:val="center"/>
          </w:tcPr>
          <w:p w14:paraId="495EB774" w14:textId="77777777" w:rsidR="00181EE9" w:rsidRPr="00A05912" w:rsidRDefault="00181EE9"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50</w:t>
            </w:r>
          </w:p>
        </w:tc>
        <w:tc>
          <w:tcPr>
            <w:tcW w:w="647" w:type="pct"/>
            <w:vAlign w:val="center"/>
          </w:tcPr>
          <w:p w14:paraId="51B0C07F" w14:textId="77777777" w:rsidR="00181EE9" w:rsidRPr="00A05912" w:rsidRDefault="00181EE9" w:rsidP="00181EE9">
            <w:pPr>
              <w:jc w:val="right"/>
              <w:rPr>
                <w:rFonts w:ascii="Arial" w:eastAsia="ＭＳ Ｐゴシック" w:hAnsi="Arial" w:cs="Arial"/>
                <w:bCs/>
                <w:sz w:val="16"/>
                <w:szCs w:val="16"/>
              </w:rPr>
            </w:pPr>
            <w:r w:rsidRPr="00A05912">
              <w:rPr>
                <w:rFonts w:ascii="Arial" w:hAnsi="Arial" w:cs="Arial"/>
                <w:bCs/>
                <w:sz w:val="16"/>
                <w:szCs w:val="16"/>
              </w:rPr>
              <w:t>410</w:t>
            </w:r>
          </w:p>
        </w:tc>
        <w:tc>
          <w:tcPr>
            <w:tcW w:w="583" w:type="pct"/>
            <w:noWrap/>
            <w:vAlign w:val="center"/>
          </w:tcPr>
          <w:p w14:paraId="04D59C6F" w14:textId="77777777" w:rsidR="00181EE9" w:rsidRPr="00A05912" w:rsidRDefault="00181EE9"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268</w:t>
            </w:r>
          </w:p>
        </w:tc>
        <w:tc>
          <w:tcPr>
            <w:tcW w:w="583" w:type="pct"/>
            <w:vAlign w:val="center"/>
          </w:tcPr>
          <w:p w14:paraId="11DF0F11" w14:textId="77777777" w:rsidR="00181EE9" w:rsidRPr="00A05912" w:rsidRDefault="00181EE9" w:rsidP="00181EE9">
            <w:pPr>
              <w:jc w:val="right"/>
              <w:rPr>
                <w:rFonts w:ascii="Arial" w:eastAsia="ＭＳ Ｐゴシック" w:hAnsi="Arial" w:cs="Arial"/>
                <w:bCs/>
                <w:sz w:val="16"/>
                <w:szCs w:val="16"/>
              </w:rPr>
            </w:pPr>
            <w:r w:rsidRPr="00A05912">
              <w:rPr>
                <w:rFonts w:ascii="Arial" w:hAnsi="Arial" w:cs="Arial"/>
                <w:bCs/>
                <w:sz w:val="16"/>
                <w:szCs w:val="16"/>
              </w:rPr>
              <w:t>75</w:t>
            </w:r>
          </w:p>
        </w:tc>
        <w:tc>
          <w:tcPr>
            <w:tcW w:w="711" w:type="pct"/>
            <w:noWrap/>
            <w:vAlign w:val="center"/>
          </w:tcPr>
          <w:p w14:paraId="3551B041" w14:textId="77777777" w:rsidR="00181EE9" w:rsidRPr="00A05912" w:rsidRDefault="00181EE9"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250</w:t>
            </w:r>
          </w:p>
        </w:tc>
        <w:tc>
          <w:tcPr>
            <w:tcW w:w="647" w:type="pct"/>
            <w:noWrap/>
            <w:vAlign w:val="center"/>
          </w:tcPr>
          <w:p w14:paraId="19E3867B" w14:textId="77777777" w:rsidR="00181EE9" w:rsidRPr="00A05912" w:rsidRDefault="00181EE9"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100</w:t>
            </w:r>
          </w:p>
        </w:tc>
        <w:tc>
          <w:tcPr>
            <w:tcW w:w="194" w:type="pct"/>
            <w:noWrap/>
            <w:vAlign w:val="center"/>
          </w:tcPr>
          <w:p w14:paraId="48AAE07E" w14:textId="77777777" w:rsidR="00181EE9" w:rsidRPr="00A05912" w:rsidRDefault="00181EE9"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181EE9" w14:paraId="574B1D9E" w14:textId="77777777" w:rsidTr="00ED4484">
        <w:trPr>
          <w:trHeight w:hRule="exact" w:val="238"/>
          <w:jc w:val="center"/>
        </w:trPr>
        <w:tc>
          <w:tcPr>
            <w:tcW w:w="339" w:type="pct"/>
            <w:shd w:val="clear" w:color="auto" w:fill="C0C0C0"/>
            <w:noWrap/>
            <w:vAlign w:val="center"/>
          </w:tcPr>
          <w:p w14:paraId="032D6E3C" w14:textId="77777777" w:rsidR="00181EE9" w:rsidRPr="00A05912" w:rsidRDefault="00181EE9"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12</w:t>
            </w:r>
          </w:p>
        </w:tc>
        <w:tc>
          <w:tcPr>
            <w:tcW w:w="648" w:type="pct"/>
            <w:noWrap/>
            <w:vAlign w:val="center"/>
          </w:tcPr>
          <w:p w14:paraId="00EAA09C" w14:textId="77777777" w:rsidR="00181EE9" w:rsidRPr="00A05912" w:rsidRDefault="00181EE9"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K </w:t>
            </w:r>
          </w:p>
        </w:tc>
        <w:tc>
          <w:tcPr>
            <w:tcW w:w="648" w:type="pct"/>
            <w:noWrap/>
            <w:vAlign w:val="center"/>
          </w:tcPr>
          <w:p w14:paraId="4420259D" w14:textId="77777777" w:rsidR="00181EE9" w:rsidRPr="00A05912" w:rsidRDefault="00181EE9"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53</w:t>
            </w:r>
          </w:p>
        </w:tc>
        <w:tc>
          <w:tcPr>
            <w:tcW w:w="647" w:type="pct"/>
            <w:vAlign w:val="center"/>
          </w:tcPr>
          <w:p w14:paraId="204FD791" w14:textId="77777777" w:rsidR="00181EE9" w:rsidRPr="00A05912" w:rsidRDefault="00181EE9" w:rsidP="00181EE9">
            <w:pPr>
              <w:jc w:val="right"/>
              <w:rPr>
                <w:rFonts w:ascii="Arial" w:eastAsia="ＭＳ Ｐゴシック" w:hAnsi="Arial" w:cs="Arial"/>
                <w:bCs/>
                <w:sz w:val="16"/>
                <w:szCs w:val="16"/>
              </w:rPr>
            </w:pPr>
            <w:r w:rsidRPr="00A05912">
              <w:rPr>
                <w:rFonts w:ascii="Arial" w:hAnsi="Arial" w:cs="Arial"/>
                <w:bCs/>
                <w:sz w:val="16"/>
                <w:szCs w:val="16"/>
              </w:rPr>
              <w:t>440</w:t>
            </w:r>
          </w:p>
        </w:tc>
        <w:tc>
          <w:tcPr>
            <w:tcW w:w="583" w:type="pct"/>
            <w:noWrap/>
            <w:vAlign w:val="center"/>
          </w:tcPr>
          <w:p w14:paraId="320D8CC0" w14:textId="77777777" w:rsidR="00181EE9" w:rsidRPr="00A05912" w:rsidRDefault="00181EE9"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306</w:t>
            </w:r>
          </w:p>
        </w:tc>
        <w:tc>
          <w:tcPr>
            <w:tcW w:w="583" w:type="pct"/>
            <w:vAlign w:val="center"/>
          </w:tcPr>
          <w:p w14:paraId="4CDD68A2" w14:textId="77777777" w:rsidR="00181EE9" w:rsidRPr="00A05912" w:rsidRDefault="00181EE9" w:rsidP="00181EE9">
            <w:pPr>
              <w:jc w:val="right"/>
              <w:rPr>
                <w:rFonts w:ascii="Arial" w:eastAsia="ＭＳ Ｐゴシック" w:hAnsi="Arial" w:cs="Arial"/>
                <w:bCs/>
                <w:sz w:val="16"/>
                <w:szCs w:val="16"/>
              </w:rPr>
            </w:pPr>
            <w:r w:rsidRPr="00A05912">
              <w:rPr>
                <w:rFonts w:ascii="Arial" w:hAnsi="Arial" w:cs="Arial"/>
                <w:bCs/>
                <w:sz w:val="16"/>
                <w:szCs w:val="16"/>
              </w:rPr>
              <w:t>80</w:t>
            </w:r>
          </w:p>
        </w:tc>
        <w:tc>
          <w:tcPr>
            <w:tcW w:w="711" w:type="pct"/>
            <w:noWrap/>
            <w:vAlign w:val="center"/>
          </w:tcPr>
          <w:p w14:paraId="6503E23F" w14:textId="77777777" w:rsidR="00181EE9" w:rsidRPr="00A05912" w:rsidRDefault="00181EE9"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260</w:t>
            </w:r>
          </w:p>
        </w:tc>
        <w:tc>
          <w:tcPr>
            <w:tcW w:w="647" w:type="pct"/>
            <w:noWrap/>
            <w:vAlign w:val="center"/>
          </w:tcPr>
          <w:p w14:paraId="610B6B18" w14:textId="77777777" w:rsidR="00181EE9" w:rsidRPr="00A05912" w:rsidRDefault="00181EE9"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147</w:t>
            </w:r>
          </w:p>
        </w:tc>
        <w:tc>
          <w:tcPr>
            <w:tcW w:w="194" w:type="pct"/>
            <w:noWrap/>
            <w:vAlign w:val="center"/>
          </w:tcPr>
          <w:p w14:paraId="0E185A41" w14:textId="77777777" w:rsidR="00181EE9" w:rsidRPr="00A05912" w:rsidRDefault="00181EE9"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181EE9" w14:paraId="15C722D3" w14:textId="77777777" w:rsidTr="00ED4484">
        <w:trPr>
          <w:trHeight w:hRule="exact" w:val="238"/>
          <w:jc w:val="center"/>
        </w:trPr>
        <w:tc>
          <w:tcPr>
            <w:tcW w:w="339" w:type="pct"/>
            <w:shd w:val="clear" w:color="auto" w:fill="C0C0C0"/>
            <w:noWrap/>
            <w:vAlign w:val="center"/>
          </w:tcPr>
          <w:p w14:paraId="77BC2477" w14:textId="77777777" w:rsidR="00181EE9" w:rsidRPr="00A05912" w:rsidRDefault="00181EE9"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13</w:t>
            </w:r>
          </w:p>
        </w:tc>
        <w:tc>
          <w:tcPr>
            <w:tcW w:w="648" w:type="pct"/>
            <w:noWrap/>
            <w:vAlign w:val="center"/>
          </w:tcPr>
          <w:p w14:paraId="07CFE2EB" w14:textId="77777777" w:rsidR="00181EE9" w:rsidRPr="00A05912" w:rsidRDefault="00181EE9"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L </w:t>
            </w:r>
          </w:p>
        </w:tc>
        <w:tc>
          <w:tcPr>
            <w:tcW w:w="648" w:type="pct"/>
            <w:noWrap/>
            <w:vAlign w:val="center"/>
          </w:tcPr>
          <w:p w14:paraId="4D41043F" w14:textId="77777777" w:rsidR="00181EE9" w:rsidRPr="00A05912" w:rsidRDefault="00181EE9"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38</w:t>
            </w:r>
          </w:p>
        </w:tc>
        <w:tc>
          <w:tcPr>
            <w:tcW w:w="647" w:type="pct"/>
            <w:vAlign w:val="center"/>
          </w:tcPr>
          <w:p w14:paraId="524CCB8A" w14:textId="77777777" w:rsidR="00181EE9" w:rsidRPr="00A05912" w:rsidRDefault="00181EE9" w:rsidP="00181EE9">
            <w:pPr>
              <w:jc w:val="right"/>
              <w:rPr>
                <w:rFonts w:ascii="Arial" w:eastAsia="ＭＳ Ｐゴシック" w:hAnsi="Arial" w:cs="Arial"/>
                <w:bCs/>
                <w:sz w:val="16"/>
                <w:szCs w:val="16"/>
              </w:rPr>
            </w:pPr>
            <w:r w:rsidRPr="00A05912">
              <w:rPr>
                <w:rFonts w:ascii="Arial" w:hAnsi="Arial" w:cs="Arial"/>
                <w:bCs/>
                <w:sz w:val="16"/>
                <w:szCs w:val="16"/>
              </w:rPr>
              <w:t>400</w:t>
            </w:r>
          </w:p>
        </w:tc>
        <w:tc>
          <w:tcPr>
            <w:tcW w:w="583" w:type="pct"/>
            <w:noWrap/>
            <w:vAlign w:val="center"/>
          </w:tcPr>
          <w:p w14:paraId="67294120" w14:textId="77777777" w:rsidR="00181EE9" w:rsidRPr="00A05912" w:rsidRDefault="00181EE9"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284</w:t>
            </w:r>
          </w:p>
        </w:tc>
        <w:tc>
          <w:tcPr>
            <w:tcW w:w="583" w:type="pct"/>
            <w:vAlign w:val="center"/>
          </w:tcPr>
          <w:p w14:paraId="34B45A38" w14:textId="77777777" w:rsidR="00181EE9" w:rsidRPr="00A05912" w:rsidRDefault="00181EE9" w:rsidP="00181EE9">
            <w:pPr>
              <w:jc w:val="right"/>
              <w:rPr>
                <w:rFonts w:ascii="Arial" w:eastAsia="ＭＳ Ｐゴシック" w:hAnsi="Arial" w:cs="Arial"/>
                <w:bCs/>
                <w:sz w:val="16"/>
                <w:szCs w:val="16"/>
              </w:rPr>
            </w:pPr>
            <w:r w:rsidRPr="00A05912">
              <w:rPr>
                <w:rFonts w:ascii="Arial" w:hAnsi="Arial" w:cs="Arial"/>
                <w:bCs/>
                <w:sz w:val="16"/>
                <w:szCs w:val="16"/>
              </w:rPr>
              <w:t>70</w:t>
            </w:r>
          </w:p>
        </w:tc>
        <w:tc>
          <w:tcPr>
            <w:tcW w:w="711" w:type="pct"/>
            <w:noWrap/>
            <w:vAlign w:val="center"/>
          </w:tcPr>
          <w:p w14:paraId="05F5D7E9" w14:textId="77777777" w:rsidR="00181EE9" w:rsidRPr="00A05912" w:rsidRDefault="00181EE9"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250</w:t>
            </w:r>
          </w:p>
        </w:tc>
        <w:tc>
          <w:tcPr>
            <w:tcW w:w="647" w:type="pct"/>
            <w:noWrap/>
            <w:vAlign w:val="center"/>
          </w:tcPr>
          <w:p w14:paraId="4368B6A6" w14:textId="77777777" w:rsidR="00181EE9" w:rsidRPr="00A05912" w:rsidRDefault="00181EE9" w:rsidP="00181EE9">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120</w:t>
            </w:r>
          </w:p>
        </w:tc>
        <w:tc>
          <w:tcPr>
            <w:tcW w:w="194" w:type="pct"/>
            <w:noWrap/>
            <w:vAlign w:val="center"/>
          </w:tcPr>
          <w:p w14:paraId="2333D034" w14:textId="77777777" w:rsidR="00181EE9" w:rsidRPr="00272843" w:rsidRDefault="00181EE9" w:rsidP="00181EE9">
            <w:pPr>
              <w:widowControl/>
              <w:jc w:val="left"/>
              <w:rPr>
                <w:rFonts w:ascii="Arial" w:eastAsia="ＭＳ Ｐゴシック" w:hAnsi="Arial" w:cs="Arial"/>
                <w:bCs/>
                <w:kern w:val="0"/>
                <w:sz w:val="18"/>
                <w:szCs w:val="18"/>
              </w:rPr>
            </w:pPr>
            <w:r w:rsidRPr="00272843">
              <w:rPr>
                <w:rFonts w:ascii="Arial" w:eastAsia="ＭＳ Ｐゴシック" w:hAnsi="Times New Roman" w:cs="Arial"/>
                <w:bCs/>
                <w:kern w:val="0"/>
                <w:sz w:val="18"/>
                <w:szCs w:val="18"/>
              </w:rPr>
              <w:t xml:space="preserve">　</w:t>
            </w:r>
          </w:p>
        </w:tc>
      </w:tr>
      <w:tr w:rsidR="00181EE9" w14:paraId="457D5425" w14:textId="77777777" w:rsidTr="00ED4484">
        <w:trPr>
          <w:trHeight w:hRule="exact" w:val="238"/>
          <w:jc w:val="center"/>
        </w:trPr>
        <w:tc>
          <w:tcPr>
            <w:tcW w:w="339" w:type="pct"/>
            <w:shd w:val="clear" w:color="auto" w:fill="C0C0C0"/>
            <w:noWrap/>
            <w:vAlign w:val="center"/>
          </w:tcPr>
          <w:p w14:paraId="138FBA84" w14:textId="77777777" w:rsidR="00181EE9" w:rsidRPr="00A05912" w:rsidRDefault="00181EE9" w:rsidP="00181EE9">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14</w:t>
            </w:r>
          </w:p>
        </w:tc>
        <w:tc>
          <w:tcPr>
            <w:tcW w:w="648" w:type="pct"/>
            <w:noWrap/>
            <w:vAlign w:val="center"/>
          </w:tcPr>
          <w:p w14:paraId="0BF326D5" w14:textId="77777777" w:rsidR="00181EE9" w:rsidRPr="00A05912" w:rsidRDefault="00181EE9"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c>
          <w:tcPr>
            <w:tcW w:w="648" w:type="pct"/>
            <w:noWrap/>
            <w:vAlign w:val="center"/>
          </w:tcPr>
          <w:p w14:paraId="0A257ACB" w14:textId="77777777" w:rsidR="00181EE9" w:rsidRPr="00A05912" w:rsidRDefault="00181EE9"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c>
          <w:tcPr>
            <w:tcW w:w="647" w:type="pct"/>
            <w:vAlign w:val="center"/>
          </w:tcPr>
          <w:p w14:paraId="5AE4872D" w14:textId="77777777" w:rsidR="00181EE9" w:rsidRPr="00A05912" w:rsidRDefault="00181EE9" w:rsidP="00181EE9">
            <w:pPr>
              <w:widowControl/>
              <w:jc w:val="left"/>
              <w:rPr>
                <w:rFonts w:ascii="Arial" w:eastAsia="ＭＳ Ｐゴシック" w:hAnsi="Times New Roman" w:cs="Arial"/>
                <w:bCs/>
                <w:kern w:val="0"/>
                <w:sz w:val="16"/>
                <w:szCs w:val="16"/>
              </w:rPr>
            </w:pPr>
          </w:p>
        </w:tc>
        <w:tc>
          <w:tcPr>
            <w:tcW w:w="583" w:type="pct"/>
            <w:noWrap/>
            <w:vAlign w:val="center"/>
          </w:tcPr>
          <w:p w14:paraId="0C22A37D" w14:textId="77777777" w:rsidR="00181EE9" w:rsidRPr="00A05912" w:rsidRDefault="00181EE9"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c>
          <w:tcPr>
            <w:tcW w:w="583" w:type="pct"/>
            <w:vAlign w:val="center"/>
          </w:tcPr>
          <w:p w14:paraId="27E6B998" w14:textId="77777777" w:rsidR="00181EE9" w:rsidRPr="00A05912" w:rsidRDefault="00181EE9" w:rsidP="00181EE9">
            <w:pPr>
              <w:widowControl/>
              <w:jc w:val="left"/>
              <w:rPr>
                <w:rFonts w:ascii="Arial" w:eastAsia="ＭＳ Ｐゴシック" w:hAnsi="Times New Roman" w:cs="Arial"/>
                <w:bCs/>
                <w:kern w:val="0"/>
                <w:sz w:val="16"/>
                <w:szCs w:val="16"/>
              </w:rPr>
            </w:pPr>
          </w:p>
        </w:tc>
        <w:tc>
          <w:tcPr>
            <w:tcW w:w="711" w:type="pct"/>
            <w:noWrap/>
            <w:vAlign w:val="center"/>
          </w:tcPr>
          <w:p w14:paraId="596AC51F" w14:textId="77777777" w:rsidR="00181EE9" w:rsidRPr="00A05912" w:rsidRDefault="00181EE9"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c>
          <w:tcPr>
            <w:tcW w:w="647" w:type="pct"/>
            <w:noWrap/>
            <w:vAlign w:val="center"/>
          </w:tcPr>
          <w:p w14:paraId="70192C59" w14:textId="77777777" w:rsidR="00181EE9" w:rsidRPr="00A05912" w:rsidRDefault="00181EE9" w:rsidP="00181EE9">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c>
          <w:tcPr>
            <w:tcW w:w="194" w:type="pct"/>
            <w:noWrap/>
            <w:vAlign w:val="center"/>
          </w:tcPr>
          <w:p w14:paraId="10C7365D" w14:textId="77777777" w:rsidR="00181EE9" w:rsidRPr="00272843" w:rsidRDefault="00181EE9" w:rsidP="00181EE9">
            <w:pPr>
              <w:widowControl/>
              <w:jc w:val="left"/>
              <w:rPr>
                <w:rFonts w:ascii="Arial" w:eastAsia="ＭＳ Ｐゴシック" w:hAnsi="Arial" w:cs="Arial"/>
                <w:bCs/>
                <w:kern w:val="0"/>
                <w:sz w:val="18"/>
                <w:szCs w:val="18"/>
              </w:rPr>
            </w:pPr>
            <w:r w:rsidRPr="00272843">
              <w:rPr>
                <w:rFonts w:ascii="Arial" w:eastAsia="ＭＳ Ｐゴシック" w:hAnsi="Times New Roman" w:cs="Arial"/>
                <w:bCs/>
                <w:kern w:val="0"/>
                <w:sz w:val="18"/>
                <w:szCs w:val="18"/>
              </w:rPr>
              <w:t xml:space="preserve">　</w:t>
            </w:r>
          </w:p>
        </w:tc>
      </w:tr>
    </w:tbl>
    <w:p w14:paraId="7411D86B" w14:textId="77777777" w:rsidR="002474CE" w:rsidRDefault="000114AB">
      <w:pPr>
        <w:jc w:val="center"/>
        <w:rPr>
          <w:rFonts w:ascii="Times New Roman" w:hAnsi="Times New Roman"/>
          <w:b/>
        </w:rPr>
      </w:pPr>
      <w:r>
        <w:rPr>
          <w:rFonts w:ascii="Times New Roman" w:hAnsi="Times New Roman"/>
          <w:b/>
        </w:rPr>
        <w:t xml:space="preserve"> </w:t>
      </w:r>
      <w:r w:rsidR="00DA453C">
        <w:rPr>
          <w:rFonts w:ascii="Times New Roman" w:hAnsi="Times New Roman"/>
          <w:b/>
        </w:rPr>
        <w:t>Figure 6</w:t>
      </w:r>
      <w:r w:rsidR="002474CE">
        <w:rPr>
          <w:rFonts w:ascii="Times New Roman" w:hAnsi="Times New Roman"/>
          <w:b/>
        </w:rPr>
        <w:t>:  Sample-Cost</w:t>
      </w:r>
      <w:r w:rsidR="002474CE">
        <w:rPr>
          <w:rFonts w:ascii="Times New Roman" w:hAnsi="Times New Roman"/>
          <w:b/>
        </w:rPr>
        <w:fldChar w:fldCharType="begin"/>
      </w:r>
      <w:r w:rsidR="002474CE">
        <w:rPr>
          <w:rFonts w:ascii="Times New Roman" w:hAnsi="Times New Roman"/>
        </w:rPr>
        <w:instrText xml:space="preserve"> XE "Cost" </w:instrText>
      </w:r>
      <w:r w:rsidR="002474CE">
        <w:rPr>
          <w:rFonts w:ascii="Times New Roman" w:hAnsi="Times New Roman"/>
          <w:b/>
        </w:rPr>
        <w:fldChar w:fldCharType="end"/>
      </w:r>
      <w:r w:rsidR="002474CE">
        <w:rPr>
          <w:rFonts w:ascii="Times New Roman" w:hAnsi="Times New Roman"/>
          <w:b/>
        </w:rPr>
        <w:t>.xls / -New-Cost</w:t>
      </w:r>
      <w:r w:rsidR="002474CE">
        <w:rPr>
          <w:rFonts w:ascii="Times New Roman" w:hAnsi="Times New Roman"/>
          <w:b/>
        </w:rPr>
        <w:fldChar w:fldCharType="begin"/>
      </w:r>
      <w:r w:rsidR="002474CE">
        <w:rPr>
          <w:rFonts w:ascii="Times New Roman" w:hAnsi="Times New Roman"/>
        </w:rPr>
        <w:instrText xml:space="preserve"> XE "New-Cost" </w:instrText>
      </w:r>
      <w:r w:rsidR="002474CE">
        <w:rPr>
          <w:rFonts w:ascii="Times New Roman" w:hAnsi="Times New Roman"/>
          <w:b/>
        </w:rPr>
        <w:fldChar w:fldCharType="end"/>
      </w:r>
      <w:r w:rsidR="002474CE">
        <w:rPr>
          <w:rFonts w:ascii="Times New Roman" w:hAnsi="Times New Roman"/>
          <w:b/>
        </w:rPr>
        <w:t>.xls in Excel Sheet</w:t>
      </w:r>
    </w:p>
    <w:p w14:paraId="6BA87DED" w14:textId="77777777" w:rsidR="002474CE" w:rsidRPr="00F15B5B" w:rsidRDefault="002474CE">
      <w:pPr>
        <w:rPr>
          <w:rFonts w:ascii="Times New Roman" w:hAnsi="Times New Roman"/>
          <w:b/>
          <w:bCs/>
        </w:rPr>
      </w:pPr>
    </w:p>
    <w:p w14:paraId="39F3CD15" w14:textId="77777777" w:rsidR="002474CE" w:rsidRDefault="002474CE">
      <w:pPr>
        <w:rPr>
          <w:rFonts w:ascii="Times New Roman" w:hAnsi="Times New Roman"/>
          <w:b/>
          <w:bCs/>
        </w:rPr>
      </w:pPr>
      <w:r>
        <w:rPr>
          <w:rFonts w:ascii="Times New Roman" w:hAnsi="Times New Roman"/>
          <w:b/>
          <w:bCs/>
        </w:rPr>
        <w:t>Attention:</w:t>
      </w:r>
    </w:p>
    <w:p w14:paraId="590F6C54" w14:textId="77777777" w:rsidR="002474CE" w:rsidRDefault="002474CE">
      <w:pPr>
        <w:rPr>
          <w:rFonts w:ascii="Times New Roman" w:hAnsi="Times New Roman"/>
        </w:rPr>
      </w:pPr>
      <w:r>
        <w:rPr>
          <w:rFonts w:ascii="Times New Roman" w:hAnsi="Times New Roman"/>
        </w:rPr>
        <w:t xml:space="preserve">Using the optimal solution </w:t>
      </w:r>
      <w:r>
        <w:rPr>
          <w:rFonts w:ascii="Times New Roman" w:hAnsi="Times New Roman"/>
          <w:b/>
          <w:bCs/>
          <w:i/>
          <w:iCs/>
        </w:rPr>
        <w:t>x</w:t>
      </w:r>
      <w:r>
        <w:rPr>
          <w:rFonts w:ascii="Times New Roman" w:hAnsi="Times New Roman"/>
        </w:rPr>
        <w:t>* of this LP, the cost efficiency of DMUo is defined as</w:t>
      </w:r>
    </w:p>
    <w:p w14:paraId="3FBBBA37" w14:textId="77777777" w:rsidR="00181EE9" w:rsidRDefault="00181EE9">
      <w:pPr>
        <w:numPr>
          <w:ins w:id="299" w:author="ctone" w:date="2012-08-23T22:05:00Z"/>
        </w:numPr>
        <w:rPr>
          <w:rFonts w:ascii="Times New Roman" w:hAnsi="Times New Roman"/>
        </w:rPr>
      </w:pPr>
    </w:p>
    <w:p w14:paraId="1FE3B8CF" w14:textId="77777777" w:rsidR="002474CE" w:rsidRDefault="002474CE">
      <w:pPr>
        <w:jc w:val="center"/>
        <w:rPr>
          <w:rFonts w:ascii="Times New Roman" w:hAnsi="Times New Roman"/>
        </w:rPr>
      </w:pPr>
      <w:r>
        <w:rPr>
          <w:rFonts w:ascii="Times New Roman" w:hAnsi="Times New Roman"/>
        </w:rPr>
        <w:t>E</w:t>
      </w:r>
      <w:r>
        <w:rPr>
          <w:rFonts w:ascii="Times New Roman" w:hAnsi="Times New Roman"/>
          <w:vertAlign w:val="subscript"/>
        </w:rPr>
        <w:t xml:space="preserve">C </w:t>
      </w:r>
      <w:r>
        <w:rPr>
          <w:rFonts w:ascii="Times New Roman" w:hAnsi="Times New Roman"/>
        </w:rPr>
        <w:t xml:space="preserve">= </w:t>
      </w:r>
      <w:r>
        <w:rPr>
          <w:rFonts w:ascii="Times New Roman" w:hAnsi="Times New Roman"/>
          <w:b/>
          <w:bCs/>
          <w:i/>
          <w:iCs/>
        </w:rPr>
        <w:t>c</w:t>
      </w:r>
      <w:r>
        <w:rPr>
          <w:rFonts w:ascii="Times New Roman" w:hAnsi="Times New Roman"/>
          <w:vertAlign w:val="subscript"/>
        </w:rPr>
        <w:t>o</w:t>
      </w:r>
      <w:r>
        <w:rPr>
          <w:rFonts w:ascii="Times New Roman" w:hAnsi="Times New Roman"/>
          <w:b/>
          <w:bCs/>
          <w:i/>
          <w:iCs/>
        </w:rPr>
        <w:t>x</w:t>
      </w:r>
      <w:r>
        <w:rPr>
          <w:rFonts w:ascii="Times New Roman" w:hAnsi="Times New Roman"/>
        </w:rPr>
        <w:t xml:space="preserve">* / </w:t>
      </w:r>
      <w:r>
        <w:rPr>
          <w:rFonts w:ascii="Times New Roman" w:hAnsi="Times New Roman"/>
          <w:b/>
          <w:bCs/>
          <w:i/>
          <w:iCs/>
        </w:rPr>
        <w:t>c</w:t>
      </w:r>
      <w:r>
        <w:rPr>
          <w:rFonts w:ascii="Times New Roman" w:hAnsi="Times New Roman"/>
          <w:vertAlign w:val="subscript"/>
        </w:rPr>
        <w:t>o</w:t>
      </w:r>
      <w:r>
        <w:rPr>
          <w:rFonts w:ascii="Times New Roman" w:hAnsi="Times New Roman"/>
          <w:b/>
          <w:bCs/>
          <w:i/>
          <w:iCs/>
        </w:rPr>
        <w:t>x</w:t>
      </w:r>
      <w:r>
        <w:rPr>
          <w:rFonts w:ascii="Times New Roman" w:hAnsi="Times New Roman"/>
          <w:vertAlign w:val="subscript"/>
        </w:rPr>
        <w:t>o</w:t>
      </w:r>
      <w:r>
        <w:rPr>
          <w:rFonts w:ascii="Times New Roman" w:hAnsi="Times New Roman"/>
        </w:rPr>
        <w:t>.</w:t>
      </w:r>
    </w:p>
    <w:p w14:paraId="7E359518" w14:textId="77777777" w:rsidR="00181EE9" w:rsidRDefault="00181EE9">
      <w:pPr>
        <w:numPr>
          <w:ins w:id="300" w:author="ctone" w:date="2012-08-23T22:05:00Z"/>
        </w:numPr>
        <w:jc w:val="center"/>
        <w:rPr>
          <w:rFonts w:ascii="Times New Roman" w:hAnsi="Times New Roman"/>
        </w:rPr>
      </w:pPr>
    </w:p>
    <w:p w14:paraId="68A5A6E3" w14:textId="77777777" w:rsidR="002474CE" w:rsidRDefault="002474CE">
      <w:pPr>
        <w:pStyle w:val="a6"/>
        <w:tabs>
          <w:tab w:val="clear" w:pos="4252"/>
          <w:tab w:val="clear" w:pos="8504"/>
        </w:tabs>
        <w:snapToGrid/>
        <w:rPr>
          <w:rFonts w:ascii="Times New Roman" w:hAnsi="Times New Roman"/>
        </w:rPr>
      </w:pPr>
      <w:r>
        <w:rPr>
          <w:rFonts w:ascii="Times New Roman" w:hAnsi="Times New Roman"/>
        </w:rPr>
        <w:t xml:space="preserve">This implies that if we double the unit costs </w:t>
      </w:r>
      <w:r>
        <w:rPr>
          <w:rFonts w:ascii="Times New Roman" w:hAnsi="Times New Roman"/>
          <w:b/>
          <w:bCs/>
          <w:i/>
          <w:iCs/>
        </w:rPr>
        <w:t>c</w:t>
      </w:r>
      <w:r>
        <w:rPr>
          <w:rFonts w:ascii="Times New Roman" w:hAnsi="Times New Roman"/>
          <w:vertAlign w:val="subscript"/>
        </w:rPr>
        <w:t xml:space="preserve">o </w:t>
      </w:r>
      <w:r>
        <w:rPr>
          <w:rFonts w:ascii="Times New Roman" w:hAnsi="Times New Roman"/>
        </w:rPr>
        <w:t xml:space="preserve"> to 2</w:t>
      </w:r>
      <w:r>
        <w:rPr>
          <w:rFonts w:ascii="Times New Roman" w:hAnsi="Times New Roman"/>
          <w:b/>
          <w:bCs/>
          <w:i/>
          <w:iCs/>
        </w:rPr>
        <w:t xml:space="preserve"> c</w:t>
      </w:r>
      <w:r>
        <w:rPr>
          <w:rFonts w:ascii="Times New Roman" w:hAnsi="Times New Roman"/>
          <w:vertAlign w:val="subscript"/>
        </w:rPr>
        <w:t>o</w:t>
      </w:r>
      <w:r>
        <w:rPr>
          <w:rFonts w:ascii="Times New Roman" w:hAnsi="Times New Roman"/>
        </w:rPr>
        <w:t>, the cost efficiency E</w:t>
      </w:r>
      <w:r>
        <w:rPr>
          <w:rFonts w:ascii="Times New Roman" w:hAnsi="Times New Roman"/>
          <w:vertAlign w:val="subscript"/>
        </w:rPr>
        <w:t>C</w:t>
      </w:r>
      <w:r>
        <w:rPr>
          <w:rFonts w:ascii="Times New Roman" w:hAnsi="Times New Roman"/>
        </w:rPr>
        <w:t xml:space="preserve"> still remains invariant. If you feel that this is strange and wish to modify the model in such a way that the magnitude of unit costs directly influences the cost efficiency, you can utilize the </w:t>
      </w:r>
      <w:r w:rsidRPr="00925870">
        <w:rPr>
          <w:rFonts w:ascii="Times New Roman" w:hAnsi="Times New Roman"/>
        </w:rPr>
        <w:t>Ne</w:t>
      </w:r>
      <w:bookmarkStart w:id="301" w:name="_Hlt32718086"/>
      <w:r w:rsidRPr="00925870">
        <w:rPr>
          <w:rFonts w:ascii="Times New Roman" w:hAnsi="Times New Roman"/>
        </w:rPr>
        <w:t>w</w:t>
      </w:r>
      <w:bookmarkEnd w:id="301"/>
      <w:r w:rsidRPr="00925870">
        <w:rPr>
          <w:rFonts w:ascii="Times New Roman" w:hAnsi="Times New Roman"/>
        </w:rPr>
        <w:t>-Cost</w:t>
      </w:r>
      <w:r w:rsidRPr="00925870">
        <w:rPr>
          <w:rFonts w:ascii="Times New Roman" w:hAnsi="Times New Roman"/>
        </w:rPr>
        <w:fldChar w:fldCharType="begin"/>
      </w:r>
      <w:r>
        <w:instrText xml:space="preserve"> XE "Cost" </w:instrText>
      </w:r>
      <w:r w:rsidRPr="00925870">
        <w:rPr>
          <w:rFonts w:ascii="Times New Roman" w:hAnsi="Times New Roman"/>
        </w:rPr>
        <w:fldChar w:fldCharType="end"/>
      </w:r>
      <w:r w:rsidRPr="00925870">
        <w:rPr>
          <w:rFonts w:ascii="Times New Roman" w:hAnsi="Times New Roman"/>
        </w:rPr>
        <w:t xml:space="preserve"> </w:t>
      </w:r>
      <w:r>
        <w:rPr>
          <w:rFonts w:ascii="Times New Roman" w:hAnsi="Times New Roman"/>
        </w:rPr>
        <w:t xml:space="preserve">model. The input data format for this model is the same as the Cost model. </w:t>
      </w:r>
    </w:p>
    <w:p w14:paraId="36004555" w14:textId="77777777" w:rsidR="00181EE9" w:rsidRDefault="00181EE9">
      <w:pPr>
        <w:pStyle w:val="a6"/>
        <w:numPr>
          <w:ins w:id="302" w:author="ctone" w:date="2012-08-23T22:06:00Z"/>
        </w:numPr>
        <w:tabs>
          <w:tab w:val="clear" w:pos="4252"/>
          <w:tab w:val="clear" w:pos="8504"/>
        </w:tabs>
        <w:snapToGrid/>
        <w:rPr>
          <w:rFonts w:ascii="Times New Roman" w:hAnsi="Times New Roman"/>
        </w:rPr>
      </w:pPr>
    </w:p>
    <w:p w14:paraId="437092D0" w14:textId="77777777" w:rsidR="002474CE" w:rsidRDefault="00B74156" w:rsidP="00C3398A">
      <w:pPr>
        <w:pStyle w:val="2"/>
      </w:pPr>
      <w:bookmarkStart w:id="303" w:name="__9__The_Revenue"/>
      <w:bookmarkStart w:id="304" w:name="_Toc534898293"/>
      <w:bookmarkStart w:id="305" w:name="_Toc534899471"/>
      <w:bookmarkStart w:id="306" w:name="_Toc534900065"/>
      <w:bookmarkStart w:id="307" w:name="_Toc534908798"/>
      <w:bookmarkStart w:id="308" w:name="_Toc534935019"/>
      <w:bookmarkStart w:id="309" w:name="_Toc534935506"/>
      <w:bookmarkStart w:id="310" w:name="_Toc534935766"/>
      <w:bookmarkStart w:id="311" w:name="_Toc534960268"/>
      <w:bookmarkStart w:id="312" w:name="_Toc534963199"/>
      <w:bookmarkStart w:id="313" w:name="_Toc535040221"/>
      <w:bookmarkStart w:id="314" w:name="_Toc535041627"/>
      <w:bookmarkStart w:id="315" w:name="_Toc535074292"/>
      <w:bookmarkStart w:id="316" w:name="_Toc535125915"/>
      <w:bookmarkStart w:id="317" w:name="_Toc535154408"/>
      <w:bookmarkStart w:id="318" w:name="_Toc329599859"/>
      <w:bookmarkStart w:id="319" w:name="_Toc329600215"/>
      <w:bookmarkStart w:id="320" w:name="_Toc336106425"/>
      <w:bookmarkStart w:id="321" w:name="_Toc370887378"/>
      <w:bookmarkStart w:id="322" w:name="_Toc370887949"/>
      <w:bookmarkEnd w:id="303"/>
      <w:r>
        <w:t>(</w:t>
      </w:r>
      <w:r>
        <w:rPr>
          <w:rFonts w:hint="eastAsia"/>
        </w:rPr>
        <w:t>8</w:t>
      </w:r>
      <w:r w:rsidR="002474CE">
        <w:t>) The Revenue</w:t>
      </w:r>
      <w:r w:rsidR="002474CE">
        <w:fldChar w:fldCharType="begin"/>
      </w:r>
      <w:r w:rsidR="002474CE">
        <w:instrText xml:space="preserve"> XE "Revenue" </w:instrText>
      </w:r>
      <w:r w:rsidR="002474CE">
        <w:fldChar w:fldCharType="end"/>
      </w:r>
      <w:r w:rsidR="002474CE">
        <w:t xml:space="preserve"> and New-Revenue</w:t>
      </w:r>
      <w:r w:rsidR="002474CE">
        <w:fldChar w:fldCharType="begin"/>
      </w:r>
      <w:r w:rsidR="002474CE">
        <w:instrText xml:space="preserve"> XE "New-Revenue" </w:instrText>
      </w:r>
      <w:r w:rsidR="002474CE">
        <w:fldChar w:fldCharType="end"/>
      </w:r>
      <w:r w:rsidR="002474CE">
        <w:t xml:space="preserve"> Model</w:t>
      </w:r>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r w:rsidR="002474CE">
        <w:t>s</w:t>
      </w:r>
      <w:bookmarkEnd w:id="318"/>
      <w:bookmarkEnd w:id="319"/>
      <w:bookmarkEnd w:id="320"/>
      <w:bookmarkEnd w:id="321"/>
      <w:bookmarkEnd w:id="322"/>
    </w:p>
    <w:p w14:paraId="50BD1399" w14:textId="77777777" w:rsidR="002474CE" w:rsidRDefault="002474CE">
      <w:pPr>
        <w:rPr>
          <w:rFonts w:ascii="Times New Roman" w:hAnsi="Times New Roman"/>
        </w:rPr>
      </w:pPr>
      <w:r>
        <w:rPr>
          <w:rFonts w:ascii="Times New Roman" w:hAnsi="Times New Roman"/>
        </w:rPr>
        <w:t xml:space="preserve">The unit price columns must have the heading (P) followed by the </w:t>
      </w:r>
      <w:r>
        <w:rPr>
          <w:rFonts w:ascii="Times New Roman" w:hAnsi="Times New Roman"/>
          <w:i/>
          <w:iCs/>
        </w:rPr>
        <w:t>output</w:t>
      </w:r>
      <w:r>
        <w:rPr>
          <w:rFonts w:ascii="Times New Roman" w:hAnsi="Times New Roman"/>
        </w:rPr>
        <w:t xml:space="preserve"> name. The ordering of columns is arbitrary. If an output has no price column, its price is regarded as zero. See </w:t>
      </w:r>
      <w:r w:rsidR="000114AB">
        <w:rPr>
          <w:rFonts w:ascii="Times New Roman" w:hAnsi="Times New Roman"/>
        </w:rPr>
        <w:t xml:space="preserve"> </w:t>
      </w:r>
      <w:r w:rsidR="00DA453C">
        <w:rPr>
          <w:rFonts w:ascii="Times New Roman" w:hAnsi="Times New Roman"/>
        </w:rPr>
        <w:t>Figure 7</w:t>
      </w:r>
      <w:r>
        <w:rPr>
          <w:rFonts w:ascii="Times New Roman" w:hAnsi="Times New Roman"/>
        </w:rPr>
        <w:t xml:space="preserve"> for an example.</w:t>
      </w:r>
    </w:p>
    <w:p w14:paraId="00A5ACDA" w14:textId="77777777" w:rsidR="002474CE" w:rsidRDefault="002474CE">
      <w:pPr>
        <w:rPr>
          <w:rFonts w:ascii="Times New Roman" w:hAnsi="Times New Roman"/>
        </w:rPr>
      </w:pPr>
    </w:p>
    <w:p w14:paraId="6EE4D99F" w14:textId="77777777" w:rsidR="002474CE" w:rsidRDefault="002474CE">
      <w:pPr>
        <w:rPr>
          <w:rFonts w:ascii="Times New Roman" w:hAnsi="Times New Roman"/>
          <w:b/>
          <w:bCs/>
        </w:rPr>
      </w:pPr>
      <w:r>
        <w:rPr>
          <w:rFonts w:ascii="Times New Roman" w:hAnsi="Times New Roman"/>
          <w:b/>
          <w:bCs/>
        </w:rPr>
        <w:t>Attention:</w:t>
      </w:r>
    </w:p>
    <w:p w14:paraId="5C7D8BF7" w14:textId="77777777" w:rsidR="002474CE" w:rsidRDefault="002474CE">
      <w:pPr>
        <w:rPr>
          <w:rFonts w:ascii="Times New Roman" w:hAnsi="Times New Roman"/>
        </w:rPr>
      </w:pPr>
      <w:r>
        <w:rPr>
          <w:rFonts w:ascii="Times New Roman" w:hAnsi="Times New Roman"/>
        </w:rPr>
        <w:t xml:space="preserve">Using the optimal solution </w:t>
      </w:r>
      <w:r>
        <w:rPr>
          <w:rFonts w:ascii="Times New Roman" w:hAnsi="Times New Roman"/>
          <w:b/>
          <w:bCs/>
          <w:i/>
          <w:iCs/>
        </w:rPr>
        <w:t>y</w:t>
      </w:r>
      <w:r>
        <w:rPr>
          <w:rFonts w:ascii="Times New Roman" w:hAnsi="Times New Roman"/>
        </w:rPr>
        <w:t>* of this LP, the revenue efficiency of DMUo is defined as</w:t>
      </w:r>
    </w:p>
    <w:p w14:paraId="576F7AFD" w14:textId="77777777" w:rsidR="00181EE9" w:rsidRDefault="00181EE9">
      <w:pPr>
        <w:numPr>
          <w:ins w:id="323" w:author="ctone" w:date="2012-08-23T22:06:00Z"/>
        </w:numPr>
        <w:rPr>
          <w:rFonts w:ascii="Times New Roman" w:hAnsi="Times New Roman"/>
        </w:rPr>
      </w:pPr>
    </w:p>
    <w:p w14:paraId="6ACE2A34" w14:textId="77777777" w:rsidR="002474CE" w:rsidRDefault="002474CE">
      <w:pPr>
        <w:jc w:val="center"/>
        <w:rPr>
          <w:rFonts w:ascii="Times New Roman" w:hAnsi="Times New Roman"/>
          <w:lang w:val="es-ES_tradnl"/>
        </w:rPr>
      </w:pPr>
      <w:r>
        <w:rPr>
          <w:rFonts w:ascii="Times New Roman" w:hAnsi="Times New Roman"/>
          <w:lang w:val="es-ES_tradnl"/>
        </w:rPr>
        <w:t>E</w:t>
      </w:r>
      <w:r>
        <w:rPr>
          <w:rFonts w:ascii="Times New Roman" w:hAnsi="Times New Roman"/>
          <w:vertAlign w:val="subscript"/>
          <w:lang w:val="es-ES_tradnl"/>
        </w:rPr>
        <w:t xml:space="preserve">R </w:t>
      </w:r>
      <w:r>
        <w:rPr>
          <w:rFonts w:ascii="Times New Roman" w:hAnsi="Times New Roman"/>
          <w:lang w:val="es-ES_tradnl"/>
        </w:rPr>
        <w:t xml:space="preserve">= </w:t>
      </w:r>
      <w:r>
        <w:rPr>
          <w:rFonts w:ascii="Times New Roman" w:hAnsi="Times New Roman"/>
          <w:b/>
          <w:bCs/>
          <w:i/>
          <w:iCs/>
          <w:lang w:val="es-ES_tradnl"/>
        </w:rPr>
        <w:t>p</w:t>
      </w:r>
      <w:r>
        <w:rPr>
          <w:rFonts w:ascii="Times New Roman" w:hAnsi="Times New Roman"/>
          <w:vertAlign w:val="subscript"/>
          <w:lang w:val="es-ES_tradnl"/>
        </w:rPr>
        <w:t>o</w:t>
      </w:r>
      <w:r>
        <w:rPr>
          <w:rFonts w:ascii="Times New Roman" w:hAnsi="Times New Roman"/>
          <w:lang w:val="es-ES_tradnl"/>
        </w:rPr>
        <w:t xml:space="preserve"> </w:t>
      </w:r>
      <w:r>
        <w:rPr>
          <w:rFonts w:ascii="Times New Roman" w:hAnsi="Times New Roman"/>
          <w:b/>
          <w:bCs/>
          <w:i/>
          <w:iCs/>
          <w:lang w:val="es-ES_tradnl"/>
        </w:rPr>
        <w:t>y</w:t>
      </w:r>
      <w:r>
        <w:rPr>
          <w:rFonts w:ascii="Times New Roman" w:hAnsi="Times New Roman"/>
          <w:vertAlign w:val="subscript"/>
          <w:lang w:val="es-ES_tradnl"/>
        </w:rPr>
        <w:t xml:space="preserve">o </w:t>
      </w:r>
      <w:r>
        <w:rPr>
          <w:rFonts w:ascii="Times New Roman" w:hAnsi="Times New Roman"/>
          <w:lang w:val="es-ES_tradnl"/>
        </w:rPr>
        <w:t xml:space="preserve">/ </w:t>
      </w:r>
      <w:r>
        <w:rPr>
          <w:rFonts w:ascii="Times New Roman" w:hAnsi="Times New Roman"/>
          <w:b/>
          <w:bCs/>
          <w:i/>
          <w:iCs/>
          <w:lang w:val="es-ES_tradnl"/>
        </w:rPr>
        <w:t>p</w:t>
      </w:r>
      <w:r>
        <w:rPr>
          <w:rFonts w:ascii="Times New Roman" w:hAnsi="Times New Roman"/>
          <w:vertAlign w:val="subscript"/>
          <w:lang w:val="es-ES_tradnl"/>
        </w:rPr>
        <w:t>o</w:t>
      </w:r>
      <w:r>
        <w:rPr>
          <w:rFonts w:ascii="Times New Roman" w:hAnsi="Times New Roman"/>
          <w:b/>
          <w:bCs/>
          <w:i/>
          <w:iCs/>
          <w:lang w:val="es-ES_tradnl"/>
        </w:rPr>
        <w:t>y</w:t>
      </w:r>
      <w:r>
        <w:rPr>
          <w:rFonts w:ascii="Times New Roman" w:hAnsi="Times New Roman"/>
          <w:lang w:val="es-ES_tradnl"/>
        </w:rPr>
        <w:t>*</w:t>
      </w:r>
    </w:p>
    <w:p w14:paraId="0235F51F" w14:textId="77777777" w:rsidR="00181EE9" w:rsidRDefault="00181EE9">
      <w:pPr>
        <w:numPr>
          <w:ins w:id="324" w:author="ctone" w:date="2012-08-23T22:06:00Z"/>
        </w:numPr>
        <w:jc w:val="center"/>
        <w:rPr>
          <w:rFonts w:ascii="Times New Roman" w:hAnsi="Times New Roman"/>
          <w:lang w:val="es-ES_tradnl"/>
        </w:rPr>
      </w:pPr>
    </w:p>
    <w:p w14:paraId="6B094CD9" w14:textId="77777777" w:rsidR="002474CE" w:rsidRDefault="002474CE">
      <w:pPr>
        <w:pStyle w:val="a4"/>
        <w:rPr>
          <w:rFonts w:ascii="Times New Roman" w:hAnsi="Times New Roman"/>
        </w:rPr>
      </w:pPr>
      <w:r>
        <w:rPr>
          <w:rFonts w:ascii="Times New Roman" w:hAnsi="Times New Roman"/>
        </w:rPr>
        <w:t xml:space="preserve">This implies that if we double the unit prices </w:t>
      </w:r>
      <w:r>
        <w:rPr>
          <w:rFonts w:ascii="Times New Roman" w:hAnsi="Times New Roman"/>
          <w:b/>
          <w:bCs/>
          <w:i/>
          <w:iCs/>
        </w:rPr>
        <w:t>p</w:t>
      </w:r>
      <w:r>
        <w:rPr>
          <w:rFonts w:ascii="Times New Roman" w:hAnsi="Times New Roman"/>
          <w:vertAlign w:val="subscript"/>
        </w:rPr>
        <w:t xml:space="preserve">o  </w:t>
      </w:r>
      <w:r>
        <w:rPr>
          <w:rFonts w:ascii="Times New Roman" w:hAnsi="Times New Roman"/>
        </w:rPr>
        <w:t>to 2</w:t>
      </w:r>
      <w:r>
        <w:rPr>
          <w:rFonts w:ascii="Times New Roman" w:hAnsi="Times New Roman"/>
          <w:b/>
          <w:bCs/>
          <w:i/>
          <w:iCs/>
        </w:rPr>
        <w:t xml:space="preserve"> p</w:t>
      </w:r>
      <w:r>
        <w:rPr>
          <w:rFonts w:ascii="Times New Roman" w:hAnsi="Times New Roman"/>
          <w:vertAlign w:val="subscript"/>
        </w:rPr>
        <w:t>o</w:t>
      </w:r>
      <w:r>
        <w:rPr>
          <w:rFonts w:ascii="Times New Roman" w:hAnsi="Times New Roman"/>
        </w:rPr>
        <w:t>, the revenue efficiency E</w:t>
      </w:r>
      <w:r>
        <w:rPr>
          <w:rFonts w:ascii="Times New Roman" w:hAnsi="Times New Roman"/>
          <w:vertAlign w:val="subscript"/>
        </w:rPr>
        <w:t>R</w:t>
      </w:r>
      <w:r>
        <w:rPr>
          <w:rFonts w:ascii="Times New Roman" w:hAnsi="Times New Roman"/>
        </w:rPr>
        <w:t xml:space="preserve"> still remains invariant. If you feel that this is strange and you wish to modify the model in such a way that the magnitude of unit prices directly influences the revenue efficiency, you can utilize the </w:t>
      </w:r>
      <w:r w:rsidRPr="00925870">
        <w:rPr>
          <w:rFonts w:ascii="Times New Roman" w:hAnsi="Times New Roman"/>
        </w:rPr>
        <w:t>New-Revenue</w:t>
      </w:r>
      <w:r w:rsidRPr="00925870">
        <w:rPr>
          <w:rFonts w:ascii="Times New Roman" w:hAnsi="Times New Roman"/>
        </w:rPr>
        <w:fldChar w:fldCharType="begin"/>
      </w:r>
      <w:r>
        <w:instrText xml:space="preserve"> XE "Revenue" </w:instrText>
      </w:r>
      <w:r w:rsidRPr="00925870">
        <w:rPr>
          <w:rFonts w:ascii="Times New Roman" w:hAnsi="Times New Roman"/>
        </w:rPr>
        <w:fldChar w:fldCharType="end"/>
      </w:r>
      <w:r>
        <w:rPr>
          <w:rFonts w:ascii="Times New Roman" w:hAnsi="Times New Roman"/>
        </w:rPr>
        <w:t xml:space="preserve"> model. The input data format is the same as the Revenue model. </w:t>
      </w:r>
    </w:p>
    <w:tbl>
      <w:tblPr>
        <w:tblW w:w="46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06"/>
        <w:gridCol w:w="995"/>
        <w:gridCol w:w="994"/>
        <w:gridCol w:w="979"/>
        <w:gridCol w:w="1024"/>
        <w:gridCol w:w="1004"/>
        <w:gridCol w:w="994"/>
        <w:gridCol w:w="991"/>
        <w:gridCol w:w="354"/>
      </w:tblGrid>
      <w:tr w:rsidR="00135884" w14:paraId="00242D2F" w14:textId="77777777" w:rsidTr="00C439D3">
        <w:trPr>
          <w:trHeight w:hRule="exact" w:val="238"/>
          <w:jc w:val="center"/>
        </w:trPr>
        <w:tc>
          <w:tcPr>
            <w:tcW w:w="322" w:type="pct"/>
            <w:shd w:val="clear" w:color="auto" w:fill="C0C0C0"/>
            <w:noWrap/>
            <w:vAlign w:val="center"/>
          </w:tcPr>
          <w:p w14:paraId="5ED60F94" w14:textId="77777777" w:rsidR="00135884" w:rsidRPr="00A05912" w:rsidRDefault="00135884" w:rsidP="00C439D3">
            <w:pPr>
              <w:widowControl/>
              <w:jc w:val="center"/>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c>
          <w:tcPr>
            <w:tcW w:w="634" w:type="pct"/>
            <w:shd w:val="clear" w:color="auto" w:fill="C0C0C0"/>
            <w:noWrap/>
            <w:vAlign w:val="center"/>
          </w:tcPr>
          <w:p w14:paraId="55207D27" w14:textId="77777777" w:rsidR="00135884" w:rsidRPr="00A05912" w:rsidRDefault="00135884" w:rsidP="00C439D3">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A</w:t>
            </w:r>
          </w:p>
        </w:tc>
        <w:tc>
          <w:tcPr>
            <w:tcW w:w="634" w:type="pct"/>
            <w:shd w:val="clear" w:color="auto" w:fill="C0C0C0"/>
            <w:noWrap/>
            <w:vAlign w:val="center"/>
          </w:tcPr>
          <w:p w14:paraId="5A6E1995" w14:textId="77777777" w:rsidR="00135884" w:rsidRPr="00A05912" w:rsidRDefault="00135884" w:rsidP="00C439D3">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B</w:t>
            </w:r>
          </w:p>
        </w:tc>
        <w:tc>
          <w:tcPr>
            <w:tcW w:w="624" w:type="pct"/>
            <w:shd w:val="clear" w:color="auto" w:fill="C0C0C0"/>
            <w:noWrap/>
            <w:vAlign w:val="center"/>
          </w:tcPr>
          <w:p w14:paraId="4CD84FDB" w14:textId="77777777" w:rsidR="00135884" w:rsidRPr="00A05912" w:rsidRDefault="00135884" w:rsidP="00C439D3">
            <w:pPr>
              <w:widowControl/>
              <w:jc w:val="center"/>
              <w:rPr>
                <w:rFonts w:ascii="Arial" w:eastAsia="ＭＳ Ｐゴシック" w:hAnsi="Arial" w:cs="Arial"/>
                <w:bCs/>
                <w:kern w:val="0"/>
                <w:sz w:val="16"/>
                <w:szCs w:val="16"/>
              </w:rPr>
            </w:pPr>
            <w:r w:rsidRPr="00A05912">
              <w:rPr>
                <w:rFonts w:ascii="Arial" w:eastAsia="ＭＳ Ｐゴシック" w:hAnsi="Arial" w:cs="Arial" w:hint="eastAsia"/>
                <w:bCs/>
                <w:kern w:val="0"/>
                <w:sz w:val="16"/>
                <w:szCs w:val="16"/>
              </w:rPr>
              <w:t>C</w:t>
            </w:r>
          </w:p>
        </w:tc>
        <w:tc>
          <w:tcPr>
            <w:tcW w:w="653" w:type="pct"/>
            <w:shd w:val="clear" w:color="auto" w:fill="C0C0C0"/>
            <w:noWrap/>
            <w:vAlign w:val="center"/>
          </w:tcPr>
          <w:p w14:paraId="217C5F86" w14:textId="77777777" w:rsidR="00135884" w:rsidRPr="00A05912" w:rsidRDefault="00135884" w:rsidP="00C439D3">
            <w:pPr>
              <w:widowControl/>
              <w:jc w:val="center"/>
              <w:rPr>
                <w:rFonts w:ascii="Arial" w:eastAsia="ＭＳ Ｐゴシック" w:hAnsi="Arial" w:cs="Arial"/>
                <w:bCs/>
                <w:kern w:val="0"/>
                <w:sz w:val="16"/>
                <w:szCs w:val="16"/>
              </w:rPr>
            </w:pPr>
            <w:r w:rsidRPr="00A05912">
              <w:rPr>
                <w:rFonts w:ascii="Arial" w:eastAsia="ＭＳ Ｐゴシック" w:hAnsi="Arial" w:cs="Arial" w:hint="eastAsia"/>
                <w:bCs/>
                <w:kern w:val="0"/>
                <w:sz w:val="16"/>
                <w:szCs w:val="16"/>
              </w:rPr>
              <w:t>D</w:t>
            </w:r>
          </w:p>
        </w:tc>
        <w:tc>
          <w:tcPr>
            <w:tcW w:w="640" w:type="pct"/>
            <w:shd w:val="clear" w:color="auto" w:fill="C0C0C0"/>
            <w:vAlign w:val="center"/>
          </w:tcPr>
          <w:p w14:paraId="3B695ECA" w14:textId="77777777" w:rsidR="00135884" w:rsidRPr="00A05912" w:rsidRDefault="00135884" w:rsidP="00C439D3">
            <w:pPr>
              <w:widowControl/>
              <w:jc w:val="center"/>
              <w:rPr>
                <w:rFonts w:ascii="Arial" w:eastAsia="ＭＳ Ｐゴシック" w:hAnsi="Arial" w:cs="Arial"/>
                <w:bCs/>
                <w:kern w:val="0"/>
                <w:sz w:val="16"/>
                <w:szCs w:val="16"/>
              </w:rPr>
            </w:pPr>
            <w:r w:rsidRPr="00A05912">
              <w:rPr>
                <w:rFonts w:ascii="Arial" w:eastAsia="ＭＳ Ｐゴシック" w:hAnsi="Arial" w:cs="Arial" w:hint="eastAsia"/>
                <w:bCs/>
                <w:kern w:val="0"/>
                <w:sz w:val="16"/>
                <w:szCs w:val="16"/>
              </w:rPr>
              <w:t>E</w:t>
            </w:r>
          </w:p>
        </w:tc>
        <w:tc>
          <w:tcPr>
            <w:tcW w:w="634" w:type="pct"/>
            <w:shd w:val="clear" w:color="auto" w:fill="C0C0C0"/>
            <w:noWrap/>
            <w:vAlign w:val="center"/>
          </w:tcPr>
          <w:p w14:paraId="54662D52" w14:textId="77777777" w:rsidR="00135884" w:rsidRPr="00A05912" w:rsidRDefault="00135884" w:rsidP="00C439D3">
            <w:pPr>
              <w:widowControl/>
              <w:jc w:val="center"/>
              <w:rPr>
                <w:rFonts w:ascii="Arial" w:eastAsia="ＭＳ Ｐゴシック" w:hAnsi="Arial" w:cs="Arial"/>
                <w:bCs/>
                <w:kern w:val="0"/>
                <w:sz w:val="16"/>
                <w:szCs w:val="16"/>
              </w:rPr>
            </w:pPr>
            <w:r w:rsidRPr="00A05912">
              <w:rPr>
                <w:rFonts w:ascii="Arial" w:eastAsia="ＭＳ Ｐゴシック" w:hAnsi="Arial" w:cs="Arial" w:hint="eastAsia"/>
                <w:bCs/>
                <w:kern w:val="0"/>
                <w:sz w:val="16"/>
                <w:szCs w:val="16"/>
              </w:rPr>
              <w:t>F</w:t>
            </w:r>
          </w:p>
        </w:tc>
        <w:tc>
          <w:tcPr>
            <w:tcW w:w="632" w:type="pct"/>
            <w:shd w:val="clear" w:color="auto" w:fill="C0C0C0"/>
            <w:vAlign w:val="center"/>
          </w:tcPr>
          <w:p w14:paraId="6EE576A2" w14:textId="77777777" w:rsidR="00135884" w:rsidRPr="00A05912" w:rsidRDefault="00135884" w:rsidP="00C439D3">
            <w:pPr>
              <w:widowControl/>
              <w:jc w:val="center"/>
              <w:rPr>
                <w:rFonts w:ascii="Arial" w:eastAsia="ＭＳ Ｐゴシック" w:hAnsi="Arial" w:cs="Arial"/>
                <w:bCs/>
                <w:kern w:val="0"/>
                <w:sz w:val="16"/>
                <w:szCs w:val="16"/>
              </w:rPr>
            </w:pPr>
            <w:r w:rsidRPr="00A05912">
              <w:rPr>
                <w:rFonts w:ascii="Arial" w:eastAsia="ＭＳ Ｐゴシック" w:hAnsi="Arial" w:cs="Arial" w:hint="eastAsia"/>
                <w:bCs/>
                <w:kern w:val="0"/>
                <w:sz w:val="16"/>
                <w:szCs w:val="16"/>
              </w:rPr>
              <w:t>G</w:t>
            </w:r>
          </w:p>
        </w:tc>
        <w:tc>
          <w:tcPr>
            <w:tcW w:w="226" w:type="pct"/>
            <w:shd w:val="clear" w:color="auto" w:fill="C0C0C0"/>
            <w:noWrap/>
            <w:vAlign w:val="center"/>
          </w:tcPr>
          <w:p w14:paraId="74050881" w14:textId="77777777" w:rsidR="00135884" w:rsidRPr="00A05912" w:rsidRDefault="00135884" w:rsidP="00C439D3">
            <w:pPr>
              <w:widowControl/>
              <w:jc w:val="center"/>
              <w:rPr>
                <w:rFonts w:ascii="Arial" w:eastAsia="ＭＳ Ｐゴシック" w:hAnsi="Arial" w:cs="Arial"/>
                <w:bCs/>
                <w:kern w:val="0"/>
                <w:sz w:val="16"/>
                <w:szCs w:val="16"/>
              </w:rPr>
            </w:pPr>
            <w:r w:rsidRPr="00A05912">
              <w:rPr>
                <w:rFonts w:ascii="Arial" w:eastAsia="ＭＳ Ｐゴシック" w:hAnsi="Arial" w:cs="Arial" w:hint="eastAsia"/>
                <w:bCs/>
                <w:kern w:val="0"/>
                <w:sz w:val="16"/>
                <w:szCs w:val="16"/>
              </w:rPr>
              <w:t>H</w:t>
            </w:r>
          </w:p>
        </w:tc>
      </w:tr>
      <w:tr w:rsidR="00135884" w14:paraId="4C1D848C" w14:textId="77777777" w:rsidTr="00C439D3">
        <w:trPr>
          <w:trHeight w:hRule="exact" w:val="238"/>
          <w:jc w:val="center"/>
        </w:trPr>
        <w:tc>
          <w:tcPr>
            <w:tcW w:w="322" w:type="pct"/>
            <w:shd w:val="clear" w:color="auto" w:fill="C0C0C0"/>
            <w:noWrap/>
            <w:vAlign w:val="center"/>
          </w:tcPr>
          <w:p w14:paraId="06E62258" w14:textId="77777777" w:rsidR="00135884" w:rsidRPr="00A05912" w:rsidRDefault="00135884" w:rsidP="00C439D3">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1</w:t>
            </w:r>
          </w:p>
        </w:tc>
        <w:tc>
          <w:tcPr>
            <w:tcW w:w="634" w:type="pct"/>
            <w:noWrap/>
            <w:vAlign w:val="center"/>
          </w:tcPr>
          <w:p w14:paraId="45C03B46" w14:textId="77777777" w:rsidR="00135884" w:rsidRPr="00A05912" w:rsidRDefault="00135884" w:rsidP="00C439D3">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Hospital</w:t>
            </w:r>
          </w:p>
        </w:tc>
        <w:tc>
          <w:tcPr>
            <w:tcW w:w="634" w:type="pct"/>
            <w:noWrap/>
            <w:vAlign w:val="center"/>
          </w:tcPr>
          <w:p w14:paraId="7AAEC236" w14:textId="77777777" w:rsidR="00135884" w:rsidRPr="00A05912" w:rsidRDefault="00135884" w:rsidP="00C439D3">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(I)Doctor</w:t>
            </w:r>
          </w:p>
        </w:tc>
        <w:tc>
          <w:tcPr>
            <w:tcW w:w="624" w:type="pct"/>
            <w:noWrap/>
            <w:vAlign w:val="center"/>
          </w:tcPr>
          <w:p w14:paraId="1D5D81B6" w14:textId="77777777" w:rsidR="00135884" w:rsidRPr="00A05912" w:rsidRDefault="00135884" w:rsidP="00C439D3">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(I)Nurse</w:t>
            </w:r>
          </w:p>
        </w:tc>
        <w:tc>
          <w:tcPr>
            <w:tcW w:w="653" w:type="pct"/>
            <w:noWrap/>
            <w:vAlign w:val="center"/>
          </w:tcPr>
          <w:p w14:paraId="2745F2C5" w14:textId="77777777" w:rsidR="00135884" w:rsidRPr="00A05912" w:rsidRDefault="00135884" w:rsidP="00C439D3">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(O)Outpat</w:t>
            </w:r>
            <w:r w:rsidRPr="00A05912">
              <w:rPr>
                <w:rFonts w:ascii="Arial" w:eastAsia="ＭＳ Ｐゴシック" w:hAnsi="Arial" w:cs="Arial" w:hint="eastAsia"/>
                <w:bCs/>
                <w:kern w:val="0"/>
                <w:sz w:val="16"/>
                <w:szCs w:val="16"/>
              </w:rPr>
              <w:t>.</w:t>
            </w:r>
          </w:p>
        </w:tc>
        <w:tc>
          <w:tcPr>
            <w:tcW w:w="640" w:type="pct"/>
            <w:vAlign w:val="center"/>
          </w:tcPr>
          <w:p w14:paraId="417F2644" w14:textId="77777777" w:rsidR="00135884" w:rsidRPr="00A05912" w:rsidRDefault="00135884" w:rsidP="00C439D3">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w:t>
            </w:r>
            <w:r w:rsidRPr="00A05912">
              <w:rPr>
                <w:rFonts w:ascii="Arial" w:eastAsia="ＭＳ Ｐゴシック" w:hAnsi="Arial" w:cs="Arial" w:hint="eastAsia"/>
                <w:bCs/>
                <w:kern w:val="0"/>
                <w:sz w:val="16"/>
                <w:szCs w:val="16"/>
              </w:rPr>
              <w:t>P</w:t>
            </w:r>
            <w:r w:rsidRPr="00A05912">
              <w:rPr>
                <w:rFonts w:ascii="Arial" w:eastAsia="ＭＳ Ｐゴシック" w:hAnsi="Arial" w:cs="Arial"/>
                <w:bCs/>
                <w:kern w:val="0"/>
                <w:sz w:val="16"/>
                <w:szCs w:val="16"/>
              </w:rPr>
              <w:t>)Outpat</w:t>
            </w:r>
            <w:r w:rsidRPr="00A05912">
              <w:rPr>
                <w:rFonts w:ascii="Arial" w:eastAsia="ＭＳ Ｐゴシック" w:hAnsi="Arial" w:cs="Arial" w:hint="eastAsia"/>
                <w:bCs/>
                <w:kern w:val="0"/>
                <w:sz w:val="16"/>
                <w:szCs w:val="16"/>
              </w:rPr>
              <w:t>.</w:t>
            </w:r>
          </w:p>
        </w:tc>
        <w:tc>
          <w:tcPr>
            <w:tcW w:w="634" w:type="pct"/>
            <w:noWrap/>
            <w:vAlign w:val="center"/>
          </w:tcPr>
          <w:p w14:paraId="45EBC91B" w14:textId="77777777" w:rsidR="00135884" w:rsidRPr="00A05912" w:rsidRDefault="00135884" w:rsidP="00C439D3">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(O)Inpat</w:t>
            </w:r>
            <w:r w:rsidRPr="00A05912">
              <w:rPr>
                <w:rFonts w:ascii="Arial" w:eastAsia="ＭＳ Ｐゴシック" w:hAnsi="Arial" w:cs="Arial" w:hint="eastAsia"/>
                <w:bCs/>
                <w:kern w:val="0"/>
                <w:sz w:val="16"/>
                <w:szCs w:val="16"/>
              </w:rPr>
              <w:t>.</w:t>
            </w:r>
          </w:p>
        </w:tc>
        <w:tc>
          <w:tcPr>
            <w:tcW w:w="632" w:type="pct"/>
            <w:vAlign w:val="center"/>
          </w:tcPr>
          <w:p w14:paraId="018EF8D0" w14:textId="77777777" w:rsidR="00135884" w:rsidRPr="00A05912" w:rsidRDefault="00135884" w:rsidP="00C439D3">
            <w:pPr>
              <w:widowControl/>
              <w:jc w:val="left"/>
              <w:rPr>
                <w:rFonts w:ascii="Arial" w:eastAsia="ＭＳ Ｐゴシック" w:hAnsi="Times New Roman" w:cs="Arial"/>
                <w:bCs/>
                <w:kern w:val="0"/>
                <w:sz w:val="16"/>
                <w:szCs w:val="16"/>
              </w:rPr>
            </w:pPr>
            <w:r w:rsidRPr="00A05912">
              <w:rPr>
                <w:rFonts w:ascii="Arial" w:eastAsia="ＭＳ Ｐゴシック" w:hAnsi="Arial" w:cs="Arial"/>
                <w:bCs/>
                <w:kern w:val="0"/>
                <w:sz w:val="16"/>
                <w:szCs w:val="16"/>
              </w:rPr>
              <w:t>(</w:t>
            </w:r>
            <w:r w:rsidRPr="00A05912">
              <w:rPr>
                <w:rFonts w:ascii="Arial" w:eastAsia="ＭＳ Ｐゴシック" w:hAnsi="Arial" w:cs="Arial" w:hint="eastAsia"/>
                <w:bCs/>
                <w:kern w:val="0"/>
                <w:sz w:val="16"/>
                <w:szCs w:val="16"/>
              </w:rPr>
              <w:t>P</w:t>
            </w:r>
            <w:r w:rsidRPr="00A05912">
              <w:rPr>
                <w:rFonts w:ascii="Arial" w:eastAsia="ＭＳ Ｐゴシック" w:hAnsi="Arial" w:cs="Arial"/>
                <w:bCs/>
                <w:kern w:val="0"/>
                <w:sz w:val="16"/>
                <w:szCs w:val="16"/>
              </w:rPr>
              <w:t>)Inpat</w:t>
            </w:r>
            <w:r w:rsidRPr="00A05912">
              <w:rPr>
                <w:rFonts w:ascii="Arial" w:eastAsia="ＭＳ Ｐゴシック" w:hAnsi="Arial" w:cs="Arial" w:hint="eastAsia"/>
                <w:bCs/>
                <w:kern w:val="0"/>
                <w:sz w:val="16"/>
                <w:szCs w:val="16"/>
              </w:rPr>
              <w:t>.</w:t>
            </w:r>
          </w:p>
        </w:tc>
        <w:tc>
          <w:tcPr>
            <w:tcW w:w="226" w:type="pct"/>
            <w:noWrap/>
            <w:vAlign w:val="center"/>
          </w:tcPr>
          <w:p w14:paraId="64EBFB88" w14:textId="77777777" w:rsidR="00135884" w:rsidRPr="00A05912" w:rsidRDefault="00135884" w:rsidP="00C439D3">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135884" w14:paraId="36886C17" w14:textId="77777777" w:rsidTr="00C439D3">
        <w:trPr>
          <w:trHeight w:hRule="exact" w:val="238"/>
          <w:jc w:val="center"/>
        </w:trPr>
        <w:tc>
          <w:tcPr>
            <w:tcW w:w="322" w:type="pct"/>
            <w:shd w:val="clear" w:color="auto" w:fill="C0C0C0"/>
            <w:noWrap/>
            <w:vAlign w:val="center"/>
          </w:tcPr>
          <w:p w14:paraId="2372C2A2" w14:textId="77777777" w:rsidR="00135884" w:rsidRPr="00A05912" w:rsidRDefault="00135884" w:rsidP="00C439D3">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2</w:t>
            </w:r>
          </w:p>
        </w:tc>
        <w:tc>
          <w:tcPr>
            <w:tcW w:w="634" w:type="pct"/>
            <w:noWrap/>
            <w:vAlign w:val="center"/>
          </w:tcPr>
          <w:p w14:paraId="04A1772E" w14:textId="77777777" w:rsidR="00135884" w:rsidRPr="00A05912" w:rsidRDefault="00135884" w:rsidP="00C439D3">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A </w:t>
            </w:r>
          </w:p>
        </w:tc>
        <w:tc>
          <w:tcPr>
            <w:tcW w:w="634" w:type="pct"/>
            <w:noWrap/>
            <w:vAlign w:val="center"/>
          </w:tcPr>
          <w:p w14:paraId="4165C746" w14:textId="77777777" w:rsidR="00135884" w:rsidRPr="00A05912" w:rsidRDefault="00135884" w:rsidP="00C439D3">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20</w:t>
            </w:r>
          </w:p>
        </w:tc>
        <w:tc>
          <w:tcPr>
            <w:tcW w:w="624" w:type="pct"/>
            <w:noWrap/>
            <w:vAlign w:val="center"/>
          </w:tcPr>
          <w:p w14:paraId="789A9EAB" w14:textId="77777777" w:rsidR="00135884" w:rsidRPr="00A05912" w:rsidRDefault="00135884" w:rsidP="00C439D3">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151</w:t>
            </w:r>
          </w:p>
        </w:tc>
        <w:tc>
          <w:tcPr>
            <w:tcW w:w="653" w:type="pct"/>
            <w:noWrap/>
            <w:vAlign w:val="center"/>
          </w:tcPr>
          <w:p w14:paraId="5EC608F2" w14:textId="77777777" w:rsidR="00135884" w:rsidRPr="00A05912" w:rsidRDefault="00135884" w:rsidP="00C439D3">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100</w:t>
            </w:r>
          </w:p>
        </w:tc>
        <w:tc>
          <w:tcPr>
            <w:tcW w:w="640" w:type="pct"/>
            <w:vAlign w:val="center"/>
          </w:tcPr>
          <w:p w14:paraId="6E520B72" w14:textId="77777777" w:rsidR="00135884" w:rsidRPr="00A05912" w:rsidRDefault="00135884" w:rsidP="00C439D3">
            <w:pPr>
              <w:jc w:val="right"/>
              <w:rPr>
                <w:rFonts w:ascii="Arial" w:eastAsia="ＭＳ Ｐゴシック" w:hAnsi="Arial" w:cs="Arial"/>
                <w:bCs/>
                <w:sz w:val="16"/>
                <w:szCs w:val="16"/>
              </w:rPr>
            </w:pPr>
            <w:r w:rsidRPr="00A05912">
              <w:rPr>
                <w:rFonts w:ascii="Arial" w:hAnsi="Arial" w:cs="Arial"/>
                <w:bCs/>
                <w:sz w:val="16"/>
                <w:szCs w:val="16"/>
              </w:rPr>
              <w:t>550</w:t>
            </w:r>
          </w:p>
        </w:tc>
        <w:tc>
          <w:tcPr>
            <w:tcW w:w="634" w:type="pct"/>
            <w:noWrap/>
            <w:vAlign w:val="center"/>
          </w:tcPr>
          <w:p w14:paraId="5C8E04F4" w14:textId="77777777" w:rsidR="00135884" w:rsidRPr="00A05912" w:rsidRDefault="00135884" w:rsidP="00C439D3">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90</w:t>
            </w:r>
          </w:p>
        </w:tc>
        <w:tc>
          <w:tcPr>
            <w:tcW w:w="632" w:type="pct"/>
            <w:vAlign w:val="center"/>
          </w:tcPr>
          <w:p w14:paraId="4F60FE40" w14:textId="77777777" w:rsidR="00135884" w:rsidRPr="00A05912" w:rsidRDefault="00135884" w:rsidP="00C439D3">
            <w:pPr>
              <w:jc w:val="right"/>
              <w:rPr>
                <w:rFonts w:ascii="Arial" w:eastAsia="ＭＳ Ｐゴシック" w:hAnsi="Arial" w:cs="Arial"/>
                <w:bCs/>
                <w:sz w:val="16"/>
                <w:szCs w:val="16"/>
              </w:rPr>
            </w:pPr>
            <w:r w:rsidRPr="00A05912">
              <w:rPr>
                <w:rFonts w:ascii="Arial" w:hAnsi="Arial" w:cs="Arial"/>
                <w:bCs/>
                <w:sz w:val="16"/>
                <w:szCs w:val="16"/>
              </w:rPr>
              <w:t>2010</w:t>
            </w:r>
          </w:p>
        </w:tc>
        <w:tc>
          <w:tcPr>
            <w:tcW w:w="226" w:type="pct"/>
            <w:noWrap/>
            <w:vAlign w:val="center"/>
          </w:tcPr>
          <w:p w14:paraId="5706AF85" w14:textId="77777777" w:rsidR="00135884" w:rsidRPr="00A05912" w:rsidRDefault="00135884" w:rsidP="00C439D3">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135884" w14:paraId="7255B9F0" w14:textId="77777777" w:rsidTr="00C439D3">
        <w:trPr>
          <w:trHeight w:hRule="exact" w:val="238"/>
          <w:jc w:val="center"/>
        </w:trPr>
        <w:tc>
          <w:tcPr>
            <w:tcW w:w="322" w:type="pct"/>
            <w:shd w:val="clear" w:color="auto" w:fill="C0C0C0"/>
            <w:noWrap/>
            <w:vAlign w:val="center"/>
          </w:tcPr>
          <w:p w14:paraId="2AA781FA" w14:textId="77777777" w:rsidR="00135884" w:rsidRPr="00A05912" w:rsidRDefault="00135884" w:rsidP="00C439D3">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3</w:t>
            </w:r>
          </w:p>
        </w:tc>
        <w:tc>
          <w:tcPr>
            <w:tcW w:w="634" w:type="pct"/>
            <w:noWrap/>
            <w:vAlign w:val="center"/>
          </w:tcPr>
          <w:p w14:paraId="77322291" w14:textId="77777777" w:rsidR="00135884" w:rsidRPr="00A05912" w:rsidRDefault="00135884" w:rsidP="00C439D3">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B </w:t>
            </w:r>
          </w:p>
        </w:tc>
        <w:tc>
          <w:tcPr>
            <w:tcW w:w="634" w:type="pct"/>
            <w:noWrap/>
            <w:vAlign w:val="center"/>
          </w:tcPr>
          <w:p w14:paraId="59651135" w14:textId="77777777" w:rsidR="00135884" w:rsidRPr="00A05912" w:rsidRDefault="00135884" w:rsidP="00C439D3">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19</w:t>
            </w:r>
          </w:p>
        </w:tc>
        <w:tc>
          <w:tcPr>
            <w:tcW w:w="624" w:type="pct"/>
            <w:noWrap/>
            <w:vAlign w:val="center"/>
          </w:tcPr>
          <w:p w14:paraId="1551F3E6" w14:textId="77777777" w:rsidR="00135884" w:rsidRPr="00A05912" w:rsidRDefault="00135884" w:rsidP="00C439D3">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131</w:t>
            </w:r>
          </w:p>
        </w:tc>
        <w:tc>
          <w:tcPr>
            <w:tcW w:w="653" w:type="pct"/>
            <w:noWrap/>
            <w:vAlign w:val="center"/>
          </w:tcPr>
          <w:p w14:paraId="040689A3" w14:textId="77777777" w:rsidR="00135884" w:rsidRPr="00A05912" w:rsidRDefault="00135884" w:rsidP="00C439D3">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150</w:t>
            </w:r>
          </w:p>
        </w:tc>
        <w:tc>
          <w:tcPr>
            <w:tcW w:w="640" w:type="pct"/>
            <w:vAlign w:val="center"/>
          </w:tcPr>
          <w:p w14:paraId="09DAE5D8" w14:textId="77777777" w:rsidR="00135884" w:rsidRPr="00A05912" w:rsidRDefault="00135884" w:rsidP="00C439D3">
            <w:pPr>
              <w:jc w:val="right"/>
              <w:rPr>
                <w:rFonts w:ascii="Arial" w:eastAsia="ＭＳ Ｐゴシック" w:hAnsi="Arial" w:cs="Arial"/>
                <w:bCs/>
                <w:sz w:val="16"/>
                <w:szCs w:val="16"/>
              </w:rPr>
            </w:pPr>
            <w:r w:rsidRPr="00A05912">
              <w:rPr>
                <w:rFonts w:ascii="Arial" w:hAnsi="Arial" w:cs="Arial"/>
                <w:bCs/>
                <w:sz w:val="16"/>
                <w:szCs w:val="16"/>
              </w:rPr>
              <w:t>400</w:t>
            </w:r>
          </w:p>
        </w:tc>
        <w:tc>
          <w:tcPr>
            <w:tcW w:w="634" w:type="pct"/>
            <w:noWrap/>
            <w:vAlign w:val="center"/>
          </w:tcPr>
          <w:p w14:paraId="2DB048B7" w14:textId="77777777" w:rsidR="00135884" w:rsidRPr="00A05912" w:rsidRDefault="00135884" w:rsidP="00C439D3">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50</w:t>
            </w:r>
          </w:p>
        </w:tc>
        <w:tc>
          <w:tcPr>
            <w:tcW w:w="632" w:type="pct"/>
            <w:vAlign w:val="center"/>
          </w:tcPr>
          <w:p w14:paraId="5EE265A0" w14:textId="77777777" w:rsidR="00135884" w:rsidRPr="00A05912" w:rsidRDefault="00135884" w:rsidP="00C439D3">
            <w:pPr>
              <w:jc w:val="right"/>
              <w:rPr>
                <w:rFonts w:ascii="Arial" w:eastAsia="ＭＳ Ｐゴシック" w:hAnsi="Arial" w:cs="Arial"/>
                <w:bCs/>
                <w:sz w:val="16"/>
                <w:szCs w:val="16"/>
              </w:rPr>
            </w:pPr>
            <w:r w:rsidRPr="00A05912">
              <w:rPr>
                <w:rFonts w:ascii="Arial" w:hAnsi="Arial" w:cs="Arial"/>
                <w:bCs/>
                <w:sz w:val="16"/>
                <w:szCs w:val="16"/>
              </w:rPr>
              <w:t>1800</w:t>
            </w:r>
          </w:p>
        </w:tc>
        <w:tc>
          <w:tcPr>
            <w:tcW w:w="226" w:type="pct"/>
            <w:noWrap/>
            <w:vAlign w:val="center"/>
          </w:tcPr>
          <w:p w14:paraId="2E61A077" w14:textId="77777777" w:rsidR="00135884" w:rsidRPr="00A05912" w:rsidRDefault="00135884" w:rsidP="00C439D3">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135884" w14:paraId="1FE98665" w14:textId="77777777" w:rsidTr="00C439D3">
        <w:trPr>
          <w:trHeight w:hRule="exact" w:val="238"/>
          <w:jc w:val="center"/>
        </w:trPr>
        <w:tc>
          <w:tcPr>
            <w:tcW w:w="322" w:type="pct"/>
            <w:shd w:val="clear" w:color="auto" w:fill="C0C0C0"/>
            <w:noWrap/>
            <w:vAlign w:val="center"/>
          </w:tcPr>
          <w:p w14:paraId="5DCB1BAE" w14:textId="77777777" w:rsidR="00135884" w:rsidRPr="00A05912" w:rsidRDefault="00135884" w:rsidP="00C439D3">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4</w:t>
            </w:r>
          </w:p>
        </w:tc>
        <w:tc>
          <w:tcPr>
            <w:tcW w:w="634" w:type="pct"/>
            <w:noWrap/>
            <w:vAlign w:val="center"/>
          </w:tcPr>
          <w:p w14:paraId="53F1C6D7" w14:textId="77777777" w:rsidR="00135884" w:rsidRPr="00A05912" w:rsidRDefault="00135884" w:rsidP="00C439D3">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C </w:t>
            </w:r>
          </w:p>
        </w:tc>
        <w:tc>
          <w:tcPr>
            <w:tcW w:w="634" w:type="pct"/>
            <w:noWrap/>
            <w:vAlign w:val="center"/>
          </w:tcPr>
          <w:p w14:paraId="7D65FDC5" w14:textId="77777777" w:rsidR="00135884" w:rsidRPr="00A05912" w:rsidRDefault="00135884" w:rsidP="00C439D3">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25</w:t>
            </w:r>
          </w:p>
        </w:tc>
        <w:tc>
          <w:tcPr>
            <w:tcW w:w="624" w:type="pct"/>
            <w:noWrap/>
            <w:vAlign w:val="center"/>
          </w:tcPr>
          <w:p w14:paraId="4CC55C56" w14:textId="77777777" w:rsidR="00135884" w:rsidRPr="00A05912" w:rsidRDefault="00135884" w:rsidP="00C439D3">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160</w:t>
            </w:r>
          </w:p>
        </w:tc>
        <w:tc>
          <w:tcPr>
            <w:tcW w:w="653" w:type="pct"/>
            <w:noWrap/>
            <w:vAlign w:val="center"/>
          </w:tcPr>
          <w:p w14:paraId="4A742D21" w14:textId="77777777" w:rsidR="00135884" w:rsidRPr="00A05912" w:rsidRDefault="00135884" w:rsidP="00C439D3">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160</w:t>
            </w:r>
          </w:p>
        </w:tc>
        <w:tc>
          <w:tcPr>
            <w:tcW w:w="640" w:type="pct"/>
            <w:vAlign w:val="center"/>
          </w:tcPr>
          <w:p w14:paraId="65F41551" w14:textId="77777777" w:rsidR="00135884" w:rsidRPr="00A05912" w:rsidRDefault="00135884" w:rsidP="00C439D3">
            <w:pPr>
              <w:jc w:val="right"/>
              <w:rPr>
                <w:rFonts w:ascii="Arial" w:eastAsia="ＭＳ Ｐゴシック" w:hAnsi="Arial" w:cs="Arial"/>
                <w:bCs/>
                <w:sz w:val="16"/>
                <w:szCs w:val="16"/>
              </w:rPr>
            </w:pPr>
            <w:r w:rsidRPr="00A05912">
              <w:rPr>
                <w:rFonts w:ascii="Arial" w:hAnsi="Arial" w:cs="Arial"/>
                <w:bCs/>
                <w:sz w:val="16"/>
                <w:szCs w:val="16"/>
              </w:rPr>
              <w:t>480</w:t>
            </w:r>
          </w:p>
        </w:tc>
        <w:tc>
          <w:tcPr>
            <w:tcW w:w="634" w:type="pct"/>
            <w:noWrap/>
            <w:vAlign w:val="center"/>
          </w:tcPr>
          <w:p w14:paraId="5FE2A575" w14:textId="77777777" w:rsidR="00135884" w:rsidRPr="00A05912" w:rsidRDefault="00135884" w:rsidP="00C439D3">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55</w:t>
            </w:r>
          </w:p>
        </w:tc>
        <w:tc>
          <w:tcPr>
            <w:tcW w:w="632" w:type="pct"/>
            <w:vAlign w:val="center"/>
          </w:tcPr>
          <w:p w14:paraId="14F25BF6" w14:textId="77777777" w:rsidR="00135884" w:rsidRPr="00A05912" w:rsidRDefault="00135884" w:rsidP="00C439D3">
            <w:pPr>
              <w:jc w:val="right"/>
              <w:rPr>
                <w:rFonts w:ascii="Arial" w:eastAsia="ＭＳ Ｐゴシック" w:hAnsi="Arial" w:cs="Arial"/>
                <w:bCs/>
                <w:sz w:val="16"/>
                <w:szCs w:val="16"/>
              </w:rPr>
            </w:pPr>
            <w:r w:rsidRPr="00A05912">
              <w:rPr>
                <w:rFonts w:ascii="Arial" w:hAnsi="Arial" w:cs="Arial"/>
                <w:bCs/>
                <w:sz w:val="16"/>
                <w:szCs w:val="16"/>
              </w:rPr>
              <w:t>2200</w:t>
            </w:r>
          </w:p>
        </w:tc>
        <w:tc>
          <w:tcPr>
            <w:tcW w:w="226" w:type="pct"/>
            <w:noWrap/>
            <w:vAlign w:val="center"/>
          </w:tcPr>
          <w:p w14:paraId="30BEB9C5" w14:textId="77777777" w:rsidR="00135884" w:rsidRPr="00A05912" w:rsidRDefault="00135884" w:rsidP="00C439D3">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135884" w14:paraId="7E8DDD6A" w14:textId="77777777" w:rsidTr="00C439D3">
        <w:trPr>
          <w:trHeight w:hRule="exact" w:val="238"/>
          <w:jc w:val="center"/>
        </w:trPr>
        <w:tc>
          <w:tcPr>
            <w:tcW w:w="322" w:type="pct"/>
            <w:shd w:val="clear" w:color="auto" w:fill="C0C0C0"/>
            <w:noWrap/>
            <w:vAlign w:val="center"/>
          </w:tcPr>
          <w:p w14:paraId="5CD5A3A3" w14:textId="77777777" w:rsidR="00135884" w:rsidRPr="00A05912" w:rsidRDefault="00135884" w:rsidP="00C439D3">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5</w:t>
            </w:r>
          </w:p>
        </w:tc>
        <w:tc>
          <w:tcPr>
            <w:tcW w:w="634" w:type="pct"/>
            <w:noWrap/>
            <w:vAlign w:val="center"/>
          </w:tcPr>
          <w:p w14:paraId="0AF380FB" w14:textId="77777777" w:rsidR="00135884" w:rsidRPr="00A05912" w:rsidRDefault="00135884" w:rsidP="00C439D3">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D </w:t>
            </w:r>
          </w:p>
        </w:tc>
        <w:tc>
          <w:tcPr>
            <w:tcW w:w="634" w:type="pct"/>
            <w:noWrap/>
            <w:vAlign w:val="center"/>
          </w:tcPr>
          <w:p w14:paraId="3AA7CBB7" w14:textId="77777777" w:rsidR="00135884" w:rsidRPr="00A05912" w:rsidRDefault="00135884" w:rsidP="00C439D3">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27</w:t>
            </w:r>
          </w:p>
        </w:tc>
        <w:tc>
          <w:tcPr>
            <w:tcW w:w="624" w:type="pct"/>
            <w:noWrap/>
            <w:vAlign w:val="center"/>
          </w:tcPr>
          <w:p w14:paraId="523EFD9A" w14:textId="77777777" w:rsidR="00135884" w:rsidRPr="00A05912" w:rsidRDefault="00135884" w:rsidP="00C439D3">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168</w:t>
            </w:r>
          </w:p>
        </w:tc>
        <w:tc>
          <w:tcPr>
            <w:tcW w:w="653" w:type="pct"/>
            <w:noWrap/>
            <w:vAlign w:val="center"/>
          </w:tcPr>
          <w:p w14:paraId="5593D9C8" w14:textId="77777777" w:rsidR="00135884" w:rsidRPr="00A05912" w:rsidRDefault="00135884" w:rsidP="00C439D3">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180</w:t>
            </w:r>
          </w:p>
        </w:tc>
        <w:tc>
          <w:tcPr>
            <w:tcW w:w="640" w:type="pct"/>
            <w:vAlign w:val="center"/>
          </w:tcPr>
          <w:p w14:paraId="2416A985" w14:textId="77777777" w:rsidR="00135884" w:rsidRPr="00A05912" w:rsidRDefault="00135884" w:rsidP="00C439D3">
            <w:pPr>
              <w:jc w:val="right"/>
              <w:rPr>
                <w:rFonts w:ascii="Arial" w:eastAsia="ＭＳ Ｐゴシック" w:hAnsi="Arial" w:cs="Arial"/>
                <w:bCs/>
                <w:sz w:val="16"/>
                <w:szCs w:val="16"/>
              </w:rPr>
            </w:pPr>
            <w:r w:rsidRPr="00A05912">
              <w:rPr>
                <w:rFonts w:ascii="Arial" w:hAnsi="Arial" w:cs="Arial"/>
                <w:bCs/>
                <w:sz w:val="16"/>
                <w:szCs w:val="16"/>
              </w:rPr>
              <w:t>600</w:t>
            </w:r>
          </w:p>
        </w:tc>
        <w:tc>
          <w:tcPr>
            <w:tcW w:w="634" w:type="pct"/>
            <w:noWrap/>
            <w:vAlign w:val="center"/>
          </w:tcPr>
          <w:p w14:paraId="14722152" w14:textId="77777777" w:rsidR="00135884" w:rsidRPr="00A05912" w:rsidRDefault="00135884" w:rsidP="00C439D3">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72</w:t>
            </w:r>
          </w:p>
        </w:tc>
        <w:tc>
          <w:tcPr>
            <w:tcW w:w="632" w:type="pct"/>
            <w:vAlign w:val="center"/>
          </w:tcPr>
          <w:p w14:paraId="7974FDA2" w14:textId="77777777" w:rsidR="00135884" w:rsidRPr="00A05912" w:rsidRDefault="00135884" w:rsidP="00C439D3">
            <w:pPr>
              <w:jc w:val="right"/>
              <w:rPr>
                <w:rFonts w:ascii="Arial" w:eastAsia="ＭＳ Ｐゴシック" w:hAnsi="Arial" w:cs="Arial"/>
                <w:bCs/>
                <w:sz w:val="16"/>
                <w:szCs w:val="16"/>
              </w:rPr>
            </w:pPr>
            <w:r w:rsidRPr="00A05912">
              <w:rPr>
                <w:rFonts w:ascii="Arial" w:hAnsi="Arial" w:cs="Arial"/>
                <w:bCs/>
                <w:sz w:val="16"/>
                <w:szCs w:val="16"/>
              </w:rPr>
              <w:t>3500</w:t>
            </w:r>
          </w:p>
        </w:tc>
        <w:tc>
          <w:tcPr>
            <w:tcW w:w="226" w:type="pct"/>
            <w:noWrap/>
            <w:vAlign w:val="center"/>
          </w:tcPr>
          <w:p w14:paraId="18332E8F" w14:textId="77777777" w:rsidR="00135884" w:rsidRPr="00A05912" w:rsidRDefault="00135884" w:rsidP="00C439D3">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135884" w14:paraId="301709D6" w14:textId="77777777" w:rsidTr="00C439D3">
        <w:trPr>
          <w:trHeight w:hRule="exact" w:val="238"/>
          <w:jc w:val="center"/>
        </w:trPr>
        <w:tc>
          <w:tcPr>
            <w:tcW w:w="322" w:type="pct"/>
            <w:shd w:val="clear" w:color="auto" w:fill="C0C0C0"/>
            <w:noWrap/>
            <w:vAlign w:val="center"/>
          </w:tcPr>
          <w:p w14:paraId="237437ED" w14:textId="77777777" w:rsidR="00135884" w:rsidRPr="00A05912" w:rsidRDefault="00135884" w:rsidP="00C439D3">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6</w:t>
            </w:r>
          </w:p>
        </w:tc>
        <w:tc>
          <w:tcPr>
            <w:tcW w:w="634" w:type="pct"/>
            <w:noWrap/>
            <w:vAlign w:val="center"/>
          </w:tcPr>
          <w:p w14:paraId="3C9241DC" w14:textId="77777777" w:rsidR="00135884" w:rsidRPr="00A05912" w:rsidRDefault="00135884" w:rsidP="00C439D3">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E </w:t>
            </w:r>
          </w:p>
        </w:tc>
        <w:tc>
          <w:tcPr>
            <w:tcW w:w="634" w:type="pct"/>
            <w:noWrap/>
            <w:vAlign w:val="center"/>
          </w:tcPr>
          <w:p w14:paraId="51F568B1" w14:textId="77777777" w:rsidR="00135884" w:rsidRPr="00A05912" w:rsidRDefault="00135884" w:rsidP="00C439D3">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22</w:t>
            </w:r>
          </w:p>
        </w:tc>
        <w:tc>
          <w:tcPr>
            <w:tcW w:w="624" w:type="pct"/>
            <w:noWrap/>
            <w:vAlign w:val="center"/>
          </w:tcPr>
          <w:p w14:paraId="4EBE2AFD" w14:textId="77777777" w:rsidR="00135884" w:rsidRPr="00A05912" w:rsidRDefault="00135884" w:rsidP="00C439D3">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158</w:t>
            </w:r>
          </w:p>
        </w:tc>
        <w:tc>
          <w:tcPr>
            <w:tcW w:w="653" w:type="pct"/>
            <w:noWrap/>
            <w:vAlign w:val="center"/>
          </w:tcPr>
          <w:p w14:paraId="7083F9D5" w14:textId="77777777" w:rsidR="00135884" w:rsidRPr="00A05912" w:rsidRDefault="00135884" w:rsidP="00C439D3">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94</w:t>
            </w:r>
          </w:p>
        </w:tc>
        <w:tc>
          <w:tcPr>
            <w:tcW w:w="640" w:type="pct"/>
            <w:vAlign w:val="center"/>
          </w:tcPr>
          <w:p w14:paraId="12145CFD" w14:textId="77777777" w:rsidR="00135884" w:rsidRPr="00A05912" w:rsidRDefault="00135884" w:rsidP="00C439D3">
            <w:pPr>
              <w:jc w:val="right"/>
              <w:rPr>
                <w:rFonts w:ascii="Arial" w:eastAsia="ＭＳ Ｐゴシック" w:hAnsi="Arial" w:cs="Arial"/>
                <w:bCs/>
                <w:sz w:val="16"/>
                <w:szCs w:val="16"/>
              </w:rPr>
            </w:pPr>
            <w:r w:rsidRPr="00A05912">
              <w:rPr>
                <w:rFonts w:ascii="Arial" w:hAnsi="Arial" w:cs="Arial"/>
                <w:bCs/>
                <w:sz w:val="16"/>
                <w:szCs w:val="16"/>
              </w:rPr>
              <w:t>400</w:t>
            </w:r>
          </w:p>
        </w:tc>
        <w:tc>
          <w:tcPr>
            <w:tcW w:w="634" w:type="pct"/>
            <w:noWrap/>
            <w:vAlign w:val="center"/>
          </w:tcPr>
          <w:p w14:paraId="32400C16" w14:textId="77777777" w:rsidR="00135884" w:rsidRPr="00A05912" w:rsidRDefault="00135884" w:rsidP="00C439D3">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66</w:t>
            </w:r>
          </w:p>
        </w:tc>
        <w:tc>
          <w:tcPr>
            <w:tcW w:w="632" w:type="pct"/>
            <w:vAlign w:val="center"/>
          </w:tcPr>
          <w:p w14:paraId="5E1C67FB" w14:textId="77777777" w:rsidR="00135884" w:rsidRPr="00A05912" w:rsidRDefault="00135884" w:rsidP="00C439D3">
            <w:pPr>
              <w:jc w:val="right"/>
              <w:rPr>
                <w:rFonts w:ascii="Arial" w:eastAsia="ＭＳ Ｐゴシック" w:hAnsi="Arial" w:cs="Arial"/>
                <w:bCs/>
                <w:sz w:val="16"/>
                <w:szCs w:val="16"/>
              </w:rPr>
            </w:pPr>
            <w:r w:rsidRPr="00A05912">
              <w:rPr>
                <w:rFonts w:ascii="Arial" w:hAnsi="Arial" w:cs="Arial"/>
                <w:bCs/>
                <w:sz w:val="16"/>
                <w:szCs w:val="16"/>
              </w:rPr>
              <w:t>3050</w:t>
            </w:r>
          </w:p>
        </w:tc>
        <w:tc>
          <w:tcPr>
            <w:tcW w:w="226" w:type="pct"/>
            <w:noWrap/>
            <w:vAlign w:val="center"/>
          </w:tcPr>
          <w:p w14:paraId="02CDE6AC" w14:textId="77777777" w:rsidR="00135884" w:rsidRPr="00A05912" w:rsidRDefault="00135884" w:rsidP="00C439D3">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135884" w14:paraId="5D2F02D2" w14:textId="77777777" w:rsidTr="00C439D3">
        <w:trPr>
          <w:trHeight w:hRule="exact" w:val="238"/>
          <w:jc w:val="center"/>
        </w:trPr>
        <w:tc>
          <w:tcPr>
            <w:tcW w:w="322" w:type="pct"/>
            <w:shd w:val="clear" w:color="auto" w:fill="C0C0C0"/>
            <w:noWrap/>
            <w:vAlign w:val="center"/>
          </w:tcPr>
          <w:p w14:paraId="7EE116CE" w14:textId="77777777" w:rsidR="00135884" w:rsidRPr="00A05912" w:rsidRDefault="00135884" w:rsidP="00C439D3">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7</w:t>
            </w:r>
          </w:p>
        </w:tc>
        <w:tc>
          <w:tcPr>
            <w:tcW w:w="634" w:type="pct"/>
            <w:noWrap/>
            <w:vAlign w:val="center"/>
          </w:tcPr>
          <w:p w14:paraId="1C34D94B" w14:textId="77777777" w:rsidR="00135884" w:rsidRPr="00A05912" w:rsidRDefault="00135884" w:rsidP="00C439D3">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F </w:t>
            </w:r>
          </w:p>
        </w:tc>
        <w:tc>
          <w:tcPr>
            <w:tcW w:w="634" w:type="pct"/>
            <w:noWrap/>
            <w:vAlign w:val="center"/>
          </w:tcPr>
          <w:p w14:paraId="3280E0D9" w14:textId="77777777" w:rsidR="00135884" w:rsidRPr="00A05912" w:rsidRDefault="00135884" w:rsidP="00C439D3">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55</w:t>
            </w:r>
          </w:p>
        </w:tc>
        <w:tc>
          <w:tcPr>
            <w:tcW w:w="624" w:type="pct"/>
            <w:noWrap/>
            <w:vAlign w:val="center"/>
          </w:tcPr>
          <w:p w14:paraId="153EAD11" w14:textId="77777777" w:rsidR="00135884" w:rsidRPr="00A05912" w:rsidRDefault="00135884" w:rsidP="00C439D3">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255</w:t>
            </w:r>
          </w:p>
        </w:tc>
        <w:tc>
          <w:tcPr>
            <w:tcW w:w="653" w:type="pct"/>
            <w:noWrap/>
            <w:vAlign w:val="center"/>
          </w:tcPr>
          <w:p w14:paraId="20821C8D" w14:textId="77777777" w:rsidR="00135884" w:rsidRPr="00A05912" w:rsidRDefault="00135884" w:rsidP="00C439D3">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230</w:t>
            </w:r>
          </w:p>
        </w:tc>
        <w:tc>
          <w:tcPr>
            <w:tcW w:w="640" w:type="pct"/>
            <w:vAlign w:val="center"/>
          </w:tcPr>
          <w:p w14:paraId="3A8E099E" w14:textId="77777777" w:rsidR="00135884" w:rsidRPr="00A05912" w:rsidRDefault="00135884" w:rsidP="00C439D3">
            <w:pPr>
              <w:jc w:val="right"/>
              <w:rPr>
                <w:rFonts w:ascii="Arial" w:eastAsia="ＭＳ Ｐゴシック" w:hAnsi="Arial" w:cs="Arial"/>
                <w:bCs/>
                <w:sz w:val="16"/>
                <w:szCs w:val="16"/>
              </w:rPr>
            </w:pPr>
            <w:r w:rsidRPr="00A05912">
              <w:rPr>
                <w:rFonts w:ascii="Arial" w:hAnsi="Arial" w:cs="Arial"/>
                <w:bCs/>
                <w:sz w:val="16"/>
                <w:szCs w:val="16"/>
              </w:rPr>
              <w:t>430</w:t>
            </w:r>
          </w:p>
        </w:tc>
        <w:tc>
          <w:tcPr>
            <w:tcW w:w="634" w:type="pct"/>
            <w:noWrap/>
            <w:vAlign w:val="center"/>
          </w:tcPr>
          <w:p w14:paraId="7613B54E" w14:textId="77777777" w:rsidR="00135884" w:rsidRPr="00A05912" w:rsidRDefault="00135884" w:rsidP="00C439D3">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90</w:t>
            </w:r>
          </w:p>
        </w:tc>
        <w:tc>
          <w:tcPr>
            <w:tcW w:w="632" w:type="pct"/>
            <w:vAlign w:val="center"/>
          </w:tcPr>
          <w:p w14:paraId="6D1F7967" w14:textId="77777777" w:rsidR="00135884" w:rsidRPr="00A05912" w:rsidRDefault="00135884" w:rsidP="00C439D3">
            <w:pPr>
              <w:jc w:val="right"/>
              <w:rPr>
                <w:rFonts w:ascii="Arial" w:eastAsia="ＭＳ Ｐゴシック" w:hAnsi="Arial" w:cs="Arial"/>
                <w:bCs/>
                <w:sz w:val="16"/>
                <w:szCs w:val="16"/>
              </w:rPr>
            </w:pPr>
            <w:r w:rsidRPr="00A05912">
              <w:rPr>
                <w:rFonts w:ascii="Arial" w:hAnsi="Arial" w:cs="Arial"/>
                <w:bCs/>
                <w:sz w:val="16"/>
                <w:szCs w:val="16"/>
              </w:rPr>
              <w:t>3900</w:t>
            </w:r>
          </w:p>
        </w:tc>
        <w:tc>
          <w:tcPr>
            <w:tcW w:w="226" w:type="pct"/>
            <w:noWrap/>
            <w:vAlign w:val="center"/>
          </w:tcPr>
          <w:p w14:paraId="6B815F39" w14:textId="77777777" w:rsidR="00135884" w:rsidRPr="00A05912" w:rsidRDefault="00135884" w:rsidP="00C439D3">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135884" w14:paraId="20CD9B8F" w14:textId="77777777" w:rsidTr="00C439D3">
        <w:trPr>
          <w:trHeight w:hRule="exact" w:val="238"/>
          <w:jc w:val="center"/>
        </w:trPr>
        <w:tc>
          <w:tcPr>
            <w:tcW w:w="322" w:type="pct"/>
            <w:shd w:val="clear" w:color="auto" w:fill="C0C0C0"/>
            <w:noWrap/>
            <w:vAlign w:val="center"/>
          </w:tcPr>
          <w:p w14:paraId="6F8C0887" w14:textId="77777777" w:rsidR="00135884" w:rsidRPr="00A05912" w:rsidRDefault="00135884" w:rsidP="00C439D3">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lastRenderedPageBreak/>
              <w:t>8</w:t>
            </w:r>
          </w:p>
        </w:tc>
        <w:tc>
          <w:tcPr>
            <w:tcW w:w="634" w:type="pct"/>
            <w:noWrap/>
            <w:vAlign w:val="center"/>
          </w:tcPr>
          <w:p w14:paraId="6A3025DE" w14:textId="77777777" w:rsidR="00135884" w:rsidRPr="00A05912" w:rsidRDefault="00135884" w:rsidP="00C439D3">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G </w:t>
            </w:r>
          </w:p>
        </w:tc>
        <w:tc>
          <w:tcPr>
            <w:tcW w:w="634" w:type="pct"/>
            <w:noWrap/>
            <w:vAlign w:val="center"/>
          </w:tcPr>
          <w:p w14:paraId="5429952E" w14:textId="77777777" w:rsidR="00135884" w:rsidRPr="00A05912" w:rsidRDefault="00135884" w:rsidP="00C439D3">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33</w:t>
            </w:r>
          </w:p>
        </w:tc>
        <w:tc>
          <w:tcPr>
            <w:tcW w:w="624" w:type="pct"/>
            <w:noWrap/>
            <w:vAlign w:val="center"/>
          </w:tcPr>
          <w:p w14:paraId="5A4CF640" w14:textId="77777777" w:rsidR="00135884" w:rsidRPr="00A05912" w:rsidRDefault="00135884" w:rsidP="00C439D3">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235</w:t>
            </w:r>
          </w:p>
        </w:tc>
        <w:tc>
          <w:tcPr>
            <w:tcW w:w="653" w:type="pct"/>
            <w:noWrap/>
            <w:vAlign w:val="center"/>
          </w:tcPr>
          <w:p w14:paraId="558FEEB5" w14:textId="77777777" w:rsidR="00135884" w:rsidRPr="00A05912" w:rsidRDefault="00135884" w:rsidP="00C439D3">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220</w:t>
            </w:r>
          </w:p>
        </w:tc>
        <w:tc>
          <w:tcPr>
            <w:tcW w:w="640" w:type="pct"/>
            <w:vAlign w:val="center"/>
          </w:tcPr>
          <w:p w14:paraId="0DC58075" w14:textId="77777777" w:rsidR="00135884" w:rsidRPr="00A05912" w:rsidRDefault="00135884" w:rsidP="00C439D3">
            <w:pPr>
              <w:jc w:val="right"/>
              <w:rPr>
                <w:rFonts w:ascii="Arial" w:eastAsia="ＭＳ Ｐゴシック" w:hAnsi="Arial" w:cs="Arial"/>
                <w:bCs/>
                <w:sz w:val="16"/>
                <w:szCs w:val="16"/>
              </w:rPr>
            </w:pPr>
            <w:r w:rsidRPr="00A05912">
              <w:rPr>
                <w:rFonts w:ascii="Arial" w:hAnsi="Arial" w:cs="Arial"/>
                <w:bCs/>
                <w:sz w:val="16"/>
                <w:szCs w:val="16"/>
              </w:rPr>
              <w:t>540</w:t>
            </w:r>
          </w:p>
        </w:tc>
        <w:tc>
          <w:tcPr>
            <w:tcW w:w="634" w:type="pct"/>
            <w:noWrap/>
            <w:vAlign w:val="center"/>
          </w:tcPr>
          <w:p w14:paraId="6CDDAECA" w14:textId="77777777" w:rsidR="00135884" w:rsidRPr="00A05912" w:rsidRDefault="00135884" w:rsidP="00C439D3">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88</w:t>
            </w:r>
          </w:p>
        </w:tc>
        <w:tc>
          <w:tcPr>
            <w:tcW w:w="632" w:type="pct"/>
            <w:vAlign w:val="center"/>
          </w:tcPr>
          <w:p w14:paraId="0F87749F" w14:textId="77777777" w:rsidR="00135884" w:rsidRPr="00A05912" w:rsidRDefault="00135884" w:rsidP="00C439D3">
            <w:pPr>
              <w:jc w:val="right"/>
              <w:rPr>
                <w:rFonts w:ascii="Arial" w:eastAsia="ＭＳ Ｐゴシック" w:hAnsi="Arial" w:cs="Arial"/>
                <w:bCs/>
                <w:sz w:val="16"/>
                <w:szCs w:val="16"/>
              </w:rPr>
            </w:pPr>
            <w:r w:rsidRPr="00A05912">
              <w:rPr>
                <w:rFonts w:ascii="Arial" w:hAnsi="Arial" w:cs="Arial"/>
                <w:bCs/>
                <w:sz w:val="16"/>
                <w:szCs w:val="16"/>
              </w:rPr>
              <w:t>3300</w:t>
            </w:r>
          </w:p>
        </w:tc>
        <w:tc>
          <w:tcPr>
            <w:tcW w:w="226" w:type="pct"/>
            <w:noWrap/>
            <w:vAlign w:val="center"/>
          </w:tcPr>
          <w:p w14:paraId="5A91A757" w14:textId="77777777" w:rsidR="00135884" w:rsidRPr="00A05912" w:rsidRDefault="00135884" w:rsidP="00C439D3">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135884" w14:paraId="4CF2C5BE" w14:textId="77777777" w:rsidTr="00C439D3">
        <w:trPr>
          <w:trHeight w:hRule="exact" w:val="238"/>
          <w:jc w:val="center"/>
        </w:trPr>
        <w:tc>
          <w:tcPr>
            <w:tcW w:w="322" w:type="pct"/>
            <w:shd w:val="clear" w:color="auto" w:fill="C0C0C0"/>
            <w:noWrap/>
            <w:vAlign w:val="center"/>
          </w:tcPr>
          <w:p w14:paraId="0AD58675" w14:textId="77777777" w:rsidR="00135884" w:rsidRPr="00A05912" w:rsidRDefault="00135884" w:rsidP="00C439D3">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9</w:t>
            </w:r>
          </w:p>
        </w:tc>
        <w:tc>
          <w:tcPr>
            <w:tcW w:w="634" w:type="pct"/>
            <w:noWrap/>
            <w:vAlign w:val="center"/>
          </w:tcPr>
          <w:p w14:paraId="3C93F140" w14:textId="77777777" w:rsidR="00135884" w:rsidRPr="00A05912" w:rsidRDefault="00135884" w:rsidP="00C439D3">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H </w:t>
            </w:r>
          </w:p>
        </w:tc>
        <w:tc>
          <w:tcPr>
            <w:tcW w:w="634" w:type="pct"/>
            <w:noWrap/>
            <w:vAlign w:val="center"/>
          </w:tcPr>
          <w:p w14:paraId="129AE750" w14:textId="77777777" w:rsidR="00135884" w:rsidRPr="00A05912" w:rsidRDefault="00135884" w:rsidP="00C439D3">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31</w:t>
            </w:r>
          </w:p>
        </w:tc>
        <w:tc>
          <w:tcPr>
            <w:tcW w:w="624" w:type="pct"/>
            <w:noWrap/>
            <w:vAlign w:val="center"/>
          </w:tcPr>
          <w:p w14:paraId="5BA8B157" w14:textId="77777777" w:rsidR="00135884" w:rsidRPr="00A05912" w:rsidRDefault="00135884" w:rsidP="00C439D3">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206</w:t>
            </w:r>
          </w:p>
        </w:tc>
        <w:tc>
          <w:tcPr>
            <w:tcW w:w="653" w:type="pct"/>
            <w:noWrap/>
            <w:vAlign w:val="center"/>
          </w:tcPr>
          <w:p w14:paraId="71A8492B" w14:textId="77777777" w:rsidR="00135884" w:rsidRPr="00A05912" w:rsidRDefault="00135884" w:rsidP="00C439D3">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152</w:t>
            </w:r>
          </w:p>
        </w:tc>
        <w:tc>
          <w:tcPr>
            <w:tcW w:w="640" w:type="pct"/>
            <w:vAlign w:val="center"/>
          </w:tcPr>
          <w:p w14:paraId="600BEC68" w14:textId="77777777" w:rsidR="00135884" w:rsidRPr="00A05912" w:rsidRDefault="00135884" w:rsidP="00C439D3">
            <w:pPr>
              <w:jc w:val="right"/>
              <w:rPr>
                <w:rFonts w:ascii="Arial" w:eastAsia="ＭＳ Ｐゴシック" w:hAnsi="Arial" w:cs="Arial"/>
                <w:bCs/>
                <w:sz w:val="16"/>
                <w:szCs w:val="16"/>
              </w:rPr>
            </w:pPr>
            <w:r w:rsidRPr="00A05912">
              <w:rPr>
                <w:rFonts w:ascii="Arial" w:hAnsi="Arial" w:cs="Arial"/>
                <w:bCs/>
                <w:sz w:val="16"/>
                <w:szCs w:val="16"/>
              </w:rPr>
              <w:t>420</w:t>
            </w:r>
          </w:p>
        </w:tc>
        <w:tc>
          <w:tcPr>
            <w:tcW w:w="634" w:type="pct"/>
            <w:noWrap/>
            <w:vAlign w:val="center"/>
          </w:tcPr>
          <w:p w14:paraId="4479404D" w14:textId="77777777" w:rsidR="00135884" w:rsidRPr="00A05912" w:rsidRDefault="00135884" w:rsidP="00C439D3">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80</w:t>
            </w:r>
          </w:p>
        </w:tc>
        <w:tc>
          <w:tcPr>
            <w:tcW w:w="632" w:type="pct"/>
            <w:vAlign w:val="center"/>
          </w:tcPr>
          <w:p w14:paraId="7AA4A0BD" w14:textId="77777777" w:rsidR="00135884" w:rsidRPr="00A05912" w:rsidRDefault="00135884" w:rsidP="00C439D3">
            <w:pPr>
              <w:jc w:val="right"/>
              <w:rPr>
                <w:rFonts w:ascii="Arial" w:eastAsia="ＭＳ Ｐゴシック" w:hAnsi="Arial" w:cs="Arial"/>
                <w:bCs/>
                <w:sz w:val="16"/>
                <w:szCs w:val="16"/>
              </w:rPr>
            </w:pPr>
            <w:r w:rsidRPr="00A05912">
              <w:rPr>
                <w:rFonts w:ascii="Arial" w:hAnsi="Arial" w:cs="Arial"/>
                <w:bCs/>
                <w:sz w:val="16"/>
                <w:szCs w:val="16"/>
              </w:rPr>
              <w:t>3500</w:t>
            </w:r>
          </w:p>
        </w:tc>
        <w:tc>
          <w:tcPr>
            <w:tcW w:w="226" w:type="pct"/>
            <w:noWrap/>
            <w:vAlign w:val="center"/>
          </w:tcPr>
          <w:p w14:paraId="18B7598A" w14:textId="77777777" w:rsidR="00135884" w:rsidRPr="00A05912" w:rsidRDefault="00135884" w:rsidP="00C439D3">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135884" w14:paraId="2EAA8010" w14:textId="77777777" w:rsidTr="00C439D3">
        <w:trPr>
          <w:trHeight w:hRule="exact" w:val="238"/>
          <w:jc w:val="center"/>
        </w:trPr>
        <w:tc>
          <w:tcPr>
            <w:tcW w:w="322" w:type="pct"/>
            <w:shd w:val="clear" w:color="auto" w:fill="C0C0C0"/>
            <w:noWrap/>
            <w:vAlign w:val="center"/>
          </w:tcPr>
          <w:p w14:paraId="1898F639" w14:textId="77777777" w:rsidR="00135884" w:rsidRPr="00A05912" w:rsidRDefault="00135884" w:rsidP="00C439D3">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10</w:t>
            </w:r>
          </w:p>
        </w:tc>
        <w:tc>
          <w:tcPr>
            <w:tcW w:w="634" w:type="pct"/>
            <w:noWrap/>
            <w:vAlign w:val="center"/>
          </w:tcPr>
          <w:p w14:paraId="3F2AA746" w14:textId="77777777" w:rsidR="00135884" w:rsidRPr="00A05912" w:rsidRDefault="00135884" w:rsidP="00C439D3">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I </w:t>
            </w:r>
          </w:p>
        </w:tc>
        <w:tc>
          <w:tcPr>
            <w:tcW w:w="634" w:type="pct"/>
            <w:noWrap/>
            <w:vAlign w:val="center"/>
          </w:tcPr>
          <w:p w14:paraId="625FF59B" w14:textId="77777777" w:rsidR="00135884" w:rsidRPr="00A05912" w:rsidRDefault="00135884" w:rsidP="00C439D3">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30</w:t>
            </w:r>
          </w:p>
        </w:tc>
        <w:tc>
          <w:tcPr>
            <w:tcW w:w="624" w:type="pct"/>
            <w:noWrap/>
            <w:vAlign w:val="center"/>
          </w:tcPr>
          <w:p w14:paraId="165E1899" w14:textId="77777777" w:rsidR="00135884" w:rsidRPr="00A05912" w:rsidRDefault="00135884" w:rsidP="00C439D3">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244</w:t>
            </w:r>
          </w:p>
        </w:tc>
        <w:tc>
          <w:tcPr>
            <w:tcW w:w="653" w:type="pct"/>
            <w:noWrap/>
            <w:vAlign w:val="center"/>
          </w:tcPr>
          <w:p w14:paraId="32E25E87" w14:textId="77777777" w:rsidR="00135884" w:rsidRPr="00A05912" w:rsidRDefault="00135884" w:rsidP="00C439D3">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190</w:t>
            </w:r>
          </w:p>
        </w:tc>
        <w:tc>
          <w:tcPr>
            <w:tcW w:w="640" w:type="pct"/>
            <w:vAlign w:val="center"/>
          </w:tcPr>
          <w:p w14:paraId="31513CAE" w14:textId="77777777" w:rsidR="00135884" w:rsidRPr="00A05912" w:rsidRDefault="00135884" w:rsidP="00C439D3">
            <w:pPr>
              <w:jc w:val="right"/>
              <w:rPr>
                <w:rFonts w:ascii="Arial" w:eastAsia="ＭＳ Ｐゴシック" w:hAnsi="Arial" w:cs="Arial"/>
                <w:bCs/>
                <w:sz w:val="16"/>
                <w:szCs w:val="16"/>
              </w:rPr>
            </w:pPr>
            <w:r w:rsidRPr="00A05912">
              <w:rPr>
                <w:rFonts w:ascii="Arial" w:hAnsi="Arial" w:cs="Arial"/>
                <w:bCs/>
                <w:sz w:val="16"/>
                <w:szCs w:val="16"/>
              </w:rPr>
              <w:t>350</w:t>
            </w:r>
          </w:p>
        </w:tc>
        <w:tc>
          <w:tcPr>
            <w:tcW w:w="634" w:type="pct"/>
            <w:noWrap/>
            <w:vAlign w:val="center"/>
          </w:tcPr>
          <w:p w14:paraId="1491BEAC" w14:textId="77777777" w:rsidR="00135884" w:rsidRPr="00A05912" w:rsidRDefault="00135884" w:rsidP="00C439D3">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100</w:t>
            </w:r>
          </w:p>
        </w:tc>
        <w:tc>
          <w:tcPr>
            <w:tcW w:w="632" w:type="pct"/>
            <w:vAlign w:val="center"/>
          </w:tcPr>
          <w:p w14:paraId="364C8FB2" w14:textId="77777777" w:rsidR="00135884" w:rsidRPr="00A05912" w:rsidRDefault="00135884" w:rsidP="00C439D3">
            <w:pPr>
              <w:jc w:val="right"/>
              <w:rPr>
                <w:rFonts w:ascii="Arial" w:eastAsia="ＭＳ Ｐゴシック" w:hAnsi="Arial" w:cs="Arial"/>
                <w:bCs/>
                <w:sz w:val="16"/>
                <w:szCs w:val="16"/>
              </w:rPr>
            </w:pPr>
            <w:r w:rsidRPr="00A05912">
              <w:rPr>
                <w:rFonts w:ascii="Arial" w:hAnsi="Arial" w:cs="Arial"/>
                <w:bCs/>
                <w:sz w:val="16"/>
                <w:szCs w:val="16"/>
              </w:rPr>
              <w:t>2900</w:t>
            </w:r>
          </w:p>
        </w:tc>
        <w:tc>
          <w:tcPr>
            <w:tcW w:w="226" w:type="pct"/>
            <w:noWrap/>
            <w:vAlign w:val="center"/>
          </w:tcPr>
          <w:p w14:paraId="323176E2" w14:textId="77777777" w:rsidR="00135884" w:rsidRPr="00A05912" w:rsidRDefault="00135884" w:rsidP="00C439D3">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135884" w14:paraId="047507E5" w14:textId="77777777" w:rsidTr="00C439D3">
        <w:trPr>
          <w:trHeight w:hRule="exact" w:val="238"/>
          <w:jc w:val="center"/>
        </w:trPr>
        <w:tc>
          <w:tcPr>
            <w:tcW w:w="322" w:type="pct"/>
            <w:shd w:val="clear" w:color="auto" w:fill="C0C0C0"/>
            <w:noWrap/>
            <w:vAlign w:val="center"/>
          </w:tcPr>
          <w:p w14:paraId="5DFFB5FC" w14:textId="77777777" w:rsidR="00135884" w:rsidRPr="00A05912" w:rsidRDefault="00135884" w:rsidP="00C439D3">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11</w:t>
            </w:r>
          </w:p>
        </w:tc>
        <w:tc>
          <w:tcPr>
            <w:tcW w:w="634" w:type="pct"/>
            <w:noWrap/>
            <w:vAlign w:val="center"/>
          </w:tcPr>
          <w:p w14:paraId="35F56C06" w14:textId="77777777" w:rsidR="00135884" w:rsidRPr="00A05912" w:rsidRDefault="00135884" w:rsidP="00C439D3">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J </w:t>
            </w:r>
          </w:p>
        </w:tc>
        <w:tc>
          <w:tcPr>
            <w:tcW w:w="634" w:type="pct"/>
            <w:noWrap/>
            <w:vAlign w:val="center"/>
          </w:tcPr>
          <w:p w14:paraId="233DF61A" w14:textId="77777777" w:rsidR="00135884" w:rsidRPr="00A05912" w:rsidRDefault="00135884" w:rsidP="00C439D3">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50</w:t>
            </w:r>
          </w:p>
        </w:tc>
        <w:tc>
          <w:tcPr>
            <w:tcW w:w="624" w:type="pct"/>
            <w:noWrap/>
            <w:vAlign w:val="center"/>
          </w:tcPr>
          <w:p w14:paraId="1B1707B5" w14:textId="77777777" w:rsidR="00135884" w:rsidRPr="00A05912" w:rsidRDefault="00135884" w:rsidP="00C439D3">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268</w:t>
            </w:r>
          </w:p>
        </w:tc>
        <w:tc>
          <w:tcPr>
            <w:tcW w:w="653" w:type="pct"/>
            <w:noWrap/>
            <w:vAlign w:val="center"/>
          </w:tcPr>
          <w:p w14:paraId="5D8F7070" w14:textId="77777777" w:rsidR="00135884" w:rsidRPr="00A05912" w:rsidRDefault="00135884" w:rsidP="00C439D3">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250</w:t>
            </w:r>
          </w:p>
        </w:tc>
        <w:tc>
          <w:tcPr>
            <w:tcW w:w="640" w:type="pct"/>
            <w:vAlign w:val="center"/>
          </w:tcPr>
          <w:p w14:paraId="62D94FAD" w14:textId="77777777" w:rsidR="00135884" w:rsidRPr="00A05912" w:rsidRDefault="00135884" w:rsidP="00C439D3">
            <w:pPr>
              <w:jc w:val="right"/>
              <w:rPr>
                <w:rFonts w:ascii="Arial" w:eastAsia="ＭＳ Ｐゴシック" w:hAnsi="Arial" w:cs="Arial"/>
                <w:bCs/>
                <w:sz w:val="16"/>
                <w:szCs w:val="16"/>
              </w:rPr>
            </w:pPr>
            <w:r w:rsidRPr="00A05912">
              <w:rPr>
                <w:rFonts w:ascii="Arial" w:hAnsi="Arial" w:cs="Arial"/>
                <w:bCs/>
                <w:sz w:val="16"/>
                <w:szCs w:val="16"/>
              </w:rPr>
              <w:t>410</w:t>
            </w:r>
          </w:p>
        </w:tc>
        <w:tc>
          <w:tcPr>
            <w:tcW w:w="634" w:type="pct"/>
            <w:noWrap/>
            <w:vAlign w:val="center"/>
          </w:tcPr>
          <w:p w14:paraId="45D29BA1" w14:textId="77777777" w:rsidR="00135884" w:rsidRPr="00A05912" w:rsidRDefault="00135884" w:rsidP="00C439D3">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100</w:t>
            </w:r>
          </w:p>
        </w:tc>
        <w:tc>
          <w:tcPr>
            <w:tcW w:w="632" w:type="pct"/>
            <w:vAlign w:val="center"/>
          </w:tcPr>
          <w:p w14:paraId="3BA94C06" w14:textId="77777777" w:rsidR="00135884" w:rsidRPr="00A05912" w:rsidRDefault="00135884" w:rsidP="00C439D3">
            <w:pPr>
              <w:jc w:val="right"/>
              <w:rPr>
                <w:rFonts w:ascii="Arial" w:eastAsia="ＭＳ Ｐゴシック" w:hAnsi="Arial" w:cs="Arial"/>
                <w:bCs/>
                <w:sz w:val="16"/>
                <w:szCs w:val="16"/>
              </w:rPr>
            </w:pPr>
            <w:r w:rsidRPr="00A05912">
              <w:rPr>
                <w:rFonts w:ascii="Arial" w:hAnsi="Arial" w:cs="Arial"/>
                <w:bCs/>
                <w:sz w:val="16"/>
                <w:szCs w:val="16"/>
              </w:rPr>
              <w:t>2600</w:t>
            </w:r>
          </w:p>
        </w:tc>
        <w:tc>
          <w:tcPr>
            <w:tcW w:w="226" w:type="pct"/>
            <w:noWrap/>
            <w:vAlign w:val="center"/>
          </w:tcPr>
          <w:p w14:paraId="68D66888" w14:textId="77777777" w:rsidR="00135884" w:rsidRPr="00A05912" w:rsidRDefault="00135884" w:rsidP="00C439D3">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135884" w14:paraId="378DFB0F" w14:textId="77777777" w:rsidTr="00C439D3">
        <w:trPr>
          <w:trHeight w:hRule="exact" w:val="238"/>
          <w:jc w:val="center"/>
        </w:trPr>
        <w:tc>
          <w:tcPr>
            <w:tcW w:w="322" w:type="pct"/>
            <w:shd w:val="clear" w:color="auto" w:fill="C0C0C0"/>
            <w:noWrap/>
            <w:vAlign w:val="center"/>
          </w:tcPr>
          <w:p w14:paraId="18BC918B" w14:textId="77777777" w:rsidR="00135884" w:rsidRPr="00A05912" w:rsidRDefault="00135884" w:rsidP="00C439D3">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12</w:t>
            </w:r>
          </w:p>
        </w:tc>
        <w:tc>
          <w:tcPr>
            <w:tcW w:w="634" w:type="pct"/>
            <w:noWrap/>
            <w:vAlign w:val="center"/>
          </w:tcPr>
          <w:p w14:paraId="15284190" w14:textId="77777777" w:rsidR="00135884" w:rsidRPr="00A05912" w:rsidRDefault="00135884" w:rsidP="00C439D3">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K </w:t>
            </w:r>
          </w:p>
        </w:tc>
        <w:tc>
          <w:tcPr>
            <w:tcW w:w="634" w:type="pct"/>
            <w:noWrap/>
            <w:vAlign w:val="center"/>
          </w:tcPr>
          <w:p w14:paraId="4467F067" w14:textId="77777777" w:rsidR="00135884" w:rsidRPr="00A05912" w:rsidRDefault="00135884" w:rsidP="00C439D3">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53</w:t>
            </w:r>
          </w:p>
        </w:tc>
        <w:tc>
          <w:tcPr>
            <w:tcW w:w="624" w:type="pct"/>
            <w:noWrap/>
            <w:vAlign w:val="center"/>
          </w:tcPr>
          <w:p w14:paraId="627E7702" w14:textId="77777777" w:rsidR="00135884" w:rsidRPr="00A05912" w:rsidRDefault="00135884" w:rsidP="00C439D3">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306</w:t>
            </w:r>
          </w:p>
        </w:tc>
        <w:tc>
          <w:tcPr>
            <w:tcW w:w="653" w:type="pct"/>
            <w:noWrap/>
            <w:vAlign w:val="center"/>
          </w:tcPr>
          <w:p w14:paraId="28A86E88" w14:textId="77777777" w:rsidR="00135884" w:rsidRPr="00A05912" w:rsidRDefault="00135884" w:rsidP="00C439D3">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260</w:t>
            </w:r>
          </w:p>
        </w:tc>
        <w:tc>
          <w:tcPr>
            <w:tcW w:w="640" w:type="pct"/>
            <w:vAlign w:val="center"/>
          </w:tcPr>
          <w:p w14:paraId="60A512F9" w14:textId="77777777" w:rsidR="00135884" w:rsidRPr="00A05912" w:rsidRDefault="00135884" w:rsidP="00C439D3">
            <w:pPr>
              <w:jc w:val="right"/>
              <w:rPr>
                <w:rFonts w:ascii="Arial" w:eastAsia="ＭＳ Ｐゴシック" w:hAnsi="Arial" w:cs="Arial"/>
                <w:bCs/>
                <w:sz w:val="16"/>
                <w:szCs w:val="16"/>
              </w:rPr>
            </w:pPr>
            <w:r w:rsidRPr="00A05912">
              <w:rPr>
                <w:rFonts w:ascii="Arial" w:hAnsi="Arial" w:cs="Arial"/>
                <w:bCs/>
                <w:sz w:val="16"/>
                <w:szCs w:val="16"/>
              </w:rPr>
              <w:t>540</w:t>
            </w:r>
          </w:p>
        </w:tc>
        <w:tc>
          <w:tcPr>
            <w:tcW w:w="634" w:type="pct"/>
            <w:noWrap/>
            <w:vAlign w:val="center"/>
          </w:tcPr>
          <w:p w14:paraId="37D5C3CF" w14:textId="77777777" w:rsidR="00135884" w:rsidRPr="00A05912" w:rsidRDefault="00135884" w:rsidP="00C439D3">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147</w:t>
            </w:r>
          </w:p>
        </w:tc>
        <w:tc>
          <w:tcPr>
            <w:tcW w:w="632" w:type="pct"/>
            <w:vAlign w:val="center"/>
          </w:tcPr>
          <w:p w14:paraId="1EC59E83" w14:textId="77777777" w:rsidR="00135884" w:rsidRPr="00A05912" w:rsidRDefault="00135884" w:rsidP="00C439D3">
            <w:pPr>
              <w:jc w:val="right"/>
              <w:rPr>
                <w:rFonts w:ascii="Arial" w:eastAsia="ＭＳ Ｐゴシック" w:hAnsi="Arial" w:cs="Arial"/>
                <w:bCs/>
                <w:sz w:val="16"/>
                <w:szCs w:val="16"/>
              </w:rPr>
            </w:pPr>
            <w:r w:rsidRPr="00A05912">
              <w:rPr>
                <w:rFonts w:ascii="Arial" w:hAnsi="Arial" w:cs="Arial"/>
                <w:bCs/>
                <w:sz w:val="16"/>
                <w:szCs w:val="16"/>
              </w:rPr>
              <w:t>2450</w:t>
            </w:r>
          </w:p>
        </w:tc>
        <w:tc>
          <w:tcPr>
            <w:tcW w:w="226" w:type="pct"/>
            <w:noWrap/>
            <w:vAlign w:val="center"/>
          </w:tcPr>
          <w:p w14:paraId="1E5ED7EA" w14:textId="77777777" w:rsidR="00135884" w:rsidRPr="00A05912" w:rsidRDefault="00135884" w:rsidP="00C439D3">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135884" w14:paraId="03B2EB2A" w14:textId="77777777" w:rsidTr="00C439D3">
        <w:trPr>
          <w:trHeight w:hRule="exact" w:val="238"/>
          <w:jc w:val="center"/>
        </w:trPr>
        <w:tc>
          <w:tcPr>
            <w:tcW w:w="322" w:type="pct"/>
            <w:shd w:val="clear" w:color="auto" w:fill="C0C0C0"/>
            <w:noWrap/>
            <w:vAlign w:val="center"/>
          </w:tcPr>
          <w:p w14:paraId="5CE53A20" w14:textId="77777777" w:rsidR="00135884" w:rsidRPr="00A05912" w:rsidRDefault="00135884" w:rsidP="00C439D3">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13</w:t>
            </w:r>
          </w:p>
        </w:tc>
        <w:tc>
          <w:tcPr>
            <w:tcW w:w="634" w:type="pct"/>
            <w:noWrap/>
            <w:vAlign w:val="center"/>
          </w:tcPr>
          <w:p w14:paraId="60F3C8FF" w14:textId="77777777" w:rsidR="00135884" w:rsidRPr="00A05912" w:rsidRDefault="00135884" w:rsidP="00C439D3">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 xml:space="preserve"> L </w:t>
            </w:r>
          </w:p>
        </w:tc>
        <w:tc>
          <w:tcPr>
            <w:tcW w:w="634" w:type="pct"/>
            <w:noWrap/>
            <w:vAlign w:val="center"/>
          </w:tcPr>
          <w:p w14:paraId="0372C3A5" w14:textId="77777777" w:rsidR="00135884" w:rsidRPr="00A05912" w:rsidRDefault="00135884" w:rsidP="00C439D3">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38</w:t>
            </w:r>
          </w:p>
        </w:tc>
        <w:tc>
          <w:tcPr>
            <w:tcW w:w="624" w:type="pct"/>
            <w:noWrap/>
            <w:vAlign w:val="center"/>
          </w:tcPr>
          <w:p w14:paraId="64C83EB8" w14:textId="77777777" w:rsidR="00135884" w:rsidRPr="00A05912" w:rsidRDefault="00135884" w:rsidP="00C439D3">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284</w:t>
            </w:r>
          </w:p>
        </w:tc>
        <w:tc>
          <w:tcPr>
            <w:tcW w:w="653" w:type="pct"/>
            <w:noWrap/>
            <w:vAlign w:val="center"/>
          </w:tcPr>
          <w:p w14:paraId="711B185E" w14:textId="77777777" w:rsidR="00135884" w:rsidRPr="00A05912" w:rsidRDefault="00135884" w:rsidP="00C439D3">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250</w:t>
            </w:r>
          </w:p>
        </w:tc>
        <w:tc>
          <w:tcPr>
            <w:tcW w:w="640" w:type="pct"/>
            <w:vAlign w:val="center"/>
          </w:tcPr>
          <w:p w14:paraId="3782D432" w14:textId="77777777" w:rsidR="00135884" w:rsidRPr="00A05912" w:rsidRDefault="00135884" w:rsidP="00C439D3">
            <w:pPr>
              <w:jc w:val="right"/>
              <w:rPr>
                <w:rFonts w:ascii="Arial" w:eastAsia="ＭＳ Ｐゴシック" w:hAnsi="Arial" w:cs="Arial"/>
                <w:bCs/>
                <w:sz w:val="16"/>
                <w:szCs w:val="16"/>
              </w:rPr>
            </w:pPr>
            <w:r w:rsidRPr="00A05912">
              <w:rPr>
                <w:rFonts w:ascii="Arial" w:hAnsi="Arial" w:cs="Arial"/>
                <w:bCs/>
                <w:sz w:val="16"/>
                <w:szCs w:val="16"/>
              </w:rPr>
              <w:t>295</w:t>
            </w:r>
          </w:p>
        </w:tc>
        <w:tc>
          <w:tcPr>
            <w:tcW w:w="634" w:type="pct"/>
            <w:noWrap/>
            <w:vAlign w:val="center"/>
          </w:tcPr>
          <w:p w14:paraId="31135A5B" w14:textId="77777777" w:rsidR="00135884" w:rsidRPr="00A05912" w:rsidRDefault="00135884" w:rsidP="00C439D3">
            <w:pPr>
              <w:widowControl/>
              <w:jc w:val="right"/>
              <w:rPr>
                <w:rFonts w:ascii="Arial" w:eastAsia="ＭＳ Ｐゴシック" w:hAnsi="Arial" w:cs="Arial"/>
                <w:bCs/>
                <w:kern w:val="0"/>
                <w:sz w:val="16"/>
                <w:szCs w:val="16"/>
              </w:rPr>
            </w:pPr>
            <w:r w:rsidRPr="00A05912">
              <w:rPr>
                <w:rFonts w:ascii="Arial" w:eastAsia="ＭＳ Ｐゴシック" w:hAnsi="Arial" w:cs="Arial"/>
                <w:bCs/>
                <w:kern w:val="0"/>
                <w:sz w:val="16"/>
                <w:szCs w:val="16"/>
              </w:rPr>
              <w:t>120</w:t>
            </w:r>
          </w:p>
        </w:tc>
        <w:tc>
          <w:tcPr>
            <w:tcW w:w="632" w:type="pct"/>
            <w:vAlign w:val="center"/>
          </w:tcPr>
          <w:p w14:paraId="4E7E26E1" w14:textId="77777777" w:rsidR="00135884" w:rsidRPr="00A05912" w:rsidRDefault="00135884" w:rsidP="00C439D3">
            <w:pPr>
              <w:jc w:val="right"/>
              <w:rPr>
                <w:rFonts w:ascii="Arial" w:eastAsia="ＭＳ Ｐゴシック" w:hAnsi="Arial" w:cs="Arial"/>
                <w:bCs/>
                <w:sz w:val="16"/>
                <w:szCs w:val="16"/>
              </w:rPr>
            </w:pPr>
            <w:r w:rsidRPr="00A05912">
              <w:rPr>
                <w:rFonts w:ascii="Arial" w:hAnsi="Arial" w:cs="Arial"/>
                <w:bCs/>
                <w:sz w:val="16"/>
                <w:szCs w:val="16"/>
              </w:rPr>
              <w:t>3000</w:t>
            </w:r>
          </w:p>
        </w:tc>
        <w:tc>
          <w:tcPr>
            <w:tcW w:w="226" w:type="pct"/>
            <w:noWrap/>
            <w:vAlign w:val="center"/>
          </w:tcPr>
          <w:p w14:paraId="58A66D10" w14:textId="77777777" w:rsidR="00135884" w:rsidRPr="00A05912" w:rsidRDefault="00135884" w:rsidP="00C439D3">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r w:rsidR="00135884" w14:paraId="71C6D00C" w14:textId="77777777" w:rsidTr="00C439D3">
        <w:trPr>
          <w:trHeight w:hRule="exact" w:val="238"/>
          <w:jc w:val="center"/>
        </w:trPr>
        <w:tc>
          <w:tcPr>
            <w:tcW w:w="322" w:type="pct"/>
            <w:shd w:val="clear" w:color="auto" w:fill="C0C0C0"/>
            <w:noWrap/>
            <w:vAlign w:val="center"/>
          </w:tcPr>
          <w:p w14:paraId="01F45067" w14:textId="77777777" w:rsidR="00135884" w:rsidRPr="00A05912" w:rsidRDefault="00135884" w:rsidP="00C439D3">
            <w:pPr>
              <w:widowControl/>
              <w:jc w:val="center"/>
              <w:rPr>
                <w:rFonts w:ascii="Arial" w:eastAsia="ＭＳ Ｐゴシック" w:hAnsi="Arial" w:cs="Arial"/>
                <w:bCs/>
                <w:kern w:val="0"/>
                <w:sz w:val="16"/>
                <w:szCs w:val="16"/>
              </w:rPr>
            </w:pPr>
            <w:r w:rsidRPr="00A05912">
              <w:rPr>
                <w:rFonts w:ascii="Arial" w:eastAsia="ＭＳ Ｐゴシック" w:hAnsi="Arial" w:cs="Arial"/>
                <w:bCs/>
                <w:kern w:val="0"/>
                <w:sz w:val="16"/>
                <w:szCs w:val="16"/>
              </w:rPr>
              <w:t>14</w:t>
            </w:r>
          </w:p>
        </w:tc>
        <w:tc>
          <w:tcPr>
            <w:tcW w:w="634" w:type="pct"/>
            <w:noWrap/>
            <w:vAlign w:val="center"/>
          </w:tcPr>
          <w:p w14:paraId="14BD1DFE" w14:textId="77777777" w:rsidR="00135884" w:rsidRPr="00A05912" w:rsidRDefault="00135884" w:rsidP="00C439D3">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c>
          <w:tcPr>
            <w:tcW w:w="634" w:type="pct"/>
            <w:noWrap/>
            <w:vAlign w:val="center"/>
          </w:tcPr>
          <w:p w14:paraId="363450F3" w14:textId="77777777" w:rsidR="00135884" w:rsidRPr="00A05912" w:rsidRDefault="00135884" w:rsidP="00C439D3">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c>
          <w:tcPr>
            <w:tcW w:w="624" w:type="pct"/>
            <w:noWrap/>
            <w:vAlign w:val="center"/>
          </w:tcPr>
          <w:p w14:paraId="10124330" w14:textId="77777777" w:rsidR="00135884" w:rsidRPr="00A05912" w:rsidRDefault="00135884" w:rsidP="00C439D3">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c>
          <w:tcPr>
            <w:tcW w:w="653" w:type="pct"/>
            <w:noWrap/>
            <w:vAlign w:val="center"/>
          </w:tcPr>
          <w:p w14:paraId="27A831CD" w14:textId="77777777" w:rsidR="00135884" w:rsidRPr="00A05912" w:rsidRDefault="00135884" w:rsidP="00C439D3">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c>
          <w:tcPr>
            <w:tcW w:w="640" w:type="pct"/>
            <w:vAlign w:val="center"/>
          </w:tcPr>
          <w:p w14:paraId="7A8B4323" w14:textId="77777777" w:rsidR="00135884" w:rsidRPr="00A05912" w:rsidRDefault="00135884" w:rsidP="00C439D3">
            <w:pPr>
              <w:widowControl/>
              <w:jc w:val="left"/>
              <w:rPr>
                <w:rFonts w:ascii="Arial" w:eastAsia="ＭＳ Ｐゴシック" w:hAnsi="Times New Roman" w:cs="Arial"/>
                <w:bCs/>
                <w:kern w:val="0"/>
                <w:sz w:val="16"/>
                <w:szCs w:val="16"/>
              </w:rPr>
            </w:pPr>
          </w:p>
        </w:tc>
        <w:tc>
          <w:tcPr>
            <w:tcW w:w="634" w:type="pct"/>
            <w:noWrap/>
            <w:vAlign w:val="center"/>
          </w:tcPr>
          <w:p w14:paraId="4B9B825C" w14:textId="77777777" w:rsidR="00135884" w:rsidRPr="00A05912" w:rsidRDefault="00135884" w:rsidP="00C439D3">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c>
          <w:tcPr>
            <w:tcW w:w="632" w:type="pct"/>
            <w:vAlign w:val="center"/>
          </w:tcPr>
          <w:p w14:paraId="27E4EBF3" w14:textId="77777777" w:rsidR="00135884" w:rsidRPr="00A05912" w:rsidRDefault="00135884" w:rsidP="00C439D3">
            <w:pPr>
              <w:widowControl/>
              <w:jc w:val="left"/>
              <w:rPr>
                <w:rFonts w:ascii="Arial" w:eastAsia="ＭＳ Ｐゴシック" w:hAnsi="Times New Roman" w:cs="Arial"/>
                <w:bCs/>
                <w:kern w:val="0"/>
                <w:sz w:val="16"/>
                <w:szCs w:val="16"/>
              </w:rPr>
            </w:pPr>
          </w:p>
        </w:tc>
        <w:tc>
          <w:tcPr>
            <w:tcW w:w="226" w:type="pct"/>
            <w:noWrap/>
            <w:vAlign w:val="center"/>
          </w:tcPr>
          <w:p w14:paraId="143C8BAB" w14:textId="77777777" w:rsidR="00135884" w:rsidRPr="00A05912" w:rsidRDefault="00135884" w:rsidP="00C439D3">
            <w:pPr>
              <w:widowControl/>
              <w:jc w:val="left"/>
              <w:rPr>
                <w:rFonts w:ascii="Arial" w:eastAsia="ＭＳ Ｐゴシック" w:hAnsi="Arial" w:cs="Arial"/>
                <w:bCs/>
                <w:kern w:val="0"/>
                <w:sz w:val="16"/>
                <w:szCs w:val="16"/>
              </w:rPr>
            </w:pPr>
            <w:r w:rsidRPr="00A05912">
              <w:rPr>
                <w:rFonts w:ascii="Arial" w:eastAsia="ＭＳ Ｐゴシック" w:hAnsi="Times New Roman" w:cs="Arial"/>
                <w:bCs/>
                <w:kern w:val="0"/>
                <w:sz w:val="16"/>
                <w:szCs w:val="16"/>
              </w:rPr>
              <w:t xml:space="preserve">　</w:t>
            </w:r>
          </w:p>
        </w:tc>
      </w:tr>
    </w:tbl>
    <w:p w14:paraId="73284DA6" w14:textId="77777777" w:rsidR="002474CE" w:rsidRDefault="000114AB" w:rsidP="00135884">
      <w:pPr>
        <w:jc w:val="center"/>
        <w:rPr>
          <w:rFonts w:ascii="Times New Roman" w:hAnsi="Times New Roman"/>
        </w:rPr>
      </w:pPr>
      <w:r>
        <w:rPr>
          <w:rFonts w:ascii="Times New Roman" w:hAnsi="Times New Roman"/>
          <w:b/>
          <w:bCs/>
        </w:rPr>
        <w:t xml:space="preserve"> </w:t>
      </w:r>
      <w:r w:rsidR="00DA453C">
        <w:rPr>
          <w:rFonts w:ascii="Times New Roman" w:hAnsi="Times New Roman"/>
          <w:b/>
          <w:bCs/>
        </w:rPr>
        <w:t>Figure 7</w:t>
      </w:r>
      <w:r w:rsidR="00135884">
        <w:rPr>
          <w:rFonts w:ascii="Times New Roman" w:hAnsi="Times New Roman"/>
          <w:b/>
          <w:bCs/>
        </w:rPr>
        <w:t>:  Sample-Revenue</w:t>
      </w:r>
      <w:r w:rsidR="00135884">
        <w:rPr>
          <w:rFonts w:ascii="Times New Roman" w:hAnsi="Times New Roman"/>
          <w:b/>
          <w:bCs/>
        </w:rPr>
        <w:fldChar w:fldCharType="begin"/>
      </w:r>
      <w:r w:rsidR="00135884">
        <w:rPr>
          <w:rFonts w:ascii="Times New Roman" w:hAnsi="Times New Roman"/>
        </w:rPr>
        <w:instrText xml:space="preserve"> XE "Revenue" </w:instrText>
      </w:r>
      <w:r w:rsidR="00135884">
        <w:rPr>
          <w:rFonts w:ascii="Times New Roman" w:hAnsi="Times New Roman"/>
          <w:b/>
          <w:bCs/>
        </w:rPr>
        <w:fldChar w:fldCharType="end"/>
      </w:r>
      <w:r w:rsidR="00135884">
        <w:rPr>
          <w:rFonts w:ascii="Times New Roman" w:hAnsi="Times New Roman"/>
          <w:b/>
          <w:bCs/>
        </w:rPr>
        <w:t>.xls /-New-Revenue</w:t>
      </w:r>
      <w:r w:rsidR="00135884">
        <w:rPr>
          <w:rFonts w:ascii="Times New Roman" w:hAnsi="Times New Roman"/>
          <w:b/>
          <w:bCs/>
        </w:rPr>
        <w:fldChar w:fldCharType="begin"/>
      </w:r>
      <w:r w:rsidR="00135884">
        <w:rPr>
          <w:rFonts w:ascii="Times New Roman" w:hAnsi="Times New Roman"/>
        </w:rPr>
        <w:instrText xml:space="preserve"> XE "New-Revenue" </w:instrText>
      </w:r>
      <w:r w:rsidR="00135884">
        <w:rPr>
          <w:rFonts w:ascii="Times New Roman" w:hAnsi="Times New Roman"/>
          <w:b/>
          <w:bCs/>
        </w:rPr>
        <w:fldChar w:fldCharType="end"/>
      </w:r>
      <w:r w:rsidR="00135884">
        <w:rPr>
          <w:rFonts w:ascii="Times New Roman" w:hAnsi="Times New Roman"/>
          <w:b/>
          <w:bCs/>
        </w:rPr>
        <w:t>.xls in Excel Sheet</w:t>
      </w:r>
    </w:p>
    <w:p w14:paraId="6C37CBB8" w14:textId="77777777" w:rsidR="002474CE" w:rsidRPr="00F15B5B" w:rsidRDefault="002474CE">
      <w:pPr>
        <w:rPr>
          <w:rFonts w:ascii="Times New Roman" w:hAnsi="Times New Roman"/>
          <w:b/>
          <w:bCs/>
        </w:rPr>
      </w:pPr>
    </w:p>
    <w:p w14:paraId="338F39C5" w14:textId="77777777" w:rsidR="002474CE" w:rsidRDefault="00B74156" w:rsidP="00C3398A">
      <w:pPr>
        <w:pStyle w:val="2"/>
      </w:pPr>
      <w:bookmarkStart w:id="325" w:name="__10__The_Profit_"/>
      <w:bookmarkStart w:id="326" w:name="_Toc534898294"/>
      <w:bookmarkStart w:id="327" w:name="_Toc534899472"/>
      <w:bookmarkStart w:id="328" w:name="_Toc534900066"/>
      <w:bookmarkStart w:id="329" w:name="_Toc534908799"/>
      <w:bookmarkStart w:id="330" w:name="_Toc534935020"/>
      <w:bookmarkStart w:id="331" w:name="_Toc534935507"/>
      <w:bookmarkStart w:id="332" w:name="_Toc534935767"/>
      <w:bookmarkStart w:id="333" w:name="_Toc534960269"/>
      <w:bookmarkStart w:id="334" w:name="_Toc534963200"/>
      <w:bookmarkStart w:id="335" w:name="_Toc535040222"/>
      <w:bookmarkStart w:id="336" w:name="_Toc535041628"/>
      <w:bookmarkStart w:id="337" w:name="_Toc535074293"/>
      <w:bookmarkStart w:id="338" w:name="_Toc535125916"/>
      <w:bookmarkStart w:id="339" w:name="_Toc535154409"/>
      <w:bookmarkStart w:id="340" w:name="_Toc329599860"/>
      <w:bookmarkStart w:id="341" w:name="_Toc329600216"/>
      <w:bookmarkStart w:id="342" w:name="_Toc336106426"/>
      <w:bookmarkStart w:id="343" w:name="_Toc370887379"/>
      <w:bookmarkStart w:id="344" w:name="_Toc370887950"/>
      <w:bookmarkEnd w:id="325"/>
      <w:r>
        <w:t>(</w:t>
      </w:r>
      <w:r>
        <w:rPr>
          <w:rFonts w:hint="eastAsia"/>
        </w:rPr>
        <w:t>9</w:t>
      </w:r>
      <w:r w:rsidR="002474CE">
        <w:t>) The Profit</w:t>
      </w:r>
      <w:r w:rsidR="002474CE">
        <w:fldChar w:fldCharType="begin"/>
      </w:r>
      <w:r w:rsidR="002474CE">
        <w:instrText xml:space="preserve"> XE "Profit" </w:instrText>
      </w:r>
      <w:r w:rsidR="002474CE">
        <w:fldChar w:fldCharType="end"/>
      </w:r>
      <w:r w:rsidR="002474CE">
        <w:t>, New-Profit</w:t>
      </w:r>
      <w:r w:rsidR="002474CE">
        <w:fldChar w:fldCharType="begin"/>
      </w:r>
      <w:r w:rsidR="002474CE">
        <w:instrText xml:space="preserve"> XE "New-Profit" </w:instrText>
      </w:r>
      <w:r w:rsidR="002474CE">
        <w:fldChar w:fldCharType="end"/>
      </w:r>
      <w:r w:rsidR="002474CE">
        <w:t xml:space="preserve"> and Ratio</w:t>
      </w:r>
      <w:r w:rsidR="002474CE">
        <w:fldChar w:fldCharType="begin"/>
      </w:r>
      <w:r w:rsidR="002474CE">
        <w:instrText xml:space="preserve"> XE "Ratio" </w:instrText>
      </w:r>
      <w:r w:rsidR="002474CE">
        <w:fldChar w:fldCharType="end"/>
      </w:r>
      <w:r w:rsidR="002474CE">
        <w:t xml:space="preserve"> Models</w:t>
      </w:r>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p>
    <w:p w14:paraId="18A81203" w14:textId="77777777" w:rsidR="002474CE" w:rsidRDefault="002474CE">
      <w:pPr>
        <w:rPr>
          <w:rFonts w:ascii="Times New Roman" w:hAnsi="Times New Roman"/>
        </w:rPr>
      </w:pPr>
      <w:r>
        <w:rPr>
          <w:rFonts w:ascii="Times New Roman" w:hAnsi="Times New Roman"/>
        </w:rPr>
        <w:t xml:space="preserve">As a combination of </w:t>
      </w:r>
      <w:r>
        <w:rPr>
          <w:rFonts w:ascii="Times New Roman" w:hAnsi="Times New Roman"/>
          <w:i/>
          <w:iCs/>
        </w:rPr>
        <w:t>Cost</w:t>
      </w:r>
      <w:r>
        <w:rPr>
          <w:rFonts w:ascii="Times New Roman" w:hAnsi="Times New Roman"/>
          <w:i/>
          <w:iCs/>
        </w:rPr>
        <w:fldChar w:fldCharType="begin"/>
      </w:r>
      <w:r>
        <w:instrText xml:space="preserve"> XE "Cost" </w:instrText>
      </w:r>
      <w:r>
        <w:rPr>
          <w:rFonts w:ascii="Times New Roman" w:hAnsi="Times New Roman"/>
          <w:i/>
          <w:iCs/>
        </w:rPr>
        <w:fldChar w:fldCharType="end"/>
      </w:r>
      <w:r>
        <w:rPr>
          <w:rFonts w:ascii="Times New Roman" w:hAnsi="Times New Roman"/>
        </w:rPr>
        <w:t xml:space="preserve"> and </w:t>
      </w:r>
      <w:r>
        <w:rPr>
          <w:rFonts w:ascii="Times New Roman" w:hAnsi="Times New Roman"/>
          <w:i/>
          <w:iCs/>
        </w:rPr>
        <w:t>Revenue</w:t>
      </w:r>
      <w:r>
        <w:rPr>
          <w:rFonts w:ascii="Times New Roman" w:hAnsi="Times New Roman"/>
          <w:i/>
          <w:iCs/>
        </w:rPr>
        <w:fldChar w:fldCharType="begin"/>
      </w:r>
      <w:r>
        <w:instrText xml:space="preserve"> XE "Revenue" </w:instrText>
      </w:r>
      <w:r>
        <w:rPr>
          <w:rFonts w:ascii="Times New Roman" w:hAnsi="Times New Roman"/>
          <w:i/>
          <w:iCs/>
        </w:rPr>
        <w:fldChar w:fldCharType="end"/>
      </w:r>
      <w:r>
        <w:rPr>
          <w:rFonts w:ascii="Times New Roman" w:hAnsi="Times New Roman"/>
        </w:rPr>
        <w:t xml:space="preserve"> models, these models have cost columns headed by (C) for inputs and price columns headed by (P) for outputs. </w:t>
      </w:r>
    </w:p>
    <w:p w14:paraId="02C7AF98" w14:textId="77777777" w:rsidR="00DA0AFD" w:rsidRDefault="00DA0AFD">
      <w:pPr>
        <w:numPr>
          <w:ins w:id="345" w:author="ctone" w:date="2012-08-23T23:32:00Z"/>
        </w:numPr>
        <w:rPr>
          <w:rFonts w:ascii="Times New Roman" w:hAnsi="Times New Roman"/>
        </w:rPr>
      </w:pPr>
    </w:p>
    <w:p w14:paraId="41A81E07" w14:textId="77777777" w:rsidR="002474CE" w:rsidRDefault="002474CE">
      <w:pPr>
        <w:rPr>
          <w:rFonts w:ascii="Times New Roman" w:hAnsi="Times New Roman"/>
          <w:b/>
          <w:bCs/>
        </w:rPr>
      </w:pPr>
      <w:r>
        <w:rPr>
          <w:rFonts w:ascii="Times New Roman" w:hAnsi="Times New Roman"/>
          <w:b/>
          <w:bCs/>
        </w:rPr>
        <w:t>Attention:</w:t>
      </w:r>
    </w:p>
    <w:p w14:paraId="6994DB25" w14:textId="77777777" w:rsidR="002474CE" w:rsidRDefault="002474CE">
      <w:pPr>
        <w:rPr>
          <w:rFonts w:ascii="Times New Roman" w:hAnsi="Times New Roman"/>
        </w:rPr>
      </w:pPr>
      <w:r>
        <w:rPr>
          <w:rFonts w:ascii="Times New Roman" w:hAnsi="Times New Roman"/>
        </w:rPr>
        <w:t>Using the optimal solution (</w:t>
      </w:r>
      <w:r>
        <w:rPr>
          <w:rFonts w:ascii="Times New Roman" w:hAnsi="Times New Roman"/>
          <w:b/>
          <w:bCs/>
          <w:i/>
          <w:iCs/>
        </w:rPr>
        <w:t>x</w:t>
      </w:r>
      <w:r>
        <w:rPr>
          <w:rFonts w:ascii="Times New Roman" w:hAnsi="Times New Roman"/>
        </w:rPr>
        <w:t xml:space="preserve">*, </w:t>
      </w:r>
      <w:r>
        <w:rPr>
          <w:rFonts w:ascii="Times New Roman" w:hAnsi="Times New Roman"/>
          <w:b/>
          <w:bCs/>
          <w:i/>
          <w:iCs/>
        </w:rPr>
        <w:t>y</w:t>
      </w:r>
      <w:r>
        <w:rPr>
          <w:rFonts w:ascii="Times New Roman" w:hAnsi="Times New Roman"/>
        </w:rPr>
        <w:t>*) of this LP, the profit efficiency of DMUo is defined as</w:t>
      </w:r>
    </w:p>
    <w:p w14:paraId="0EA7FACD" w14:textId="77777777" w:rsidR="00DA0AFD" w:rsidRDefault="00DA0AFD">
      <w:pPr>
        <w:numPr>
          <w:ins w:id="346" w:author="ctone" w:date="2012-08-23T23:32:00Z"/>
        </w:numPr>
        <w:rPr>
          <w:rFonts w:ascii="Times New Roman" w:hAnsi="Times New Roman"/>
        </w:rPr>
      </w:pPr>
    </w:p>
    <w:p w14:paraId="5D4D5493" w14:textId="77777777" w:rsidR="002474CE" w:rsidRDefault="002474CE">
      <w:pPr>
        <w:jc w:val="center"/>
        <w:rPr>
          <w:rFonts w:ascii="Times New Roman" w:hAnsi="Times New Roman"/>
          <w:lang w:val="es-ES_tradnl"/>
        </w:rPr>
      </w:pPr>
      <w:r>
        <w:rPr>
          <w:rFonts w:ascii="Times New Roman" w:hAnsi="Times New Roman"/>
          <w:lang w:val="es-ES_tradnl"/>
        </w:rPr>
        <w:t>E</w:t>
      </w:r>
      <w:r>
        <w:rPr>
          <w:rFonts w:ascii="Times New Roman" w:hAnsi="Times New Roman"/>
          <w:vertAlign w:val="subscript"/>
          <w:lang w:val="es-ES_tradnl"/>
        </w:rPr>
        <w:t xml:space="preserve">P </w:t>
      </w:r>
      <w:r>
        <w:rPr>
          <w:rFonts w:ascii="Times New Roman" w:hAnsi="Times New Roman"/>
          <w:lang w:val="es-ES_tradnl"/>
        </w:rPr>
        <w:t>= (</w:t>
      </w:r>
      <w:r>
        <w:rPr>
          <w:rFonts w:ascii="Times New Roman" w:hAnsi="Times New Roman"/>
          <w:b/>
          <w:bCs/>
          <w:i/>
          <w:iCs/>
          <w:lang w:val="es-ES_tradnl"/>
        </w:rPr>
        <w:t>p</w:t>
      </w:r>
      <w:r>
        <w:rPr>
          <w:rFonts w:ascii="Times New Roman" w:hAnsi="Times New Roman"/>
          <w:vertAlign w:val="subscript"/>
          <w:lang w:val="es-ES_tradnl"/>
        </w:rPr>
        <w:t>o</w:t>
      </w:r>
      <w:r>
        <w:rPr>
          <w:rFonts w:ascii="Times New Roman" w:hAnsi="Times New Roman"/>
          <w:lang w:val="es-ES_tradnl"/>
        </w:rPr>
        <w:t xml:space="preserve"> </w:t>
      </w:r>
      <w:r>
        <w:rPr>
          <w:rFonts w:ascii="Times New Roman" w:hAnsi="Times New Roman"/>
          <w:b/>
          <w:bCs/>
          <w:i/>
          <w:iCs/>
          <w:lang w:val="es-ES_tradnl"/>
        </w:rPr>
        <w:t>y</w:t>
      </w:r>
      <w:r>
        <w:rPr>
          <w:rFonts w:ascii="Times New Roman" w:hAnsi="Times New Roman"/>
          <w:vertAlign w:val="subscript"/>
          <w:lang w:val="es-ES_tradnl"/>
        </w:rPr>
        <w:t>o</w:t>
      </w:r>
      <w:r>
        <w:rPr>
          <w:rFonts w:ascii="Times New Roman" w:hAnsi="Times New Roman"/>
          <w:lang w:val="es-ES_tradnl"/>
        </w:rPr>
        <w:t>-</w:t>
      </w:r>
      <w:r>
        <w:rPr>
          <w:rFonts w:ascii="Times New Roman" w:hAnsi="Times New Roman"/>
          <w:b/>
          <w:bCs/>
          <w:i/>
          <w:iCs/>
          <w:lang w:val="es-ES_tradnl"/>
        </w:rPr>
        <w:t xml:space="preserve"> c</w:t>
      </w:r>
      <w:r>
        <w:rPr>
          <w:rFonts w:ascii="Times New Roman" w:hAnsi="Times New Roman"/>
          <w:vertAlign w:val="subscript"/>
          <w:lang w:val="es-ES_tradnl"/>
        </w:rPr>
        <w:t>o</w:t>
      </w:r>
      <w:r>
        <w:rPr>
          <w:rFonts w:ascii="Times New Roman" w:hAnsi="Times New Roman"/>
          <w:b/>
          <w:bCs/>
          <w:i/>
          <w:iCs/>
          <w:lang w:val="es-ES_tradnl"/>
        </w:rPr>
        <w:t>x</w:t>
      </w:r>
      <w:r>
        <w:rPr>
          <w:rFonts w:ascii="Times New Roman" w:hAnsi="Times New Roman"/>
          <w:vertAlign w:val="subscript"/>
          <w:lang w:val="es-ES_tradnl"/>
        </w:rPr>
        <w:t>o</w:t>
      </w:r>
      <w:r>
        <w:rPr>
          <w:rFonts w:ascii="Times New Roman" w:hAnsi="Times New Roman"/>
          <w:lang w:val="es-ES_tradnl"/>
        </w:rPr>
        <w:t>) / (</w:t>
      </w:r>
      <w:r>
        <w:rPr>
          <w:rFonts w:ascii="Times New Roman" w:hAnsi="Times New Roman"/>
          <w:b/>
          <w:bCs/>
          <w:i/>
          <w:iCs/>
          <w:lang w:val="es-ES_tradnl"/>
        </w:rPr>
        <w:t>p</w:t>
      </w:r>
      <w:r>
        <w:rPr>
          <w:rFonts w:ascii="Times New Roman" w:hAnsi="Times New Roman"/>
          <w:vertAlign w:val="subscript"/>
          <w:lang w:val="es-ES_tradnl"/>
        </w:rPr>
        <w:t>o</w:t>
      </w:r>
      <w:r>
        <w:rPr>
          <w:rFonts w:ascii="Times New Roman" w:hAnsi="Times New Roman"/>
          <w:b/>
          <w:bCs/>
          <w:i/>
          <w:iCs/>
          <w:lang w:val="es-ES_tradnl"/>
        </w:rPr>
        <w:t>y</w:t>
      </w:r>
      <w:r>
        <w:rPr>
          <w:rFonts w:ascii="Times New Roman" w:hAnsi="Times New Roman"/>
          <w:lang w:val="es-ES_tradnl"/>
        </w:rPr>
        <w:t>*-</w:t>
      </w:r>
      <w:r>
        <w:rPr>
          <w:rFonts w:ascii="Times New Roman" w:hAnsi="Times New Roman"/>
          <w:b/>
          <w:bCs/>
          <w:i/>
          <w:iCs/>
          <w:lang w:val="es-ES_tradnl"/>
        </w:rPr>
        <w:t xml:space="preserve"> c</w:t>
      </w:r>
      <w:r>
        <w:rPr>
          <w:rFonts w:ascii="Times New Roman" w:hAnsi="Times New Roman"/>
          <w:vertAlign w:val="subscript"/>
          <w:lang w:val="es-ES_tradnl"/>
        </w:rPr>
        <w:t>o</w:t>
      </w:r>
      <w:r>
        <w:rPr>
          <w:rFonts w:ascii="Times New Roman" w:hAnsi="Times New Roman"/>
          <w:b/>
          <w:bCs/>
          <w:i/>
          <w:iCs/>
          <w:lang w:val="es-ES_tradnl"/>
        </w:rPr>
        <w:t>x</w:t>
      </w:r>
      <w:r>
        <w:rPr>
          <w:rFonts w:ascii="Times New Roman" w:hAnsi="Times New Roman"/>
          <w:lang w:val="es-ES_tradnl"/>
        </w:rPr>
        <w:t>*)</w:t>
      </w:r>
    </w:p>
    <w:p w14:paraId="7AB27DE4" w14:textId="77777777" w:rsidR="00DA0AFD" w:rsidRDefault="00DA0AFD">
      <w:pPr>
        <w:numPr>
          <w:ins w:id="347" w:author="ctone" w:date="2012-08-23T23:32:00Z"/>
        </w:numPr>
        <w:jc w:val="center"/>
        <w:rPr>
          <w:rFonts w:ascii="Times New Roman" w:hAnsi="Times New Roman"/>
          <w:lang w:val="es-ES_tradnl"/>
        </w:rPr>
      </w:pPr>
    </w:p>
    <w:p w14:paraId="2C9482A6" w14:textId="77777777" w:rsidR="002474CE" w:rsidRDefault="002474CE">
      <w:pPr>
        <w:rPr>
          <w:rFonts w:ascii="Times New Roman" w:hAnsi="Times New Roman"/>
        </w:rPr>
      </w:pPr>
      <w:r>
        <w:rPr>
          <w:rFonts w:ascii="Times New Roman" w:hAnsi="Times New Roman"/>
        </w:rPr>
        <w:t xml:space="preserve">This implies that if we double the unit prices </w:t>
      </w:r>
      <w:r>
        <w:rPr>
          <w:rFonts w:ascii="Times New Roman" w:hAnsi="Times New Roman"/>
          <w:b/>
          <w:bCs/>
          <w:i/>
          <w:iCs/>
        </w:rPr>
        <w:t>p</w:t>
      </w:r>
      <w:r>
        <w:rPr>
          <w:rFonts w:ascii="Times New Roman" w:hAnsi="Times New Roman"/>
          <w:vertAlign w:val="subscript"/>
        </w:rPr>
        <w:t xml:space="preserve">o  </w:t>
      </w:r>
      <w:r>
        <w:rPr>
          <w:rFonts w:ascii="Times New Roman" w:hAnsi="Times New Roman"/>
        </w:rPr>
        <w:t>to 2</w:t>
      </w:r>
      <w:r>
        <w:rPr>
          <w:rFonts w:ascii="Times New Roman" w:hAnsi="Times New Roman"/>
          <w:b/>
          <w:bCs/>
          <w:i/>
          <w:iCs/>
        </w:rPr>
        <w:t xml:space="preserve"> p</w:t>
      </w:r>
      <w:r>
        <w:rPr>
          <w:rFonts w:ascii="Times New Roman" w:hAnsi="Times New Roman"/>
          <w:vertAlign w:val="subscript"/>
        </w:rPr>
        <w:t>o</w:t>
      </w:r>
      <w:r>
        <w:rPr>
          <w:rFonts w:ascii="Times New Roman" w:hAnsi="Times New Roman"/>
        </w:rPr>
        <w:t xml:space="preserve">, and the unit costs </w:t>
      </w:r>
      <w:r>
        <w:rPr>
          <w:rFonts w:ascii="Times New Roman" w:hAnsi="Times New Roman"/>
          <w:b/>
          <w:bCs/>
          <w:i/>
          <w:iCs/>
        </w:rPr>
        <w:t>c</w:t>
      </w:r>
      <w:r>
        <w:rPr>
          <w:rFonts w:ascii="Times New Roman" w:hAnsi="Times New Roman"/>
          <w:vertAlign w:val="subscript"/>
        </w:rPr>
        <w:t xml:space="preserve">o </w:t>
      </w:r>
      <w:r>
        <w:rPr>
          <w:rFonts w:ascii="Times New Roman" w:hAnsi="Times New Roman"/>
        </w:rPr>
        <w:t xml:space="preserve"> to 2</w:t>
      </w:r>
      <w:r>
        <w:rPr>
          <w:rFonts w:ascii="Times New Roman" w:hAnsi="Times New Roman"/>
          <w:b/>
          <w:bCs/>
          <w:i/>
          <w:iCs/>
        </w:rPr>
        <w:t xml:space="preserve"> c</w:t>
      </w:r>
      <w:r>
        <w:rPr>
          <w:rFonts w:ascii="Times New Roman" w:hAnsi="Times New Roman"/>
          <w:vertAlign w:val="subscript"/>
        </w:rPr>
        <w:t>o</w:t>
      </w:r>
      <w:r>
        <w:rPr>
          <w:rFonts w:ascii="Times New Roman" w:hAnsi="Times New Roman"/>
        </w:rPr>
        <w:t>, the profit efficiency E</w:t>
      </w:r>
      <w:r>
        <w:rPr>
          <w:rFonts w:ascii="Times New Roman" w:hAnsi="Times New Roman"/>
          <w:vertAlign w:val="subscript"/>
        </w:rPr>
        <w:t>P</w:t>
      </w:r>
      <w:r>
        <w:rPr>
          <w:rFonts w:ascii="Times New Roman" w:hAnsi="Times New Roman"/>
        </w:rPr>
        <w:t xml:space="preserve"> still remains invariant. If you feel that this is strange and wish to modify the model in such a way that the magnitude of unit prices and unit costs directly influences the profit efficiency, you can utilize the</w:t>
      </w:r>
      <w:r w:rsidRPr="00925870">
        <w:rPr>
          <w:rFonts w:ascii="Times New Roman" w:hAnsi="Times New Roman"/>
        </w:rPr>
        <w:t xml:space="preserve"> New-Profit</w:t>
      </w:r>
      <w:r w:rsidRPr="00925870">
        <w:rPr>
          <w:rFonts w:ascii="Times New Roman" w:hAnsi="Times New Roman"/>
        </w:rPr>
        <w:fldChar w:fldCharType="begin"/>
      </w:r>
      <w:r>
        <w:instrText xml:space="preserve"> XE "</w:instrText>
      </w:r>
      <w:r>
        <w:rPr>
          <w:sz w:val="24"/>
          <w:szCs w:val="24"/>
        </w:rPr>
        <w:instrText>New-Profit</w:instrText>
      </w:r>
      <w:r>
        <w:instrText xml:space="preserve">" </w:instrText>
      </w:r>
      <w:r w:rsidRPr="00925870">
        <w:rPr>
          <w:rFonts w:ascii="Times New Roman" w:hAnsi="Times New Roman"/>
        </w:rPr>
        <w:fldChar w:fldCharType="end"/>
      </w:r>
      <w:r>
        <w:rPr>
          <w:rFonts w:ascii="Times New Roman" w:hAnsi="Times New Roman"/>
        </w:rPr>
        <w:t xml:space="preserve"> model. </w:t>
      </w:r>
    </w:p>
    <w:p w14:paraId="5864E6A8" w14:textId="77777777" w:rsidR="00DA0AFD" w:rsidRDefault="00DA0AFD">
      <w:pPr>
        <w:numPr>
          <w:ins w:id="348" w:author="ctone" w:date="2012-08-23T23:32:00Z"/>
        </w:numPr>
        <w:rPr>
          <w:rFonts w:ascii="Times New Roman" w:hAnsi="Times New Roman"/>
        </w:rPr>
      </w:pPr>
    </w:p>
    <w:p w14:paraId="31F19865" w14:textId="77777777" w:rsidR="002474CE" w:rsidRDefault="00B74156" w:rsidP="00C3398A">
      <w:pPr>
        <w:pStyle w:val="2"/>
      </w:pPr>
      <w:bookmarkStart w:id="349" w:name="__11__The_Window"/>
      <w:bookmarkStart w:id="350" w:name="_(11)_The_Window,_Malmquist_and_Malm"/>
      <w:bookmarkStart w:id="351" w:name="_Toc534898295"/>
      <w:bookmarkStart w:id="352" w:name="_Toc534899473"/>
      <w:bookmarkStart w:id="353" w:name="_Toc534900067"/>
      <w:bookmarkStart w:id="354" w:name="_Toc534908800"/>
      <w:bookmarkStart w:id="355" w:name="_Toc534935021"/>
      <w:bookmarkStart w:id="356" w:name="_Toc534935508"/>
      <w:bookmarkStart w:id="357" w:name="_Toc534935768"/>
      <w:bookmarkStart w:id="358" w:name="_Toc534960270"/>
      <w:bookmarkStart w:id="359" w:name="_Toc534963201"/>
      <w:bookmarkStart w:id="360" w:name="_Toc535040223"/>
      <w:bookmarkStart w:id="361" w:name="_Toc535041629"/>
      <w:bookmarkStart w:id="362" w:name="_Toc535074294"/>
      <w:bookmarkStart w:id="363" w:name="_Toc535125917"/>
      <w:bookmarkStart w:id="364" w:name="_Toc535154410"/>
      <w:bookmarkStart w:id="365" w:name="_Toc329599861"/>
      <w:bookmarkStart w:id="366" w:name="_Toc329600217"/>
      <w:bookmarkStart w:id="367" w:name="_Toc336106427"/>
      <w:bookmarkStart w:id="368" w:name="_Toc370887380"/>
      <w:bookmarkStart w:id="369" w:name="_Toc370887951"/>
      <w:bookmarkEnd w:id="349"/>
      <w:bookmarkEnd w:id="350"/>
      <w:r>
        <w:t>(1</w:t>
      </w:r>
      <w:r>
        <w:rPr>
          <w:rFonts w:hint="eastAsia"/>
        </w:rPr>
        <w:t>0</w:t>
      </w:r>
      <w:r w:rsidR="002474CE">
        <w:t>) The Window</w:t>
      </w:r>
      <w:r w:rsidR="002474CE">
        <w:fldChar w:fldCharType="begin"/>
      </w:r>
      <w:r w:rsidR="002474CE">
        <w:instrText xml:space="preserve"> XE "Window" </w:instrText>
      </w:r>
      <w:r w:rsidR="002474CE">
        <w:fldChar w:fldCharType="end"/>
      </w:r>
      <w:r w:rsidR="00AF36E0">
        <w:rPr>
          <w:rFonts w:hint="eastAsia"/>
        </w:rPr>
        <w:t xml:space="preserve"> </w:t>
      </w:r>
      <w:r w:rsidR="002474CE">
        <w:t>a</w:t>
      </w:r>
      <w:r w:rsidR="00AF36E0">
        <w:rPr>
          <w:rFonts w:hint="eastAsia"/>
        </w:rPr>
        <w:t>nd Ma</w:t>
      </w:r>
      <w:r w:rsidR="002474CE">
        <w:t>lmquist-Radial</w:t>
      </w:r>
      <w:r w:rsidR="002474CE">
        <w:fldChar w:fldCharType="begin"/>
      </w:r>
      <w:r w:rsidR="002474CE">
        <w:instrText xml:space="preserve"> XE "Malmquist-Radial" </w:instrText>
      </w:r>
      <w:r w:rsidR="002474CE">
        <w:fldChar w:fldCharType="end"/>
      </w:r>
      <w:r w:rsidR="002474CE">
        <w:t xml:space="preserve"> Models</w:t>
      </w:r>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p w14:paraId="1C701A9C" w14:textId="77777777" w:rsidR="002474CE" w:rsidRDefault="000114AB">
      <w:pPr>
        <w:rPr>
          <w:rFonts w:ascii="Times New Roman" w:hAnsi="Times New Roman"/>
        </w:rPr>
      </w:pPr>
      <w:r>
        <w:rPr>
          <w:rFonts w:ascii="Times New Roman" w:hAnsi="Times New Roman"/>
        </w:rPr>
        <w:t xml:space="preserve"> </w:t>
      </w:r>
      <w:r w:rsidR="00DA453C">
        <w:rPr>
          <w:rFonts w:ascii="Times New Roman" w:hAnsi="Times New Roman"/>
        </w:rPr>
        <w:t>Figure 8</w:t>
      </w:r>
      <w:r w:rsidR="002474CE">
        <w:rPr>
          <w:rFonts w:ascii="Times New Roman" w:hAnsi="Times New Roman"/>
        </w:rPr>
        <w:t xml:space="preserve"> exhibits an example of the data format for the Window</w:t>
      </w:r>
      <w:r w:rsidR="002474CE">
        <w:rPr>
          <w:rFonts w:ascii="Times New Roman" w:hAnsi="Times New Roman"/>
        </w:rPr>
        <w:fldChar w:fldCharType="begin"/>
      </w:r>
      <w:r w:rsidR="002474CE">
        <w:instrText xml:space="preserve"> XE "</w:instrText>
      </w:r>
      <w:r w:rsidR="002474CE">
        <w:rPr>
          <w:rFonts w:ascii="Times New Roman" w:hAnsi="Times New Roman"/>
        </w:rPr>
        <w:instrText>Window</w:instrText>
      </w:r>
      <w:r w:rsidR="002474CE">
        <w:instrText xml:space="preserve">" </w:instrText>
      </w:r>
      <w:r w:rsidR="002474CE">
        <w:rPr>
          <w:rFonts w:ascii="Times New Roman" w:hAnsi="Times New Roman"/>
        </w:rPr>
        <w:fldChar w:fldCharType="end"/>
      </w:r>
      <w:r w:rsidR="002474CE">
        <w:rPr>
          <w:rFonts w:ascii="Times New Roman" w:hAnsi="Times New Roman"/>
        </w:rPr>
        <w:t xml:space="preserve"> and </w:t>
      </w:r>
      <w:r w:rsidR="002474CE" w:rsidRPr="00925870">
        <w:rPr>
          <w:rFonts w:ascii="Times New Roman" w:hAnsi="Times New Roman"/>
        </w:rPr>
        <w:t>Malmquist</w:t>
      </w:r>
      <w:r w:rsidR="002474CE" w:rsidRPr="00925870">
        <w:rPr>
          <w:rFonts w:ascii="Times New Roman" w:hAnsi="Times New Roman"/>
        </w:rPr>
        <w:fldChar w:fldCharType="begin"/>
      </w:r>
      <w:r w:rsidR="002474CE">
        <w:instrText xml:space="preserve"> XE "</w:instrText>
      </w:r>
      <w:r w:rsidR="002474CE">
        <w:rPr>
          <w:rFonts w:ascii="Times New Roman" w:hAnsi="Times New Roman"/>
        </w:rPr>
        <w:instrText>Malmquist</w:instrText>
      </w:r>
      <w:r w:rsidR="002474CE">
        <w:instrText xml:space="preserve">" </w:instrText>
      </w:r>
      <w:r w:rsidR="002474CE" w:rsidRPr="00925870">
        <w:rPr>
          <w:rFonts w:ascii="Times New Roman" w:hAnsi="Times New Roman"/>
        </w:rPr>
        <w:fldChar w:fldCharType="end"/>
      </w:r>
      <w:r w:rsidR="002474CE">
        <w:rPr>
          <w:rFonts w:ascii="Times New Roman" w:hAnsi="Times New Roman"/>
        </w:rPr>
        <w:t xml:space="preserve"> models.  The top-left corner (A1) contains the problem name, e.g., “Car” </w:t>
      </w:r>
      <w:r w:rsidR="00ED17CB">
        <w:rPr>
          <w:rFonts w:ascii="Times New Roman" w:hAnsi="Times New Roman" w:hint="eastAsia"/>
        </w:rPr>
        <w:t>as shown below</w:t>
      </w:r>
      <w:r w:rsidR="002474CE">
        <w:rPr>
          <w:rFonts w:ascii="Times New Roman" w:hAnsi="Times New Roman"/>
        </w:rPr>
        <w:t xml:space="preserve">. The next right cell (B1) must include the first time period, e.g., “89”. The second row beginning from column B exhibits “(I)/(O) items”, e.g., “(I)Sales” and “(O)Profit”. The names of the DMUs appear from the third row in column A. The contents (observed data) follow in the third and subsequent rows. This style is repeated until the last time period. Note that each time period is placed at the top-left corner of the corresponding frame and  (I)/(O) items have the same names throughout the time period. It is not necessary to insert headings (I)/(O) to the I/O names of the second and subsequent time periods. I/O items are determined as designated in the first time period. </w:t>
      </w:r>
      <w:r>
        <w:rPr>
          <w:rFonts w:ascii="Times New Roman" w:hAnsi="Times New Roman"/>
        </w:rPr>
        <w:t xml:space="preserve"> </w:t>
      </w:r>
      <w:r w:rsidR="00DA453C">
        <w:rPr>
          <w:rFonts w:ascii="Times New Roman" w:hAnsi="Times New Roman"/>
        </w:rPr>
        <w:t>Figure 8</w:t>
      </w:r>
      <w:r w:rsidR="002474CE">
        <w:rPr>
          <w:rFonts w:ascii="Times New Roman" w:hAnsi="Times New Roman"/>
        </w:rPr>
        <w:t xml:space="preserve"> demonstrates performance of 4 car-manufacturers, i.e., </w:t>
      </w:r>
      <w:smartTag w:uri="urn:schemas-microsoft-com:office:smarttags" w:element="place">
        <w:smartTag w:uri="urn:schemas-microsoft-com:office:smarttags" w:element="City">
          <w:r w:rsidR="002474CE">
            <w:rPr>
              <w:rFonts w:ascii="Times New Roman" w:hAnsi="Times New Roman"/>
            </w:rPr>
            <w:t>Toyota</w:t>
          </w:r>
        </w:smartTag>
      </w:smartTag>
      <w:r w:rsidR="002474CE">
        <w:rPr>
          <w:rFonts w:ascii="Times New Roman" w:hAnsi="Times New Roman"/>
        </w:rPr>
        <w:t xml:space="preserve">, Nissan, Honda and Mitsubishi, during 5 time periods, i.e., from (19)89 to (19)93, in terms of the input “Sales” and the output “Profit”. </w:t>
      </w:r>
    </w:p>
    <w:p w14:paraId="13B983D4" w14:textId="77777777" w:rsidR="00AF36E0" w:rsidRDefault="00AF36E0">
      <w:pPr>
        <w:rPr>
          <w:rFonts w:ascii="Times New Roman" w:hAnsi="Times New Roman"/>
        </w:rPr>
      </w:pPr>
    </w:p>
    <w:tbl>
      <w:tblPr>
        <w:tblW w:w="47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2"/>
        <w:gridCol w:w="962"/>
        <w:gridCol w:w="796"/>
        <w:gridCol w:w="803"/>
        <w:gridCol w:w="599"/>
        <w:gridCol w:w="595"/>
        <w:gridCol w:w="599"/>
        <w:gridCol w:w="596"/>
        <w:gridCol w:w="599"/>
        <w:gridCol w:w="596"/>
        <w:gridCol w:w="599"/>
        <w:gridCol w:w="596"/>
        <w:gridCol w:w="287"/>
      </w:tblGrid>
      <w:tr w:rsidR="007971A7" w14:paraId="4F6555BC" w14:textId="77777777" w:rsidTr="00C439D3">
        <w:trPr>
          <w:trHeight w:hRule="exact" w:val="238"/>
          <w:jc w:val="center"/>
        </w:trPr>
        <w:tc>
          <w:tcPr>
            <w:tcW w:w="246" w:type="pct"/>
            <w:shd w:val="clear" w:color="auto" w:fill="C0C0C0"/>
            <w:noWrap/>
            <w:vAlign w:val="center"/>
          </w:tcPr>
          <w:p w14:paraId="4F03157C" w14:textId="77777777" w:rsidR="007971A7" w:rsidRPr="00E2438A" w:rsidRDefault="007971A7" w:rsidP="00C439D3">
            <w:pPr>
              <w:widowControl/>
              <w:jc w:val="center"/>
              <w:rPr>
                <w:rFonts w:ascii="Arial" w:eastAsia="ＭＳ Ｐゴシック" w:hAnsi="Arial" w:cs="Arial"/>
                <w:bCs/>
                <w:kern w:val="0"/>
                <w:sz w:val="16"/>
                <w:szCs w:val="16"/>
              </w:rPr>
            </w:pPr>
            <w:r w:rsidRPr="00E2438A">
              <w:rPr>
                <w:rFonts w:ascii="Arial" w:eastAsia="ＭＳ Ｐゴシック" w:hAnsi="Times New Roman" w:cs="Arial"/>
                <w:bCs/>
                <w:kern w:val="0"/>
                <w:sz w:val="16"/>
                <w:szCs w:val="16"/>
              </w:rPr>
              <w:t xml:space="preserve">　</w:t>
            </w:r>
          </w:p>
        </w:tc>
        <w:tc>
          <w:tcPr>
            <w:tcW w:w="602" w:type="pct"/>
            <w:shd w:val="clear" w:color="auto" w:fill="C0C0C0"/>
            <w:noWrap/>
            <w:vAlign w:val="center"/>
          </w:tcPr>
          <w:p w14:paraId="445C1C19" w14:textId="77777777" w:rsidR="007971A7" w:rsidRPr="00E2438A" w:rsidRDefault="007971A7" w:rsidP="00C439D3">
            <w:pPr>
              <w:widowControl/>
              <w:jc w:val="center"/>
              <w:rPr>
                <w:rFonts w:ascii="Arial" w:eastAsia="ＭＳ Ｐゴシック" w:hAnsi="Arial" w:cs="Arial"/>
                <w:bCs/>
                <w:kern w:val="0"/>
                <w:sz w:val="16"/>
                <w:szCs w:val="16"/>
              </w:rPr>
            </w:pPr>
            <w:r w:rsidRPr="00E2438A">
              <w:rPr>
                <w:rFonts w:ascii="Arial" w:eastAsia="ＭＳ Ｐゴシック" w:hAnsi="Arial" w:cs="Arial"/>
                <w:bCs/>
                <w:kern w:val="0"/>
                <w:sz w:val="16"/>
                <w:szCs w:val="16"/>
              </w:rPr>
              <w:t>A</w:t>
            </w:r>
          </w:p>
        </w:tc>
        <w:tc>
          <w:tcPr>
            <w:tcW w:w="498" w:type="pct"/>
            <w:shd w:val="clear" w:color="auto" w:fill="C0C0C0"/>
            <w:noWrap/>
            <w:vAlign w:val="center"/>
          </w:tcPr>
          <w:p w14:paraId="1CAED40F" w14:textId="77777777" w:rsidR="007971A7" w:rsidRPr="00E2438A" w:rsidRDefault="007971A7" w:rsidP="00C439D3">
            <w:pPr>
              <w:widowControl/>
              <w:jc w:val="center"/>
              <w:rPr>
                <w:rFonts w:ascii="Arial" w:eastAsia="ＭＳ Ｐゴシック" w:hAnsi="Arial" w:cs="Arial"/>
                <w:bCs/>
                <w:kern w:val="0"/>
                <w:sz w:val="16"/>
                <w:szCs w:val="16"/>
              </w:rPr>
            </w:pPr>
            <w:r w:rsidRPr="00E2438A">
              <w:rPr>
                <w:rFonts w:ascii="Arial" w:eastAsia="ＭＳ Ｐゴシック" w:hAnsi="Arial" w:cs="Arial"/>
                <w:bCs/>
                <w:kern w:val="0"/>
                <w:sz w:val="16"/>
                <w:szCs w:val="16"/>
              </w:rPr>
              <w:t>B</w:t>
            </w:r>
          </w:p>
        </w:tc>
        <w:tc>
          <w:tcPr>
            <w:tcW w:w="498" w:type="pct"/>
            <w:shd w:val="clear" w:color="auto" w:fill="C0C0C0"/>
            <w:vAlign w:val="center"/>
          </w:tcPr>
          <w:p w14:paraId="7A0A0947" w14:textId="77777777" w:rsidR="007971A7" w:rsidRPr="00E2438A" w:rsidRDefault="007971A7" w:rsidP="00C439D3">
            <w:pPr>
              <w:widowControl/>
              <w:jc w:val="center"/>
              <w:rPr>
                <w:rFonts w:ascii="Arial" w:eastAsia="ＭＳ Ｐゴシック" w:hAnsi="Arial" w:cs="Arial"/>
                <w:bCs/>
                <w:kern w:val="0"/>
                <w:sz w:val="16"/>
                <w:szCs w:val="16"/>
              </w:rPr>
            </w:pPr>
            <w:r w:rsidRPr="00E2438A">
              <w:rPr>
                <w:rFonts w:ascii="Arial" w:eastAsia="ＭＳ Ｐゴシック" w:hAnsi="Arial" w:cs="Arial" w:hint="eastAsia"/>
                <w:bCs/>
                <w:kern w:val="0"/>
                <w:sz w:val="16"/>
                <w:szCs w:val="16"/>
              </w:rPr>
              <w:t>C</w:t>
            </w:r>
          </w:p>
        </w:tc>
        <w:tc>
          <w:tcPr>
            <w:tcW w:w="372" w:type="pct"/>
            <w:shd w:val="clear" w:color="auto" w:fill="C0C0C0"/>
            <w:vAlign w:val="center"/>
          </w:tcPr>
          <w:p w14:paraId="6E12F415" w14:textId="77777777" w:rsidR="007971A7" w:rsidRPr="00E2438A" w:rsidRDefault="007971A7" w:rsidP="00C439D3">
            <w:pPr>
              <w:widowControl/>
              <w:jc w:val="center"/>
              <w:rPr>
                <w:rFonts w:ascii="Arial" w:eastAsia="ＭＳ Ｐゴシック" w:hAnsi="Arial" w:cs="Arial"/>
                <w:bCs/>
                <w:kern w:val="0"/>
                <w:sz w:val="16"/>
                <w:szCs w:val="16"/>
              </w:rPr>
            </w:pPr>
            <w:r w:rsidRPr="00E2438A">
              <w:rPr>
                <w:rFonts w:ascii="Arial" w:eastAsia="ＭＳ Ｐゴシック" w:hAnsi="Arial" w:cs="Arial" w:hint="eastAsia"/>
                <w:bCs/>
                <w:kern w:val="0"/>
                <w:sz w:val="16"/>
                <w:szCs w:val="16"/>
              </w:rPr>
              <w:t>D</w:t>
            </w:r>
          </w:p>
        </w:tc>
        <w:tc>
          <w:tcPr>
            <w:tcW w:w="373" w:type="pct"/>
            <w:shd w:val="clear" w:color="auto" w:fill="C0C0C0"/>
            <w:noWrap/>
            <w:vAlign w:val="center"/>
          </w:tcPr>
          <w:p w14:paraId="682ABD3E" w14:textId="77777777" w:rsidR="007971A7" w:rsidRPr="00E2438A" w:rsidRDefault="007971A7" w:rsidP="00C439D3">
            <w:pPr>
              <w:widowControl/>
              <w:jc w:val="center"/>
              <w:rPr>
                <w:rFonts w:ascii="Arial" w:eastAsia="ＭＳ Ｐゴシック" w:hAnsi="Arial" w:cs="Arial"/>
                <w:bCs/>
                <w:kern w:val="0"/>
                <w:sz w:val="16"/>
                <w:szCs w:val="16"/>
              </w:rPr>
            </w:pPr>
            <w:r w:rsidRPr="00E2438A">
              <w:rPr>
                <w:rFonts w:ascii="Arial" w:eastAsia="ＭＳ Ｐゴシック" w:hAnsi="Arial" w:cs="Arial" w:hint="eastAsia"/>
                <w:bCs/>
                <w:kern w:val="0"/>
                <w:sz w:val="16"/>
                <w:szCs w:val="16"/>
              </w:rPr>
              <w:t>E</w:t>
            </w:r>
          </w:p>
        </w:tc>
        <w:tc>
          <w:tcPr>
            <w:tcW w:w="373" w:type="pct"/>
            <w:shd w:val="clear" w:color="auto" w:fill="C0C0C0"/>
            <w:noWrap/>
            <w:vAlign w:val="center"/>
          </w:tcPr>
          <w:p w14:paraId="4AAAD7DA" w14:textId="77777777" w:rsidR="007971A7" w:rsidRPr="00E2438A" w:rsidRDefault="007971A7" w:rsidP="00C439D3">
            <w:pPr>
              <w:widowControl/>
              <w:jc w:val="center"/>
              <w:rPr>
                <w:rFonts w:ascii="Arial" w:eastAsia="ＭＳ Ｐゴシック" w:hAnsi="Arial" w:cs="Arial"/>
                <w:bCs/>
                <w:kern w:val="0"/>
                <w:sz w:val="16"/>
                <w:szCs w:val="16"/>
              </w:rPr>
            </w:pPr>
            <w:r w:rsidRPr="00E2438A">
              <w:rPr>
                <w:rFonts w:ascii="Arial" w:eastAsia="ＭＳ Ｐゴシック" w:hAnsi="Arial" w:cs="Arial" w:hint="eastAsia"/>
                <w:bCs/>
                <w:kern w:val="0"/>
                <w:sz w:val="16"/>
                <w:szCs w:val="16"/>
              </w:rPr>
              <w:t>F</w:t>
            </w:r>
          </w:p>
        </w:tc>
        <w:tc>
          <w:tcPr>
            <w:tcW w:w="373" w:type="pct"/>
            <w:shd w:val="clear" w:color="auto" w:fill="C0C0C0"/>
            <w:noWrap/>
            <w:vAlign w:val="center"/>
          </w:tcPr>
          <w:p w14:paraId="1727A85B" w14:textId="77777777" w:rsidR="007971A7" w:rsidRPr="00E2438A" w:rsidRDefault="007971A7" w:rsidP="00C439D3">
            <w:pPr>
              <w:widowControl/>
              <w:jc w:val="center"/>
              <w:rPr>
                <w:rFonts w:ascii="Arial" w:eastAsia="ＭＳ Ｐゴシック" w:hAnsi="Arial" w:cs="Arial"/>
                <w:bCs/>
                <w:kern w:val="0"/>
                <w:sz w:val="16"/>
                <w:szCs w:val="16"/>
              </w:rPr>
            </w:pPr>
            <w:r w:rsidRPr="00E2438A">
              <w:rPr>
                <w:rFonts w:ascii="Arial" w:eastAsia="ＭＳ Ｐゴシック" w:hAnsi="Arial" w:cs="Arial" w:hint="eastAsia"/>
                <w:bCs/>
                <w:kern w:val="0"/>
                <w:sz w:val="16"/>
                <w:szCs w:val="16"/>
              </w:rPr>
              <w:t>G</w:t>
            </w:r>
          </w:p>
        </w:tc>
        <w:tc>
          <w:tcPr>
            <w:tcW w:w="372" w:type="pct"/>
            <w:shd w:val="clear" w:color="auto" w:fill="C0C0C0"/>
            <w:vAlign w:val="center"/>
          </w:tcPr>
          <w:p w14:paraId="67725C96" w14:textId="77777777" w:rsidR="007971A7" w:rsidRPr="00E2438A" w:rsidRDefault="007971A7" w:rsidP="00C439D3">
            <w:pPr>
              <w:widowControl/>
              <w:jc w:val="center"/>
              <w:rPr>
                <w:rFonts w:ascii="Arial" w:eastAsia="ＭＳ Ｐゴシック" w:hAnsi="Arial" w:cs="Arial"/>
                <w:bCs/>
                <w:kern w:val="0"/>
                <w:sz w:val="16"/>
                <w:szCs w:val="16"/>
              </w:rPr>
            </w:pPr>
            <w:r w:rsidRPr="00E2438A">
              <w:rPr>
                <w:rFonts w:ascii="Arial" w:eastAsia="ＭＳ Ｐゴシック" w:hAnsi="Arial" w:cs="Arial" w:hint="eastAsia"/>
                <w:bCs/>
                <w:kern w:val="0"/>
                <w:sz w:val="16"/>
                <w:szCs w:val="16"/>
              </w:rPr>
              <w:t>H</w:t>
            </w:r>
          </w:p>
        </w:tc>
        <w:tc>
          <w:tcPr>
            <w:tcW w:w="373" w:type="pct"/>
            <w:shd w:val="clear" w:color="auto" w:fill="C0C0C0"/>
            <w:vAlign w:val="center"/>
          </w:tcPr>
          <w:p w14:paraId="2956C2CE" w14:textId="77777777" w:rsidR="007971A7" w:rsidRPr="00E2438A" w:rsidRDefault="007971A7" w:rsidP="00C439D3">
            <w:pPr>
              <w:widowControl/>
              <w:jc w:val="center"/>
              <w:rPr>
                <w:rFonts w:ascii="Arial" w:eastAsia="ＭＳ Ｐゴシック" w:hAnsi="Arial" w:cs="Arial"/>
                <w:bCs/>
                <w:kern w:val="0"/>
                <w:sz w:val="16"/>
                <w:szCs w:val="16"/>
              </w:rPr>
            </w:pPr>
            <w:r>
              <w:rPr>
                <w:rFonts w:ascii="Arial" w:eastAsia="ＭＳ Ｐゴシック" w:hAnsi="Arial" w:cs="Arial" w:hint="eastAsia"/>
                <w:bCs/>
                <w:kern w:val="0"/>
                <w:sz w:val="16"/>
                <w:szCs w:val="16"/>
              </w:rPr>
              <w:t>I</w:t>
            </w:r>
          </w:p>
        </w:tc>
        <w:tc>
          <w:tcPr>
            <w:tcW w:w="373" w:type="pct"/>
            <w:shd w:val="clear" w:color="auto" w:fill="C0C0C0"/>
            <w:vAlign w:val="center"/>
          </w:tcPr>
          <w:p w14:paraId="007C2A4A" w14:textId="77777777" w:rsidR="007971A7" w:rsidRDefault="007971A7" w:rsidP="00C439D3">
            <w:pPr>
              <w:widowControl/>
              <w:jc w:val="center"/>
              <w:rPr>
                <w:rFonts w:ascii="Arial" w:eastAsia="ＭＳ Ｐゴシック" w:hAnsi="Arial" w:cs="Arial"/>
                <w:bCs/>
                <w:kern w:val="0"/>
                <w:sz w:val="16"/>
                <w:szCs w:val="16"/>
              </w:rPr>
            </w:pPr>
            <w:r>
              <w:rPr>
                <w:rFonts w:ascii="Arial" w:eastAsia="ＭＳ Ｐゴシック" w:hAnsi="Arial" w:cs="Arial" w:hint="eastAsia"/>
                <w:bCs/>
                <w:kern w:val="0"/>
                <w:sz w:val="16"/>
                <w:szCs w:val="16"/>
              </w:rPr>
              <w:t>J</w:t>
            </w:r>
          </w:p>
        </w:tc>
        <w:tc>
          <w:tcPr>
            <w:tcW w:w="373" w:type="pct"/>
            <w:shd w:val="clear" w:color="auto" w:fill="C0C0C0"/>
            <w:vAlign w:val="center"/>
          </w:tcPr>
          <w:p w14:paraId="366EF701" w14:textId="77777777" w:rsidR="007971A7" w:rsidRDefault="007971A7" w:rsidP="00C439D3">
            <w:pPr>
              <w:widowControl/>
              <w:jc w:val="center"/>
              <w:rPr>
                <w:rFonts w:ascii="Arial" w:eastAsia="ＭＳ Ｐゴシック" w:hAnsi="Arial" w:cs="Arial"/>
                <w:bCs/>
                <w:kern w:val="0"/>
                <w:sz w:val="16"/>
                <w:szCs w:val="16"/>
              </w:rPr>
            </w:pPr>
            <w:r>
              <w:rPr>
                <w:rFonts w:ascii="Arial" w:eastAsia="ＭＳ Ｐゴシック" w:hAnsi="Arial" w:cs="Arial" w:hint="eastAsia"/>
                <w:bCs/>
                <w:kern w:val="0"/>
                <w:sz w:val="16"/>
                <w:szCs w:val="16"/>
              </w:rPr>
              <w:t>K</w:t>
            </w:r>
          </w:p>
        </w:tc>
        <w:tc>
          <w:tcPr>
            <w:tcW w:w="175" w:type="pct"/>
            <w:shd w:val="clear" w:color="auto" w:fill="C0C0C0"/>
            <w:noWrap/>
            <w:vAlign w:val="center"/>
          </w:tcPr>
          <w:p w14:paraId="5A06BBF4" w14:textId="77777777" w:rsidR="007971A7" w:rsidRPr="00E2438A" w:rsidRDefault="007971A7" w:rsidP="00C439D3">
            <w:pPr>
              <w:widowControl/>
              <w:jc w:val="center"/>
              <w:rPr>
                <w:rFonts w:ascii="Arial" w:eastAsia="ＭＳ Ｐゴシック" w:hAnsi="Arial" w:cs="Arial"/>
                <w:bCs/>
                <w:kern w:val="0"/>
                <w:sz w:val="16"/>
                <w:szCs w:val="16"/>
              </w:rPr>
            </w:pPr>
            <w:r>
              <w:rPr>
                <w:rFonts w:ascii="Arial" w:eastAsia="ＭＳ Ｐゴシック" w:hAnsi="Arial" w:cs="Arial" w:hint="eastAsia"/>
                <w:bCs/>
                <w:kern w:val="0"/>
                <w:sz w:val="16"/>
                <w:szCs w:val="16"/>
              </w:rPr>
              <w:t>L</w:t>
            </w:r>
          </w:p>
        </w:tc>
      </w:tr>
      <w:tr w:rsidR="007971A7" w14:paraId="2B786C94" w14:textId="77777777" w:rsidTr="00C439D3">
        <w:trPr>
          <w:trHeight w:hRule="exact" w:val="238"/>
          <w:jc w:val="center"/>
        </w:trPr>
        <w:tc>
          <w:tcPr>
            <w:tcW w:w="246" w:type="pct"/>
            <w:shd w:val="clear" w:color="auto" w:fill="C0C0C0"/>
            <w:noWrap/>
            <w:vAlign w:val="center"/>
          </w:tcPr>
          <w:p w14:paraId="7D96DBD1" w14:textId="77777777" w:rsidR="007971A7" w:rsidRPr="00E2438A" w:rsidRDefault="007971A7" w:rsidP="00C439D3">
            <w:pPr>
              <w:widowControl/>
              <w:jc w:val="center"/>
              <w:rPr>
                <w:rFonts w:ascii="Arial" w:eastAsia="ＭＳ Ｐゴシック" w:hAnsi="Arial" w:cs="Arial"/>
                <w:bCs/>
                <w:kern w:val="0"/>
                <w:sz w:val="16"/>
                <w:szCs w:val="16"/>
              </w:rPr>
            </w:pPr>
            <w:r w:rsidRPr="00E2438A">
              <w:rPr>
                <w:rFonts w:ascii="Arial" w:eastAsia="ＭＳ Ｐゴシック" w:hAnsi="Arial" w:cs="Arial"/>
                <w:bCs/>
                <w:kern w:val="0"/>
                <w:sz w:val="16"/>
                <w:szCs w:val="16"/>
              </w:rPr>
              <w:t>1</w:t>
            </w:r>
          </w:p>
        </w:tc>
        <w:tc>
          <w:tcPr>
            <w:tcW w:w="602" w:type="pct"/>
            <w:noWrap/>
            <w:vAlign w:val="center"/>
          </w:tcPr>
          <w:p w14:paraId="1F7BEEEB" w14:textId="77777777" w:rsidR="007971A7" w:rsidRPr="007A3C54" w:rsidRDefault="007971A7" w:rsidP="00C439D3">
            <w:pPr>
              <w:rPr>
                <w:rFonts w:ascii="Arial" w:eastAsia="ＭＳ Ｐゴシック" w:hAnsi="Arial" w:cs="Arial"/>
                <w:bCs/>
                <w:sz w:val="16"/>
                <w:szCs w:val="16"/>
              </w:rPr>
            </w:pPr>
            <w:r w:rsidRPr="007A3C54">
              <w:rPr>
                <w:rFonts w:ascii="Arial" w:hAnsi="Arial" w:cs="Arial"/>
                <w:bCs/>
                <w:sz w:val="16"/>
                <w:szCs w:val="16"/>
              </w:rPr>
              <w:t>Car</w:t>
            </w:r>
          </w:p>
        </w:tc>
        <w:tc>
          <w:tcPr>
            <w:tcW w:w="498" w:type="pct"/>
            <w:noWrap/>
            <w:vAlign w:val="center"/>
          </w:tcPr>
          <w:p w14:paraId="708968F0" w14:textId="77777777" w:rsidR="007971A7" w:rsidRPr="007A3C54" w:rsidRDefault="007971A7" w:rsidP="00C439D3">
            <w:pPr>
              <w:jc w:val="center"/>
              <w:rPr>
                <w:rFonts w:ascii="Arial" w:eastAsia="ＭＳ Ｐゴシック" w:hAnsi="Arial" w:cs="Arial"/>
                <w:bCs/>
                <w:sz w:val="16"/>
                <w:szCs w:val="16"/>
              </w:rPr>
            </w:pPr>
            <w:r w:rsidRPr="007A3C54">
              <w:rPr>
                <w:rFonts w:ascii="Arial" w:hAnsi="Arial" w:cs="Arial"/>
                <w:bCs/>
                <w:sz w:val="16"/>
                <w:szCs w:val="16"/>
              </w:rPr>
              <w:t>89</w:t>
            </w:r>
          </w:p>
        </w:tc>
        <w:tc>
          <w:tcPr>
            <w:tcW w:w="498" w:type="pct"/>
            <w:vAlign w:val="center"/>
          </w:tcPr>
          <w:p w14:paraId="628BA889" w14:textId="77777777" w:rsidR="007971A7" w:rsidRPr="007A3C54" w:rsidRDefault="007971A7" w:rsidP="00C439D3">
            <w:pPr>
              <w:rPr>
                <w:rFonts w:ascii="Arial" w:eastAsia="ＭＳ Ｐゴシック" w:hAnsi="Arial" w:cs="Arial"/>
                <w:bCs/>
                <w:sz w:val="16"/>
                <w:szCs w:val="16"/>
              </w:rPr>
            </w:pPr>
            <w:r w:rsidRPr="007A3C54">
              <w:rPr>
                <w:rFonts w:ascii="Arial" w:hAnsi="Arial" w:cs="Arial"/>
                <w:bCs/>
                <w:sz w:val="16"/>
                <w:szCs w:val="16"/>
              </w:rPr>
              <w:t xml:space="preserve">　</w:t>
            </w:r>
          </w:p>
        </w:tc>
        <w:tc>
          <w:tcPr>
            <w:tcW w:w="372" w:type="pct"/>
            <w:vAlign w:val="center"/>
          </w:tcPr>
          <w:p w14:paraId="22CD7899" w14:textId="77777777" w:rsidR="007971A7" w:rsidRPr="007A3C54" w:rsidRDefault="007971A7" w:rsidP="00C439D3">
            <w:pPr>
              <w:jc w:val="center"/>
              <w:rPr>
                <w:rFonts w:ascii="Arial" w:eastAsia="ＭＳ Ｐゴシック" w:hAnsi="Arial" w:cs="Arial"/>
                <w:bCs/>
                <w:sz w:val="16"/>
                <w:szCs w:val="16"/>
              </w:rPr>
            </w:pPr>
            <w:r w:rsidRPr="007A3C54">
              <w:rPr>
                <w:rFonts w:ascii="Arial" w:hAnsi="Arial" w:cs="Arial"/>
                <w:bCs/>
                <w:sz w:val="16"/>
                <w:szCs w:val="16"/>
              </w:rPr>
              <w:t>90</w:t>
            </w:r>
          </w:p>
        </w:tc>
        <w:tc>
          <w:tcPr>
            <w:tcW w:w="373" w:type="pct"/>
            <w:noWrap/>
            <w:vAlign w:val="center"/>
          </w:tcPr>
          <w:p w14:paraId="3F983D7B" w14:textId="77777777" w:rsidR="007971A7" w:rsidRPr="007A3C54" w:rsidRDefault="007971A7" w:rsidP="00C439D3">
            <w:pPr>
              <w:rPr>
                <w:rFonts w:ascii="Arial" w:eastAsia="ＭＳ Ｐゴシック" w:hAnsi="Arial" w:cs="Arial"/>
                <w:bCs/>
                <w:sz w:val="16"/>
                <w:szCs w:val="16"/>
              </w:rPr>
            </w:pPr>
            <w:r w:rsidRPr="007A3C54">
              <w:rPr>
                <w:rFonts w:ascii="Arial" w:hAnsi="Arial" w:cs="Arial"/>
                <w:bCs/>
                <w:sz w:val="16"/>
                <w:szCs w:val="16"/>
              </w:rPr>
              <w:t xml:space="preserve">　</w:t>
            </w:r>
          </w:p>
        </w:tc>
        <w:tc>
          <w:tcPr>
            <w:tcW w:w="373" w:type="pct"/>
            <w:noWrap/>
            <w:vAlign w:val="center"/>
          </w:tcPr>
          <w:p w14:paraId="4E7B5E7E" w14:textId="77777777" w:rsidR="007971A7" w:rsidRPr="007A3C54" w:rsidRDefault="007971A7" w:rsidP="00C439D3">
            <w:pPr>
              <w:jc w:val="center"/>
              <w:rPr>
                <w:rFonts w:ascii="Arial" w:eastAsia="ＭＳ Ｐゴシック" w:hAnsi="Arial" w:cs="Arial"/>
                <w:bCs/>
                <w:sz w:val="16"/>
                <w:szCs w:val="16"/>
              </w:rPr>
            </w:pPr>
            <w:r w:rsidRPr="007A3C54">
              <w:rPr>
                <w:rFonts w:ascii="Arial" w:hAnsi="Arial" w:cs="Arial"/>
                <w:bCs/>
                <w:sz w:val="16"/>
                <w:szCs w:val="16"/>
              </w:rPr>
              <w:t>91</w:t>
            </w:r>
          </w:p>
        </w:tc>
        <w:tc>
          <w:tcPr>
            <w:tcW w:w="373" w:type="pct"/>
            <w:noWrap/>
            <w:vAlign w:val="center"/>
          </w:tcPr>
          <w:p w14:paraId="6DE4D433" w14:textId="77777777" w:rsidR="007971A7" w:rsidRPr="007A3C54" w:rsidRDefault="007971A7" w:rsidP="00C439D3">
            <w:pPr>
              <w:rPr>
                <w:rFonts w:ascii="Arial" w:eastAsia="ＭＳ Ｐゴシック" w:hAnsi="Arial" w:cs="Arial"/>
                <w:bCs/>
                <w:sz w:val="16"/>
                <w:szCs w:val="16"/>
              </w:rPr>
            </w:pPr>
            <w:r w:rsidRPr="007A3C54">
              <w:rPr>
                <w:rFonts w:ascii="Arial" w:hAnsi="Arial" w:cs="Arial"/>
                <w:bCs/>
                <w:sz w:val="16"/>
                <w:szCs w:val="16"/>
              </w:rPr>
              <w:t xml:space="preserve">　</w:t>
            </w:r>
          </w:p>
        </w:tc>
        <w:tc>
          <w:tcPr>
            <w:tcW w:w="372" w:type="pct"/>
            <w:vAlign w:val="center"/>
          </w:tcPr>
          <w:p w14:paraId="7EAD8CDA" w14:textId="77777777" w:rsidR="007971A7" w:rsidRPr="007A3C54" w:rsidRDefault="007971A7" w:rsidP="00C439D3">
            <w:pPr>
              <w:jc w:val="center"/>
              <w:rPr>
                <w:rFonts w:ascii="Arial" w:eastAsia="ＭＳ Ｐゴシック" w:hAnsi="Arial" w:cs="Arial"/>
                <w:bCs/>
                <w:sz w:val="16"/>
                <w:szCs w:val="16"/>
              </w:rPr>
            </w:pPr>
            <w:r w:rsidRPr="007A3C54">
              <w:rPr>
                <w:rFonts w:ascii="Arial" w:hAnsi="Arial" w:cs="Arial"/>
                <w:bCs/>
                <w:sz w:val="16"/>
                <w:szCs w:val="16"/>
              </w:rPr>
              <w:t>92</w:t>
            </w:r>
          </w:p>
        </w:tc>
        <w:tc>
          <w:tcPr>
            <w:tcW w:w="373" w:type="pct"/>
            <w:vAlign w:val="center"/>
          </w:tcPr>
          <w:p w14:paraId="63018FCA" w14:textId="77777777" w:rsidR="007971A7" w:rsidRPr="007A3C54" w:rsidRDefault="007971A7" w:rsidP="00C439D3">
            <w:pPr>
              <w:rPr>
                <w:rFonts w:ascii="Arial" w:eastAsia="ＭＳ Ｐゴシック" w:hAnsi="Arial" w:cs="Arial"/>
                <w:bCs/>
                <w:sz w:val="16"/>
                <w:szCs w:val="16"/>
              </w:rPr>
            </w:pPr>
            <w:r w:rsidRPr="007A3C54">
              <w:rPr>
                <w:rFonts w:ascii="Arial" w:hAnsi="Arial" w:cs="Arial"/>
                <w:bCs/>
                <w:sz w:val="16"/>
                <w:szCs w:val="16"/>
              </w:rPr>
              <w:t xml:space="preserve">　</w:t>
            </w:r>
          </w:p>
        </w:tc>
        <w:tc>
          <w:tcPr>
            <w:tcW w:w="373" w:type="pct"/>
            <w:vAlign w:val="center"/>
          </w:tcPr>
          <w:p w14:paraId="4DF61751" w14:textId="77777777" w:rsidR="007971A7" w:rsidRPr="007A3C54" w:rsidRDefault="007971A7" w:rsidP="00C439D3">
            <w:pPr>
              <w:jc w:val="center"/>
              <w:rPr>
                <w:rFonts w:ascii="Arial" w:eastAsia="ＭＳ Ｐゴシック" w:hAnsi="Arial" w:cs="Arial"/>
                <w:bCs/>
                <w:sz w:val="16"/>
                <w:szCs w:val="16"/>
              </w:rPr>
            </w:pPr>
            <w:r w:rsidRPr="007A3C54">
              <w:rPr>
                <w:rFonts w:ascii="Arial" w:hAnsi="Arial" w:cs="Arial"/>
                <w:bCs/>
                <w:sz w:val="16"/>
                <w:szCs w:val="16"/>
              </w:rPr>
              <w:t>93</w:t>
            </w:r>
          </w:p>
        </w:tc>
        <w:tc>
          <w:tcPr>
            <w:tcW w:w="373" w:type="pct"/>
            <w:vAlign w:val="center"/>
          </w:tcPr>
          <w:p w14:paraId="74E95D95" w14:textId="77777777" w:rsidR="007971A7" w:rsidRPr="007A3C54" w:rsidRDefault="007971A7" w:rsidP="00C439D3">
            <w:pPr>
              <w:rPr>
                <w:rFonts w:ascii="Arial" w:eastAsia="ＭＳ Ｐゴシック" w:hAnsi="Arial" w:cs="Arial"/>
                <w:bCs/>
                <w:sz w:val="16"/>
                <w:szCs w:val="16"/>
              </w:rPr>
            </w:pPr>
            <w:r w:rsidRPr="007A3C54">
              <w:rPr>
                <w:rFonts w:ascii="Arial" w:hAnsi="Arial" w:cs="Arial"/>
                <w:bCs/>
                <w:sz w:val="16"/>
                <w:szCs w:val="16"/>
              </w:rPr>
              <w:t xml:space="preserve">　</w:t>
            </w:r>
          </w:p>
        </w:tc>
        <w:tc>
          <w:tcPr>
            <w:tcW w:w="175" w:type="pct"/>
            <w:noWrap/>
            <w:vAlign w:val="center"/>
          </w:tcPr>
          <w:p w14:paraId="37B81132" w14:textId="77777777" w:rsidR="007971A7" w:rsidRPr="00E2438A" w:rsidRDefault="007971A7" w:rsidP="00C439D3">
            <w:pPr>
              <w:widowControl/>
              <w:jc w:val="left"/>
              <w:rPr>
                <w:rFonts w:ascii="Arial" w:eastAsia="ＭＳ Ｐゴシック" w:hAnsi="Arial" w:cs="Arial"/>
                <w:bCs/>
                <w:kern w:val="0"/>
                <w:sz w:val="16"/>
                <w:szCs w:val="16"/>
              </w:rPr>
            </w:pPr>
            <w:r w:rsidRPr="00E2438A">
              <w:rPr>
                <w:rFonts w:ascii="Arial" w:eastAsia="ＭＳ Ｐゴシック" w:hAnsi="Times New Roman" w:cs="Arial"/>
                <w:bCs/>
                <w:kern w:val="0"/>
                <w:sz w:val="16"/>
                <w:szCs w:val="16"/>
              </w:rPr>
              <w:t xml:space="preserve">　</w:t>
            </w:r>
          </w:p>
        </w:tc>
      </w:tr>
      <w:tr w:rsidR="007971A7" w14:paraId="107D3A5F" w14:textId="77777777" w:rsidTr="00C439D3">
        <w:trPr>
          <w:trHeight w:hRule="exact" w:val="238"/>
          <w:jc w:val="center"/>
        </w:trPr>
        <w:tc>
          <w:tcPr>
            <w:tcW w:w="246" w:type="pct"/>
            <w:shd w:val="clear" w:color="auto" w:fill="C0C0C0"/>
            <w:noWrap/>
            <w:vAlign w:val="center"/>
          </w:tcPr>
          <w:p w14:paraId="45EA3332" w14:textId="77777777" w:rsidR="007971A7" w:rsidRPr="00E2438A" w:rsidRDefault="007971A7" w:rsidP="00C439D3">
            <w:pPr>
              <w:widowControl/>
              <w:jc w:val="center"/>
              <w:rPr>
                <w:rFonts w:ascii="Arial" w:eastAsia="ＭＳ Ｐゴシック" w:hAnsi="Arial" w:cs="Arial"/>
                <w:bCs/>
                <w:kern w:val="0"/>
                <w:sz w:val="16"/>
                <w:szCs w:val="16"/>
              </w:rPr>
            </w:pPr>
            <w:r w:rsidRPr="00E2438A">
              <w:rPr>
                <w:rFonts w:ascii="Arial" w:eastAsia="ＭＳ Ｐゴシック" w:hAnsi="Arial" w:cs="Arial"/>
                <w:bCs/>
                <w:kern w:val="0"/>
                <w:sz w:val="16"/>
                <w:szCs w:val="16"/>
              </w:rPr>
              <w:t>2</w:t>
            </w:r>
          </w:p>
        </w:tc>
        <w:tc>
          <w:tcPr>
            <w:tcW w:w="602" w:type="pct"/>
            <w:noWrap/>
            <w:vAlign w:val="center"/>
          </w:tcPr>
          <w:p w14:paraId="44BADF4E" w14:textId="77777777" w:rsidR="007971A7" w:rsidRPr="007A3C54" w:rsidRDefault="007971A7" w:rsidP="00C439D3">
            <w:pPr>
              <w:jc w:val="left"/>
              <w:rPr>
                <w:rFonts w:ascii="Arial" w:eastAsia="ＭＳ Ｐゴシック" w:hAnsi="Arial" w:cs="Arial"/>
                <w:bCs/>
                <w:sz w:val="16"/>
                <w:szCs w:val="16"/>
              </w:rPr>
            </w:pPr>
            <w:r w:rsidRPr="007A3C54">
              <w:rPr>
                <w:rFonts w:ascii="Arial" w:hAnsi="Arial" w:cs="Arial"/>
                <w:bCs/>
                <w:sz w:val="16"/>
                <w:szCs w:val="16"/>
              </w:rPr>
              <w:t>DMU</w:t>
            </w:r>
          </w:p>
        </w:tc>
        <w:tc>
          <w:tcPr>
            <w:tcW w:w="498" w:type="pct"/>
            <w:noWrap/>
            <w:vAlign w:val="center"/>
          </w:tcPr>
          <w:p w14:paraId="50157A84" w14:textId="77777777" w:rsidR="007971A7" w:rsidRPr="007A3C54" w:rsidRDefault="007971A7" w:rsidP="00C439D3">
            <w:pPr>
              <w:jc w:val="left"/>
              <w:rPr>
                <w:rFonts w:ascii="Arial" w:eastAsia="ＭＳ Ｐゴシック" w:hAnsi="Arial" w:cs="Arial"/>
                <w:bCs/>
                <w:sz w:val="16"/>
                <w:szCs w:val="16"/>
              </w:rPr>
            </w:pPr>
            <w:r w:rsidRPr="007A3C54">
              <w:rPr>
                <w:rFonts w:ascii="Arial" w:hAnsi="Arial" w:cs="Arial"/>
                <w:bCs/>
                <w:sz w:val="16"/>
                <w:szCs w:val="16"/>
              </w:rPr>
              <w:t>(I)Sales</w:t>
            </w:r>
          </w:p>
        </w:tc>
        <w:tc>
          <w:tcPr>
            <w:tcW w:w="498" w:type="pct"/>
            <w:vAlign w:val="center"/>
          </w:tcPr>
          <w:p w14:paraId="630A0938" w14:textId="77777777" w:rsidR="007971A7" w:rsidRPr="007A3C54" w:rsidRDefault="007971A7" w:rsidP="00C439D3">
            <w:pPr>
              <w:jc w:val="left"/>
              <w:rPr>
                <w:rFonts w:ascii="Arial" w:eastAsia="ＭＳ Ｐゴシック" w:hAnsi="Arial" w:cs="Arial"/>
                <w:bCs/>
                <w:sz w:val="16"/>
                <w:szCs w:val="16"/>
              </w:rPr>
            </w:pPr>
            <w:r w:rsidRPr="007A3C54">
              <w:rPr>
                <w:rFonts w:ascii="Arial" w:hAnsi="Arial" w:cs="Arial"/>
                <w:bCs/>
                <w:sz w:val="16"/>
                <w:szCs w:val="16"/>
              </w:rPr>
              <w:t>(O)Profit</w:t>
            </w:r>
          </w:p>
        </w:tc>
        <w:tc>
          <w:tcPr>
            <w:tcW w:w="372" w:type="pct"/>
            <w:vAlign w:val="center"/>
          </w:tcPr>
          <w:p w14:paraId="13109F6F" w14:textId="77777777" w:rsidR="007971A7" w:rsidRPr="007A3C54" w:rsidRDefault="007971A7" w:rsidP="00C439D3">
            <w:pPr>
              <w:jc w:val="left"/>
              <w:rPr>
                <w:rFonts w:ascii="Arial" w:eastAsia="ＭＳ Ｐゴシック" w:hAnsi="Arial" w:cs="Arial"/>
                <w:bCs/>
                <w:sz w:val="16"/>
                <w:szCs w:val="16"/>
              </w:rPr>
            </w:pPr>
            <w:r w:rsidRPr="007A3C54">
              <w:rPr>
                <w:rFonts w:ascii="Arial" w:hAnsi="Arial" w:cs="Arial"/>
                <w:bCs/>
                <w:sz w:val="16"/>
                <w:szCs w:val="16"/>
              </w:rPr>
              <w:t>Sales</w:t>
            </w:r>
          </w:p>
        </w:tc>
        <w:tc>
          <w:tcPr>
            <w:tcW w:w="373" w:type="pct"/>
            <w:noWrap/>
            <w:vAlign w:val="center"/>
          </w:tcPr>
          <w:p w14:paraId="7FC122FD" w14:textId="77777777" w:rsidR="007971A7" w:rsidRPr="007A3C54" w:rsidRDefault="007971A7" w:rsidP="00C439D3">
            <w:pPr>
              <w:jc w:val="left"/>
              <w:rPr>
                <w:rFonts w:ascii="Arial" w:eastAsia="ＭＳ Ｐゴシック" w:hAnsi="Arial" w:cs="Arial"/>
                <w:bCs/>
                <w:sz w:val="16"/>
                <w:szCs w:val="16"/>
              </w:rPr>
            </w:pPr>
            <w:r w:rsidRPr="007A3C54">
              <w:rPr>
                <w:rFonts w:ascii="Arial" w:hAnsi="Arial" w:cs="Arial"/>
                <w:bCs/>
                <w:sz w:val="16"/>
                <w:szCs w:val="16"/>
              </w:rPr>
              <w:t>Profit</w:t>
            </w:r>
          </w:p>
        </w:tc>
        <w:tc>
          <w:tcPr>
            <w:tcW w:w="373" w:type="pct"/>
            <w:noWrap/>
            <w:vAlign w:val="center"/>
          </w:tcPr>
          <w:p w14:paraId="2F68308F" w14:textId="77777777" w:rsidR="007971A7" w:rsidRPr="007A3C54" w:rsidRDefault="007971A7" w:rsidP="00C439D3">
            <w:pPr>
              <w:jc w:val="left"/>
              <w:rPr>
                <w:rFonts w:ascii="Arial" w:eastAsia="ＭＳ Ｐゴシック" w:hAnsi="Arial" w:cs="Arial"/>
                <w:bCs/>
                <w:sz w:val="16"/>
                <w:szCs w:val="16"/>
              </w:rPr>
            </w:pPr>
            <w:r w:rsidRPr="007A3C54">
              <w:rPr>
                <w:rFonts w:ascii="Arial" w:hAnsi="Arial" w:cs="Arial"/>
                <w:bCs/>
                <w:sz w:val="16"/>
                <w:szCs w:val="16"/>
              </w:rPr>
              <w:t>Sales</w:t>
            </w:r>
          </w:p>
        </w:tc>
        <w:tc>
          <w:tcPr>
            <w:tcW w:w="373" w:type="pct"/>
            <w:noWrap/>
            <w:vAlign w:val="center"/>
          </w:tcPr>
          <w:p w14:paraId="4B1BA01C" w14:textId="77777777" w:rsidR="007971A7" w:rsidRPr="007A3C54" w:rsidRDefault="007971A7" w:rsidP="00C439D3">
            <w:pPr>
              <w:jc w:val="left"/>
              <w:rPr>
                <w:rFonts w:ascii="Arial" w:eastAsia="ＭＳ Ｐゴシック" w:hAnsi="Arial" w:cs="Arial"/>
                <w:bCs/>
                <w:sz w:val="16"/>
                <w:szCs w:val="16"/>
              </w:rPr>
            </w:pPr>
            <w:r w:rsidRPr="007A3C54">
              <w:rPr>
                <w:rFonts w:ascii="Arial" w:hAnsi="Arial" w:cs="Arial"/>
                <w:bCs/>
                <w:sz w:val="16"/>
                <w:szCs w:val="16"/>
              </w:rPr>
              <w:t>Profit</w:t>
            </w:r>
          </w:p>
        </w:tc>
        <w:tc>
          <w:tcPr>
            <w:tcW w:w="372" w:type="pct"/>
            <w:vAlign w:val="center"/>
          </w:tcPr>
          <w:p w14:paraId="7DDA3AEB" w14:textId="77777777" w:rsidR="007971A7" w:rsidRPr="007A3C54" w:rsidRDefault="007971A7" w:rsidP="00C439D3">
            <w:pPr>
              <w:jc w:val="left"/>
              <w:rPr>
                <w:rFonts w:ascii="Arial" w:eastAsia="ＭＳ Ｐゴシック" w:hAnsi="Arial" w:cs="Arial"/>
                <w:bCs/>
                <w:sz w:val="16"/>
                <w:szCs w:val="16"/>
              </w:rPr>
            </w:pPr>
            <w:r w:rsidRPr="007A3C54">
              <w:rPr>
                <w:rFonts w:ascii="Arial" w:hAnsi="Arial" w:cs="Arial"/>
                <w:bCs/>
                <w:sz w:val="16"/>
                <w:szCs w:val="16"/>
              </w:rPr>
              <w:t>Sales</w:t>
            </w:r>
          </w:p>
        </w:tc>
        <w:tc>
          <w:tcPr>
            <w:tcW w:w="373" w:type="pct"/>
            <w:vAlign w:val="center"/>
          </w:tcPr>
          <w:p w14:paraId="38134707" w14:textId="77777777" w:rsidR="007971A7" w:rsidRPr="007A3C54" w:rsidRDefault="007971A7" w:rsidP="00C439D3">
            <w:pPr>
              <w:jc w:val="left"/>
              <w:rPr>
                <w:rFonts w:ascii="Arial" w:eastAsia="ＭＳ Ｐゴシック" w:hAnsi="Arial" w:cs="Arial"/>
                <w:bCs/>
                <w:sz w:val="16"/>
                <w:szCs w:val="16"/>
              </w:rPr>
            </w:pPr>
            <w:r w:rsidRPr="007A3C54">
              <w:rPr>
                <w:rFonts w:ascii="Arial" w:hAnsi="Arial" w:cs="Arial"/>
                <w:bCs/>
                <w:sz w:val="16"/>
                <w:szCs w:val="16"/>
              </w:rPr>
              <w:t>Profit</w:t>
            </w:r>
          </w:p>
        </w:tc>
        <w:tc>
          <w:tcPr>
            <w:tcW w:w="373" w:type="pct"/>
            <w:vAlign w:val="center"/>
          </w:tcPr>
          <w:p w14:paraId="5698A28C" w14:textId="77777777" w:rsidR="007971A7" w:rsidRPr="007A3C54" w:rsidRDefault="007971A7" w:rsidP="00C439D3">
            <w:pPr>
              <w:jc w:val="left"/>
              <w:rPr>
                <w:rFonts w:ascii="Arial" w:eastAsia="ＭＳ Ｐゴシック" w:hAnsi="Arial" w:cs="Arial"/>
                <w:bCs/>
                <w:sz w:val="16"/>
                <w:szCs w:val="16"/>
              </w:rPr>
            </w:pPr>
            <w:r w:rsidRPr="007A3C54">
              <w:rPr>
                <w:rFonts w:ascii="Arial" w:hAnsi="Arial" w:cs="Arial"/>
                <w:bCs/>
                <w:sz w:val="16"/>
                <w:szCs w:val="16"/>
              </w:rPr>
              <w:t>Sales</w:t>
            </w:r>
          </w:p>
        </w:tc>
        <w:tc>
          <w:tcPr>
            <w:tcW w:w="373" w:type="pct"/>
            <w:vAlign w:val="center"/>
          </w:tcPr>
          <w:p w14:paraId="38A0A7E1" w14:textId="77777777" w:rsidR="007971A7" w:rsidRPr="007A3C54" w:rsidRDefault="007971A7" w:rsidP="00C439D3">
            <w:pPr>
              <w:jc w:val="left"/>
              <w:rPr>
                <w:rFonts w:ascii="Arial" w:eastAsia="ＭＳ Ｐゴシック" w:hAnsi="Arial" w:cs="Arial"/>
                <w:bCs/>
                <w:sz w:val="16"/>
                <w:szCs w:val="16"/>
              </w:rPr>
            </w:pPr>
            <w:r w:rsidRPr="007A3C54">
              <w:rPr>
                <w:rFonts w:ascii="Arial" w:hAnsi="Arial" w:cs="Arial"/>
                <w:bCs/>
                <w:sz w:val="16"/>
                <w:szCs w:val="16"/>
              </w:rPr>
              <w:t>Profit</w:t>
            </w:r>
          </w:p>
        </w:tc>
        <w:tc>
          <w:tcPr>
            <w:tcW w:w="175" w:type="pct"/>
            <w:noWrap/>
            <w:vAlign w:val="center"/>
          </w:tcPr>
          <w:p w14:paraId="06554679" w14:textId="77777777" w:rsidR="007971A7" w:rsidRPr="00E2438A" w:rsidRDefault="007971A7" w:rsidP="00C439D3">
            <w:pPr>
              <w:widowControl/>
              <w:jc w:val="left"/>
              <w:rPr>
                <w:rFonts w:ascii="Arial" w:eastAsia="ＭＳ Ｐゴシック" w:hAnsi="Arial" w:cs="Arial"/>
                <w:bCs/>
                <w:kern w:val="0"/>
                <w:sz w:val="16"/>
                <w:szCs w:val="16"/>
              </w:rPr>
            </w:pPr>
            <w:r w:rsidRPr="00E2438A">
              <w:rPr>
                <w:rFonts w:ascii="Arial" w:eastAsia="ＭＳ Ｐゴシック" w:hAnsi="Times New Roman" w:cs="Arial"/>
                <w:bCs/>
                <w:kern w:val="0"/>
                <w:sz w:val="16"/>
                <w:szCs w:val="16"/>
              </w:rPr>
              <w:t xml:space="preserve">　</w:t>
            </w:r>
          </w:p>
        </w:tc>
      </w:tr>
      <w:tr w:rsidR="007971A7" w14:paraId="194183E1" w14:textId="77777777" w:rsidTr="00C439D3">
        <w:trPr>
          <w:trHeight w:hRule="exact" w:val="238"/>
          <w:jc w:val="center"/>
        </w:trPr>
        <w:tc>
          <w:tcPr>
            <w:tcW w:w="246" w:type="pct"/>
            <w:shd w:val="clear" w:color="auto" w:fill="C0C0C0"/>
            <w:noWrap/>
            <w:vAlign w:val="center"/>
          </w:tcPr>
          <w:p w14:paraId="2F34FAA5" w14:textId="77777777" w:rsidR="007971A7" w:rsidRPr="00E2438A" w:rsidRDefault="007971A7" w:rsidP="00C439D3">
            <w:pPr>
              <w:widowControl/>
              <w:jc w:val="center"/>
              <w:rPr>
                <w:rFonts w:ascii="Arial" w:eastAsia="ＭＳ Ｐゴシック" w:hAnsi="Arial" w:cs="Arial"/>
                <w:bCs/>
                <w:kern w:val="0"/>
                <w:sz w:val="16"/>
                <w:szCs w:val="16"/>
              </w:rPr>
            </w:pPr>
            <w:r w:rsidRPr="00E2438A">
              <w:rPr>
                <w:rFonts w:ascii="Arial" w:eastAsia="ＭＳ Ｐゴシック" w:hAnsi="Arial" w:cs="Arial"/>
                <w:bCs/>
                <w:kern w:val="0"/>
                <w:sz w:val="16"/>
                <w:szCs w:val="16"/>
              </w:rPr>
              <w:t>3</w:t>
            </w:r>
          </w:p>
        </w:tc>
        <w:tc>
          <w:tcPr>
            <w:tcW w:w="602" w:type="pct"/>
            <w:noWrap/>
            <w:vAlign w:val="center"/>
          </w:tcPr>
          <w:p w14:paraId="1E806542" w14:textId="77777777" w:rsidR="007971A7" w:rsidRPr="007A3C54" w:rsidRDefault="007971A7" w:rsidP="00C439D3">
            <w:pPr>
              <w:rPr>
                <w:rFonts w:ascii="Arial" w:eastAsia="ＭＳ Ｐゴシック" w:hAnsi="Arial" w:cs="Arial"/>
                <w:bCs/>
                <w:sz w:val="16"/>
                <w:szCs w:val="16"/>
              </w:rPr>
            </w:pPr>
            <w:smartTag w:uri="urn:schemas-microsoft-com:office:smarttags" w:element="place">
              <w:smartTag w:uri="urn:schemas-microsoft-com:office:smarttags" w:element="City">
                <w:r w:rsidRPr="007A3C54">
                  <w:rPr>
                    <w:rFonts w:ascii="Arial" w:hAnsi="Arial" w:cs="Arial"/>
                    <w:bCs/>
                    <w:sz w:val="16"/>
                    <w:szCs w:val="16"/>
                  </w:rPr>
                  <w:t>Toyota</w:t>
                </w:r>
              </w:smartTag>
            </w:smartTag>
          </w:p>
        </w:tc>
        <w:tc>
          <w:tcPr>
            <w:tcW w:w="498" w:type="pct"/>
            <w:noWrap/>
            <w:vAlign w:val="center"/>
          </w:tcPr>
          <w:p w14:paraId="3EB95C3C" w14:textId="77777777" w:rsidR="007971A7" w:rsidRPr="007A3C54" w:rsidRDefault="007971A7" w:rsidP="00C439D3">
            <w:pPr>
              <w:jc w:val="right"/>
              <w:rPr>
                <w:rFonts w:ascii="Arial" w:eastAsia="ＭＳ Ｐゴシック" w:hAnsi="Arial" w:cs="Arial"/>
                <w:bCs/>
                <w:sz w:val="16"/>
                <w:szCs w:val="16"/>
              </w:rPr>
            </w:pPr>
            <w:r w:rsidRPr="007A3C54">
              <w:rPr>
                <w:rFonts w:ascii="Arial" w:hAnsi="Arial" w:cs="Arial"/>
                <w:bCs/>
                <w:sz w:val="16"/>
                <w:szCs w:val="16"/>
              </w:rPr>
              <w:t>719</w:t>
            </w:r>
          </w:p>
        </w:tc>
        <w:tc>
          <w:tcPr>
            <w:tcW w:w="498" w:type="pct"/>
            <w:vAlign w:val="center"/>
          </w:tcPr>
          <w:p w14:paraId="681439AB" w14:textId="77777777" w:rsidR="007971A7" w:rsidRPr="007A3C54" w:rsidRDefault="007971A7" w:rsidP="00C439D3">
            <w:pPr>
              <w:jc w:val="right"/>
              <w:rPr>
                <w:rFonts w:ascii="Arial" w:eastAsia="ＭＳ Ｐゴシック" w:hAnsi="Arial" w:cs="Arial"/>
                <w:bCs/>
                <w:sz w:val="16"/>
                <w:szCs w:val="16"/>
              </w:rPr>
            </w:pPr>
            <w:r w:rsidRPr="007A3C54">
              <w:rPr>
                <w:rFonts w:ascii="Arial" w:hAnsi="Arial" w:cs="Arial"/>
                <w:bCs/>
                <w:sz w:val="16"/>
                <w:szCs w:val="16"/>
              </w:rPr>
              <w:t>400</w:t>
            </w:r>
          </w:p>
        </w:tc>
        <w:tc>
          <w:tcPr>
            <w:tcW w:w="372" w:type="pct"/>
            <w:vAlign w:val="center"/>
          </w:tcPr>
          <w:p w14:paraId="6AF54716" w14:textId="77777777" w:rsidR="007971A7" w:rsidRPr="007A3C54" w:rsidRDefault="007971A7" w:rsidP="00C439D3">
            <w:pPr>
              <w:jc w:val="right"/>
              <w:rPr>
                <w:rFonts w:ascii="Arial" w:eastAsia="ＭＳ Ｐゴシック" w:hAnsi="Arial" w:cs="Arial"/>
                <w:bCs/>
                <w:sz w:val="16"/>
                <w:szCs w:val="16"/>
              </w:rPr>
            </w:pPr>
            <w:r w:rsidRPr="007A3C54">
              <w:rPr>
                <w:rFonts w:ascii="Arial" w:hAnsi="Arial" w:cs="Arial"/>
                <w:bCs/>
                <w:sz w:val="16"/>
                <w:szCs w:val="16"/>
              </w:rPr>
              <w:t>800</w:t>
            </w:r>
          </w:p>
        </w:tc>
        <w:tc>
          <w:tcPr>
            <w:tcW w:w="373" w:type="pct"/>
            <w:noWrap/>
            <w:vAlign w:val="center"/>
          </w:tcPr>
          <w:p w14:paraId="5EB4FB65" w14:textId="77777777" w:rsidR="007971A7" w:rsidRPr="007A3C54" w:rsidRDefault="007971A7" w:rsidP="00C439D3">
            <w:pPr>
              <w:jc w:val="right"/>
              <w:rPr>
                <w:rFonts w:ascii="Arial" w:eastAsia="ＭＳ Ｐゴシック" w:hAnsi="Arial" w:cs="Arial"/>
                <w:bCs/>
                <w:sz w:val="16"/>
                <w:szCs w:val="16"/>
              </w:rPr>
            </w:pPr>
            <w:r w:rsidRPr="007A3C54">
              <w:rPr>
                <w:rFonts w:ascii="Arial" w:hAnsi="Arial" w:cs="Arial"/>
                <w:bCs/>
                <w:sz w:val="16"/>
                <w:szCs w:val="16"/>
              </w:rPr>
              <w:t>539</w:t>
            </w:r>
          </w:p>
        </w:tc>
        <w:tc>
          <w:tcPr>
            <w:tcW w:w="373" w:type="pct"/>
            <w:noWrap/>
            <w:vAlign w:val="center"/>
          </w:tcPr>
          <w:p w14:paraId="601D3AD0" w14:textId="77777777" w:rsidR="007971A7" w:rsidRPr="007A3C54" w:rsidRDefault="007971A7" w:rsidP="00C439D3">
            <w:pPr>
              <w:jc w:val="right"/>
              <w:rPr>
                <w:rFonts w:ascii="Arial" w:eastAsia="ＭＳ Ｐゴシック" w:hAnsi="Arial" w:cs="Arial"/>
                <w:bCs/>
                <w:sz w:val="16"/>
                <w:szCs w:val="16"/>
              </w:rPr>
            </w:pPr>
            <w:r w:rsidRPr="007A3C54">
              <w:rPr>
                <w:rFonts w:ascii="Arial" w:hAnsi="Arial" w:cs="Arial"/>
                <w:bCs/>
                <w:sz w:val="16"/>
                <w:szCs w:val="16"/>
              </w:rPr>
              <w:t>850</w:t>
            </w:r>
          </w:p>
        </w:tc>
        <w:tc>
          <w:tcPr>
            <w:tcW w:w="373" w:type="pct"/>
            <w:noWrap/>
            <w:vAlign w:val="center"/>
          </w:tcPr>
          <w:p w14:paraId="5C6637B2" w14:textId="77777777" w:rsidR="007971A7" w:rsidRPr="007A3C54" w:rsidRDefault="007971A7" w:rsidP="00C439D3">
            <w:pPr>
              <w:jc w:val="right"/>
              <w:rPr>
                <w:rFonts w:ascii="Arial" w:eastAsia="ＭＳ Ｐゴシック" w:hAnsi="Arial" w:cs="Arial"/>
                <w:bCs/>
                <w:sz w:val="16"/>
                <w:szCs w:val="16"/>
              </w:rPr>
            </w:pPr>
            <w:r w:rsidRPr="007A3C54">
              <w:rPr>
                <w:rFonts w:ascii="Arial" w:hAnsi="Arial" w:cs="Arial"/>
                <w:bCs/>
                <w:sz w:val="16"/>
                <w:szCs w:val="16"/>
              </w:rPr>
              <w:t>339</w:t>
            </w:r>
          </w:p>
        </w:tc>
        <w:tc>
          <w:tcPr>
            <w:tcW w:w="372" w:type="pct"/>
            <w:vAlign w:val="center"/>
          </w:tcPr>
          <w:p w14:paraId="58738459" w14:textId="77777777" w:rsidR="007971A7" w:rsidRPr="007A3C54" w:rsidRDefault="007971A7" w:rsidP="00C439D3">
            <w:pPr>
              <w:jc w:val="right"/>
              <w:rPr>
                <w:rFonts w:ascii="Arial" w:eastAsia="ＭＳ Ｐゴシック" w:hAnsi="Arial" w:cs="Arial"/>
                <w:bCs/>
                <w:sz w:val="16"/>
                <w:szCs w:val="16"/>
              </w:rPr>
            </w:pPr>
            <w:r w:rsidRPr="007A3C54">
              <w:rPr>
                <w:rFonts w:ascii="Arial" w:hAnsi="Arial" w:cs="Arial"/>
                <w:bCs/>
                <w:sz w:val="16"/>
                <w:szCs w:val="16"/>
              </w:rPr>
              <w:t>894</w:t>
            </w:r>
          </w:p>
        </w:tc>
        <w:tc>
          <w:tcPr>
            <w:tcW w:w="373" w:type="pct"/>
            <w:vAlign w:val="center"/>
          </w:tcPr>
          <w:p w14:paraId="62A93E9E" w14:textId="77777777" w:rsidR="007971A7" w:rsidRPr="007A3C54" w:rsidRDefault="007971A7" w:rsidP="00C439D3">
            <w:pPr>
              <w:jc w:val="right"/>
              <w:rPr>
                <w:rFonts w:ascii="Arial" w:eastAsia="ＭＳ Ｐゴシック" w:hAnsi="Arial" w:cs="Arial"/>
                <w:bCs/>
                <w:sz w:val="16"/>
                <w:szCs w:val="16"/>
              </w:rPr>
            </w:pPr>
            <w:r w:rsidRPr="007A3C54">
              <w:rPr>
                <w:rFonts w:ascii="Arial" w:hAnsi="Arial" w:cs="Arial"/>
                <w:bCs/>
                <w:sz w:val="16"/>
                <w:szCs w:val="16"/>
              </w:rPr>
              <w:t>125</w:t>
            </w:r>
          </w:p>
        </w:tc>
        <w:tc>
          <w:tcPr>
            <w:tcW w:w="373" w:type="pct"/>
            <w:vAlign w:val="center"/>
          </w:tcPr>
          <w:p w14:paraId="11D43002" w14:textId="77777777" w:rsidR="007971A7" w:rsidRPr="007A3C54" w:rsidRDefault="007971A7" w:rsidP="00C439D3">
            <w:pPr>
              <w:jc w:val="right"/>
              <w:rPr>
                <w:rFonts w:ascii="Arial" w:eastAsia="ＭＳ Ｐゴシック" w:hAnsi="Arial" w:cs="Arial"/>
                <w:bCs/>
                <w:sz w:val="16"/>
                <w:szCs w:val="16"/>
              </w:rPr>
            </w:pPr>
            <w:r w:rsidRPr="007A3C54">
              <w:rPr>
                <w:rFonts w:ascii="Arial" w:hAnsi="Arial" w:cs="Arial"/>
                <w:bCs/>
                <w:sz w:val="16"/>
                <w:szCs w:val="16"/>
              </w:rPr>
              <w:t>903</w:t>
            </w:r>
          </w:p>
        </w:tc>
        <w:tc>
          <w:tcPr>
            <w:tcW w:w="373" w:type="pct"/>
            <w:vAlign w:val="center"/>
          </w:tcPr>
          <w:p w14:paraId="144272D4" w14:textId="77777777" w:rsidR="007971A7" w:rsidRPr="007A3C54" w:rsidRDefault="007971A7" w:rsidP="00C439D3">
            <w:pPr>
              <w:jc w:val="right"/>
              <w:rPr>
                <w:rFonts w:ascii="Arial" w:eastAsia="ＭＳ Ｐゴシック" w:hAnsi="Arial" w:cs="Arial"/>
                <w:bCs/>
                <w:sz w:val="16"/>
                <w:szCs w:val="16"/>
              </w:rPr>
            </w:pPr>
            <w:r w:rsidRPr="007A3C54">
              <w:rPr>
                <w:rFonts w:ascii="Arial" w:hAnsi="Arial" w:cs="Arial"/>
                <w:bCs/>
                <w:sz w:val="16"/>
                <w:szCs w:val="16"/>
              </w:rPr>
              <w:t>103</w:t>
            </w:r>
          </w:p>
        </w:tc>
        <w:tc>
          <w:tcPr>
            <w:tcW w:w="175" w:type="pct"/>
            <w:noWrap/>
            <w:vAlign w:val="center"/>
          </w:tcPr>
          <w:p w14:paraId="543BE809" w14:textId="77777777" w:rsidR="007971A7" w:rsidRPr="00E2438A" w:rsidRDefault="007971A7" w:rsidP="00C439D3">
            <w:pPr>
              <w:widowControl/>
              <w:jc w:val="left"/>
              <w:rPr>
                <w:rFonts w:ascii="Arial" w:eastAsia="ＭＳ Ｐゴシック" w:hAnsi="Arial" w:cs="Arial"/>
                <w:bCs/>
                <w:kern w:val="0"/>
                <w:sz w:val="16"/>
                <w:szCs w:val="16"/>
              </w:rPr>
            </w:pPr>
            <w:r w:rsidRPr="00E2438A">
              <w:rPr>
                <w:rFonts w:ascii="Arial" w:eastAsia="ＭＳ Ｐゴシック" w:hAnsi="Times New Roman" w:cs="Arial"/>
                <w:bCs/>
                <w:kern w:val="0"/>
                <w:sz w:val="16"/>
                <w:szCs w:val="16"/>
              </w:rPr>
              <w:t xml:space="preserve">　</w:t>
            </w:r>
          </w:p>
        </w:tc>
      </w:tr>
      <w:tr w:rsidR="007971A7" w14:paraId="0B1447A7" w14:textId="77777777" w:rsidTr="00C439D3">
        <w:trPr>
          <w:trHeight w:hRule="exact" w:val="238"/>
          <w:jc w:val="center"/>
        </w:trPr>
        <w:tc>
          <w:tcPr>
            <w:tcW w:w="246" w:type="pct"/>
            <w:shd w:val="clear" w:color="auto" w:fill="C0C0C0"/>
            <w:noWrap/>
            <w:vAlign w:val="center"/>
          </w:tcPr>
          <w:p w14:paraId="016D03B7" w14:textId="77777777" w:rsidR="007971A7" w:rsidRPr="00E2438A" w:rsidRDefault="007971A7" w:rsidP="00C439D3">
            <w:pPr>
              <w:widowControl/>
              <w:jc w:val="center"/>
              <w:rPr>
                <w:rFonts w:ascii="Arial" w:eastAsia="ＭＳ Ｐゴシック" w:hAnsi="Arial" w:cs="Arial"/>
                <w:bCs/>
                <w:kern w:val="0"/>
                <w:sz w:val="16"/>
                <w:szCs w:val="16"/>
              </w:rPr>
            </w:pPr>
            <w:r w:rsidRPr="00E2438A">
              <w:rPr>
                <w:rFonts w:ascii="Arial" w:eastAsia="ＭＳ Ｐゴシック" w:hAnsi="Arial" w:cs="Arial"/>
                <w:bCs/>
                <w:kern w:val="0"/>
                <w:sz w:val="16"/>
                <w:szCs w:val="16"/>
              </w:rPr>
              <w:t>4</w:t>
            </w:r>
          </w:p>
        </w:tc>
        <w:tc>
          <w:tcPr>
            <w:tcW w:w="602" w:type="pct"/>
            <w:noWrap/>
            <w:vAlign w:val="center"/>
          </w:tcPr>
          <w:p w14:paraId="4E344711" w14:textId="77777777" w:rsidR="007971A7" w:rsidRPr="007A3C54" w:rsidRDefault="007971A7" w:rsidP="00C439D3">
            <w:pPr>
              <w:rPr>
                <w:rFonts w:ascii="Arial" w:eastAsia="ＭＳ Ｐゴシック" w:hAnsi="Arial" w:cs="Arial"/>
                <w:bCs/>
                <w:sz w:val="16"/>
                <w:szCs w:val="16"/>
              </w:rPr>
            </w:pPr>
            <w:r w:rsidRPr="007A3C54">
              <w:rPr>
                <w:rFonts w:ascii="Arial" w:hAnsi="Arial" w:cs="Arial"/>
                <w:bCs/>
                <w:sz w:val="16"/>
                <w:szCs w:val="16"/>
              </w:rPr>
              <w:t>Nissan</w:t>
            </w:r>
          </w:p>
        </w:tc>
        <w:tc>
          <w:tcPr>
            <w:tcW w:w="498" w:type="pct"/>
            <w:noWrap/>
            <w:vAlign w:val="center"/>
          </w:tcPr>
          <w:p w14:paraId="46972ADF" w14:textId="77777777" w:rsidR="007971A7" w:rsidRPr="007A3C54" w:rsidRDefault="007971A7" w:rsidP="00C439D3">
            <w:pPr>
              <w:jc w:val="right"/>
              <w:rPr>
                <w:rFonts w:ascii="Arial" w:eastAsia="ＭＳ Ｐゴシック" w:hAnsi="Arial" w:cs="Arial"/>
                <w:bCs/>
                <w:sz w:val="16"/>
                <w:szCs w:val="16"/>
              </w:rPr>
            </w:pPr>
            <w:r w:rsidRPr="007A3C54">
              <w:rPr>
                <w:rFonts w:ascii="Arial" w:hAnsi="Arial" w:cs="Arial"/>
                <w:bCs/>
                <w:sz w:val="16"/>
                <w:szCs w:val="16"/>
              </w:rPr>
              <w:t>358</w:t>
            </w:r>
          </w:p>
        </w:tc>
        <w:tc>
          <w:tcPr>
            <w:tcW w:w="498" w:type="pct"/>
            <w:vAlign w:val="center"/>
          </w:tcPr>
          <w:p w14:paraId="30548E32" w14:textId="77777777" w:rsidR="007971A7" w:rsidRPr="007A3C54" w:rsidRDefault="007971A7" w:rsidP="00C439D3">
            <w:pPr>
              <w:jc w:val="right"/>
              <w:rPr>
                <w:rFonts w:ascii="Arial" w:eastAsia="ＭＳ Ｐゴシック" w:hAnsi="Arial" w:cs="Arial"/>
                <w:bCs/>
                <w:sz w:val="16"/>
                <w:szCs w:val="16"/>
              </w:rPr>
            </w:pPr>
            <w:r w:rsidRPr="007A3C54">
              <w:rPr>
                <w:rFonts w:ascii="Arial" w:hAnsi="Arial" w:cs="Arial"/>
                <w:bCs/>
                <w:sz w:val="16"/>
                <w:szCs w:val="16"/>
              </w:rPr>
              <w:t>92</w:t>
            </w:r>
          </w:p>
        </w:tc>
        <w:tc>
          <w:tcPr>
            <w:tcW w:w="372" w:type="pct"/>
            <w:vAlign w:val="center"/>
          </w:tcPr>
          <w:p w14:paraId="36DFDE32" w14:textId="77777777" w:rsidR="007971A7" w:rsidRPr="007A3C54" w:rsidRDefault="007971A7" w:rsidP="00C439D3">
            <w:pPr>
              <w:jc w:val="right"/>
              <w:rPr>
                <w:rFonts w:ascii="Arial" w:eastAsia="ＭＳ Ｐゴシック" w:hAnsi="Arial" w:cs="Arial"/>
                <w:bCs/>
                <w:sz w:val="16"/>
                <w:szCs w:val="16"/>
              </w:rPr>
            </w:pPr>
            <w:r w:rsidRPr="007A3C54">
              <w:rPr>
                <w:rFonts w:ascii="Arial" w:hAnsi="Arial" w:cs="Arial"/>
                <w:bCs/>
                <w:sz w:val="16"/>
                <w:szCs w:val="16"/>
              </w:rPr>
              <w:t>401</w:t>
            </w:r>
          </w:p>
        </w:tc>
        <w:tc>
          <w:tcPr>
            <w:tcW w:w="373" w:type="pct"/>
            <w:noWrap/>
            <w:vAlign w:val="center"/>
          </w:tcPr>
          <w:p w14:paraId="455BE953" w14:textId="77777777" w:rsidR="007971A7" w:rsidRPr="007A3C54" w:rsidRDefault="007971A7" w:rsidP="00C439D3">
            <w:pPr>
              <w:jc w:val="right"/>
              <w:rPr>
                <w:rFonts w:ascii="Arial" w:eastAsia="ＭＳ Ｐゴシック" w:hAnsi="Arial" w:cs="Arial"/>
                <w:bCs/>
                <w:sz w:val="16"/>
                <w:szCs w:val="16"/>
              </w:rPr>
            </w:pPr>
            <w:r w:rsidRPr="007A3C54">
              <w:rPr>
                <w:rFonts w:ascii="Arial" w:hAnsi="Arial" w:cs="Arial"/>
                <w:bCs/>
                <w:sz w:val="16"/>
                <w:szCs w:val="16"/>
              </w:rPr>
              <w:t>139</w:t>
            </w:r>
          </w:p>
        </w:tc>
        <w:tc>
          <w:tcPr>
            <w:tcW w:w="373" w:type="pct"/>
            <w:noWrap/>
            <w:vAlign w:val="center"/>
          </w:tcPr>
          <w:p w14:paraId="7212E1BA" w14:textId="77777777" w:rsidR="007971A7" w:rsidRPr="007A3C54" w:rsidRDefault="007971A7" w:rsidP="00C439D3">
            <w:pPr>
              <w:jc w:val="right"/>
              <w:rPr>
                <w:rFonts w:ascii="Arial" w:eastAsia="ＭＳ Ｐゴシック" w:hAnsi="Arial" w:cs="Arial"/>
                <w:bCs/>
                <w:sz w:val="16"/>
                <w:szCs w:val="16"/>
              </w:rPr>
            </w:pPr>
            <w:r w:rsidRPr="007A3C54">
              <w:rPr>
                <w:rFonts w:ascii="Arial" w:hAnsi="Arial" w:cs="Arial"/>
                <w:bCs/>
                <w:sz w:val="16"/>
                <w:szCs w:val="16"/>
              </w:rPr>
              <w:t>418</w:t>
            </w:r>
          </w:p>
        </w:tc>
        <w:tc>
          <w:tcPr>
            <w:tcW w:w="373" w:type="pct"/>
            <w:noWrap/>
            <w:vAlign w:val="center"/>
          </w:tcPr>
          <w:p w14:paraId="596A8ED6" w14:textId="77777777" w:rsidR="007971A7" w:rsidRPr="007A3C54" w:rsidRDefault="007971A7" w:rsidP="00C439D3">
            <w:pPr>
              <w:jc w:val="right"/>
              <w:rPr>
                <w:rFonts w:ascii="Arial" w:eastAsia="ＭＳ Ｐゴシック" w:hAnsi="Arial" w:cs="Arial"/>
                <w:bCs/>
                <w:sz w:val="16"/>
                <w:szCs w:val="16"/>
              </w:rPr>
            </w:pPr>
            <w:r w:rsidRPr="007A3C54">
              <w:rPr>
                <w:rFonts w:ascii="Arial" w:hAnsi="Arial" w:cs="Arial"/>
                <w:bCs/>
                <w:sz w:val="16"/>
                <w:szCs w:val="16"/>
              </w:rPr>
              <w:t>120</w:t>
            </w:r>
          </w:p>
        </w:tc>
        <w:tc>
          <w:tcPr>
            <w:tcW w:w="372" w:type="pct"/>
            <w:vAlign w:val="center"/>
          </w:tcPr>
          <w:p w14:paraId="67F681BB" w14:textId="77777777" w:rsidR="007971A7" w:rsidRPr="007A3C54" w:rsidRDefault="007971A7" w:rsidP="00C439D3">
            <w:pPr>
              <w:jc w:val="right"/>
              <w:rPr>
                <w:rFonts w:ascii="Arial" w:eastAsia="ＭＳ Ｐゴシック" w:hAnsi="Arial" w:cs="Arial"/>
                <w:bCs/>
                <w:sz w:val="16"/>
                <w:szCs w:val="16"/>
              </w:rPr>
            </w:pPr>
            <w:r w:rsidRPr="007A3C54">
              <w:rPr>
                <w:rFonts w:ascii="Arial" w:hAnsi="Arial" w:cs="Arial"/>
                <w:bCs/>
                <w:sz w:val="16"/>
                <w:szCs w:val="16"/>
              </w:rPr>
              <w:t>427</w:t>
            </w:r>
          </w:p>
        </w:tc>
        <w:tc>
          <w:tcPr>
            <w:tcW w:w="373" w:type="pct"/>
            <w:vAlign w:val="center"/>
          </w:tcPr>
          <w:p w14:paraId="76DBC28A" w14:textId="77777777" w:rsidR="007971A7" w:rsidRPr="007A3C54" w:rsidRDefault="007971A7" w:rsidP="00C439D3">
            <w:pPr>
              <w:jc w:val="right"/>
              <w:rPr>
                <w:rFonts w:ascii="Arial" w:eastAsia="ＭＳ Ｐゴシック" w:hAnsi="Arial" w:cs="Arial"/>
                <w:bCs/>
                <w:sz w:val="16"/>
                <w:szCs w:val="16"/>
              </w:rPr>
            </w:pPr>
            <w:r w:rsidRPr="007A3C54">
              <w:rPr>
                <w:rFonts w:ascii="Arial" w:hAnsi="Arial" w:cs="Arial"/>
                <w:bCs/>
                <w:sz w:val="16"/>
                <w:szCs w:val="16"/>
              </w:rPr>
              <w:t>34</w:t>
            </w:r>
          </w:p>
        </w:tc>
        <w:tc>
          <w:tcPr>
            <w:tcW w:w="373" w:type="pct"/>
            <w:vAlign w:val="center"/>
          </w:tcPr>
          <w:p w14:paraId="67C31FA4" w14:textId="77777777" w:rsidR="007971A7" w:rsidRPr="007A3C54" w:rsidRDefault="007971A7" w:rsidP="00C439D3">
            <w:pPr>
              <w:jc w:val="right"/>
              <w:rPr>
                <w:rFonts w:ascii="Arial" w:eastAsia="ＭＳ Ｐゴシック" w:hAnsi="Arial" w:cs="Arial"/>
                <w:bCs/>
                <w:sz w:val="16"/>
                <w:szCs w:val="16"/>
              </w:rPr>
            </w:pPr>
            <w:r w:rsidRPr="007A3C54">
              <w:rPr>
                <w:rFonts w:ascii="Arial" w:hAnsi="Arial" w:cs="Arial"/>
                <w:bCs/>
                <w:sz w:val="16"/>
                <w:szCs w:val="16"/>
              </w:rPr>
              <w:t>390</w:t>
            </w:r>
          </w:p>
        </w:tc>
        <w:tc>
          <w:tcPr>
            <w:tcW w:w="373" w:type="pct"/>
            <w:vAlign w:val="center"/>
          </w:tcPr>
          <w:p w14:paraId="43A1CBFE" w14:textId="77777777" w:rsidR="007971A7" w:rsidRPr="007A3C54" w:rsidRDefault="007971A7" w:rsidP="00C439D3">
            <w:pPr>
              <w:jc w:val="right"/>
              <w:rPr>
                <w:rFonts w:ascii="Arial" w:eastAsia="ＭＳ Ｐゴシック" w:hAnsi="Arial" w:cs="Arial"/>
                <w:bCs/>
                <w:sz w:val="16"/>
                <w:szCs w:val="16"/>
              </w:rPr>
            </w:pPr>
            <w:r w:rsidRPr="007A3C54">
              <w:rPr>
                <w:rFonts w:ascii="Arial" w:hAnsi="Arial" w:cs="Arial"/>
                <w:bCs/>
                <w:sz w:val="16"/>
                <w:szCs w:val="16"/>
              </w:rPr>
              <w:t>0</w:t>
            </w:r>
          </w:p>
        </w:tc>
        <w:tc>
          <w:tcPr>
            <w:tcW w:w="175" w:type="pct"/>
            <w:noWrap/>
            <w:vAlign w:val="center"/>
          </w:tcPr>
          <w:p w14:paraId="311B9AF4" w14:textId="77777777" w:rsidR="007971A7" w:rsidRPr="00E2438A" w:rsidRDefault="007971A7" w:rsidP="00C439D3">
            <w:pPr>
              <w:widowControl/>
              <w:jc w:val="left"/>
              <w:rPr>
                <w:rFonts w:ascii="Arial" w:eastAsia="ＭＳ Ｐゴシック" w:hAnsi="Arial" w:cs="Arial"/>
                <w:bCs/>
                <w:kern w:val="0"/>
                <w:sz w:val="16"/>
                <w:szCs w:val="16"/>
              </w:rPr>
            </w:pPr>
            <w:r w:rsidRPr="00E2438A">
              <w:rPr>
                <w:rFonts w:ascii="Arial" w:eastAsia="ＭＳ Ｐゴシック" w:hAnsi="Times New Roman" w:cs="Arial"/>
                <w:bCs/>
                <w:kern w:val="0"/>
                <w:sz w:val="16"/>
                <w:szCs w:val="16"/>
              </w:rPr>
              <w:t xml:space="preserve">　</w:t>
            </w:r>
          </w:p>
        </w:tc>
      </w:tr>
      <w:tr w:rsidR="007971A7" w14:paraId="4C798D48" w14:textId="77777777" w:rsidTr="00C439D3">
        <w:trPr>
          <w:trHeight w:hRule="exact" w:val="238"/>
          <w:jc w:val="center"/>
        </w:trPr>
        <w:tc>
          <w:tcPr>
            <w:tcW w:w="246" w:type="pct"/>
            <w:shd w:val="clear" w:color="auto" w:fill="C0C0C0"/>
            <w:noWrap/>
            <w:vAlign w:val="center"/>
          </w:tcPr>
          <w:p w14:paraId="240D904F" w14:textId="77777777" w:rsidR="007971A7" w:rsidRPr="00E2438A" w:rsidRDefault="007971A7" w:rsidP="00C439D3">
            <w:pPr>
              <w:widowControl/>
              <w:jc w:val="center"/>
              <w:rPr>
                <w:rFonts w:ascii="Arial" w:eastAsia="ＭＳ Ｐゴシック" w:hAnsi="Arial" w:cs="Arial"/>
                <w:bCs/>
                <w:kern w:val="0"/>
                <w:sz w:val="16"/>
                <w:szCs w:val="16"/>
              </w:rPr>
            </w:pPr>
            <w:r w:rsidRPr="00E2438A">
              <w:rPr>
                <w:rFonts w:ascii="Arial" w:eastAsia="ＭＳ Ｐゴシック" w:hAnsi="Arial" w:cs="Arial"/>
                <w:bCs/>
                <w:kern w:val="0"/>
                <w:sz w:val="16"/>
                <w:szCs w:val="16"/>
              </w:rPr>
              <w:t>5</w:t>
            </w:r>
          </w:p>
        </w:tc>
        <w:tc>
          <w:tcPr>
            <w:tcW w:w="602" w:type="pct"/>
            <w:noWrap/>
            <w:vAlign w:val="center"/>
          </w:tcPr>
          <w:p w14:paraId="3765FAD8" w14:textId="77777777" w:rsidR="007971A7" w:rsidRPr="007A3C54" w:rsidRDefault="007971A7" w:rsidP="00C439D3">
            <w:pPr>
              <w:rPr>
                <w:rFonts w:ascii="Arial" w:eastAsia="ＭＳ Ｐゴシック" w:hAnsi="Arial" w:cs="Arial"/>
                <w:bCs/>
                <w:sz w:val="16"/>
                <w:szCs w:val="16"/>
              </w:rPr>
            </w:pPr>
            <w:r w:rsidRPr="007A3C54">
              <w:rPr>
                <w:rFonts w:ascii="Arial" w:hAnsi="Arial" w:cs="Arial"/>
                <w:bCs/>
                <w:sz w:val="16"/>
                <w:szCs w:val="16"/>
              </w:rPr>
              <w:t>Honda</w:t>
            </w:r>
          </w:p>
        </w:tc>
        <w:tc>
          <w:tcPr>
            <w:tcW w:w="498" w:type="pct"/>
            <w:noWrap/>
            <w:vAlign w:val="center"/>
          </w:tcPr>
          <w:p w14:paraId="5E5509A2" w14:textId="77777777" w:rsidR="007971A7" w:rsidRPr="007A3C54" w:rsidRDefault="007971A7" w:rsidP="00C439D3">
            <w:pPr>
              <w:jc w:val="right"/>
              <w:rPr>
                <w:rFonts w:ascii="Arial" w:eastAsia="ＭＳ Ｐゴシック" w:hAnsi="Arial" w:cs="Arial"/>
                <w:bCs/>
                <w:sz w:val="16"/>
                <w:szCs w:val="16"/>
              </w:rPr>
            </w:pPr>
            <w:r w:rsidRPr="007A3C54">
              <w:rPr>
                <w:rFonts w:ascii="Arial" w:hAnsi="Arial" w:cs="Arial"/>
                <w:bCs/>
                <w:sz w:val="16"/>
                <w:szCs w:val="16"/>
              </w:rPr>
              <w:t>264</w:t>
            </w:r>
          </w:p>
        </w:tc>
        <w:tc>
          <w:tcPr>
            <w:tcW w:w="498" w:type="pct"/>
            <w:vAlign w:val="center"/>
          </w:tcPr>
          <w:p w14:paraId="7F5F6B88" w14:textId="77777777" w:rsidR="007971A7" w:rsidRPr="007A3C54" w:rsidRDefault="007971A7" w:rsidP="00C439D3">
            <w:pPr>
              <w:jc w:val="right"/>
              <w:rPr>
                <w:rFonts w:ascii="Arial" w:eastAsia="ＭＳ Ｐゴシック" w:hAnsi="Arial" w:cs="Arial"/>
                <w:bCs/>
                <w:sz w:val="16"/>
                <w:szCs w:val="16"/>
              </w:rPr>
            </w:pPr>
            <w:r w:rsidRPr="007A3C54">
              <w:rPr>
                <w:rFonts w:ascii="Arial" w:hAnsi="Arial" w:cs="Arial"/>
                <w:bCs/>
                <w:sz w:val="16"/>
                <w:szCs w:val="16"/>
              </w:rPr>
              <w:t>74</w:t>
            </w:r>
          </w:p>
        </w:tc>
        <w:tc>
          <w:tcPr>
            <w:tcW w:w="372" w:type="pct"/>
            <w:vAlign w:val="center"/>
          </w:tcPr>
          <w:p w14:paraId="0AAD3EE4" w14:textId="77777777" w:rsidR="007971A7" w:rsidRPr="007A3C54" w:rsidRDefault="007971A7" w:rsidP="00C439D3">
            <w:pPr>
              <w:jc w:val="right"/>
              <w:rPr>
                <w:rFonts w:ascii="Arial" w:eastAsia="ＭＳ Ｐゴシック" w:hAnsi="Arial" w:cs="Arial"/>
                <w:bCs/>
                <w:sz w:val="16"/>
                <w:szCs w:val="16"/>
              </w:rPr>
            </w:pPr>
            <w:r w:rsidRPr="007A3C54">
              <w:rPr>
                <w:rFonts w:ascii="Arial" w:hAnsi="Arial" w:cs="Arial"/>
                <w:bCs/>
                <w:sz w:val="16"/>
                <w:szCs w:val="16"/>
              </w:rPr>
              <w:t>275</w:t>
            </w:r>
          </w:p>
        </w:tc>
        <w:tc>
          <w:tcPr>
            <w:tcW w:w="373" w:type="pct"/>
            <w:noWrap/>
            <w:vAlign w:val="center"/>
          </w:tcPr>
          <w:p w14:paraId="33525552" w14:textId="77777777" w:rsidR="007971A7" w:rsidRPr="007A3C54" w:rsidRDefault="007971A7" w:rsidP="00C439D3">
            <w:pPr>
              <w:jc w:val="right"/>
              <w:rPr>
                <w:rFonts w:ascii="Arial" w:eastAsia="ＭＳ Ｐゴシック" w:hAnsi="Arial" w:cs="Arial"/>
                <w:bCs/>
                <w:sz w:val="16"/>
                <w:szCs w:val="16"/>
              </w:rPr>
            </w:pPr>
            <w:r w:rsidRPr="007A3C54">
              <w:rPr>
                <w:rFonts w:ascii="Arial" w:hAnsi="Arial" w:cs="Arial"/>
                <w:bCs/>
                <w:sz w:val="16"/>
                <w:szCs w:val="16"/>
              </w:rPr>
              <w:t>100</w:t>
            </w:r>
          </w:p>
        </w:tc>
        <w:tc>
          <w:tcPr>
            <w:tcW w:w="373" w:type="pct"/>
            <w:noWrap/>
            <w:vAlign w:val="center"/>
          </w:tcPr>
          <w:p w14:paraId="789FEFDF" w14:textId="77777777" w:rsidR="007971A7" w:rsidRPr="007A3C54" w:rsidRDefault="007971A7" w:rsidP="00C439D3">
            <w:pPr>
              <w:jc w:val="right"/>
              <w:rPr>
                <w:rFonts w:ascii="Arial" w:eastAsia="ＭＳ Ｐゴシック" w:hAnsi="Arial" w:cs="Arial"/>
                <w:bCs/>
                <w:sz w:val="16"/>
                <w:szCs w:val="16"/>
              </w:rPr>
            </w:pPr>
            <w:r w:rsidRPr="007A3C54">
              <w:rPr>
                <w:rFonts w:ascii="Arial" w:hAnsi="Arial" w:cs="Arial"/>
                <w:bCs/>
                <w:sz w:val="16"/>
                <w:szCs w:val="16"/>
              </w:rPr>
              <w:t>280</w:t>
            </w:r>
          </w:p>
        </w:tc>
        <w:tc>
          <w:tcPr>
            <w:tcW w:w="373" w:type="pct"/>
            <w:noWrap/>
            <w:vAlign w:val="center"/>
          </w:tcPr>
          <w:p w14:paraId="2AC229FC" w14:textId="77777777" w:rsidR="007971A7" w:rsidRPr="007A3C54" w:rsidRDefault="007971A7" w:rsidP="00C439D3">
            <w:pPr>
              <w:jc w:val="right"/>
              <w:rPr>
                <w:rFonts w:ascii="Arial" w:eastAsia="ＭＳ Ｐゴシック" w:hAnsi="Arial" w:cs="Arial"/>
                <w:bCs/>
                <w:sz w:val="16"/>
                <w:szCs w:val="16"/>
              </w:rPr>
            </w:pPr>
            <w:r w:rsidRPr="007A3C54">
              <w:rPr>
                <w:rFonts w:ascii="Arial" w:hAnsi="Arial" w:cs="Arial"/>
                <w:bCs/>
                <w:sz w:val="16"/>
                <w:szCs w:val="16"/>
              </w:rPr>
              <w:t>65</w:t>
            </w:r>
          </w:p>
        </w:tc>
        <w:tc>
          <w:tcPr>
            <w:tcW w:w="372" w:type="pct"/>
            <w:vAlign w:val="center"/>
          </w:tcPr>
          <w:p w14:paraId="75D178A4" w14:textId="77777777" w:rsidR="007971A7" w:rsidRPr="007A3C54" w:rsidRDefault="007971A7" w:rsidP="00C439D3">
            <w:pPr>
              <w:jc w:val="right"/>
              <w:rPr>
                <w:rFonts w:ascii="Arial" w:eastAsia="ＭＳ Ｐゴシック" w:hAnsi="Arial" w:cs="Arial"/>
                <w:bCs/>
                <w:sz w:val="16"/>
                <w:szCs w:val="16"/>
              </w:rPr>
            </w:pPr>
            <w:r w:rsidRPr="007A3C54">
              <w:rPr>
                <w:rFonts w:ascii="Arial" w:hAnsi="Arial" w:cs="Arial"/>
                <w:bCs/>
                <w:sz w:val="16"/>
                <w:szCs w:val="16"/>
              </w:rPr>
              <w:t>291</w:t>
            </w:r>
          </w:p>
        </w:tc>
        <w:tc>
          <w:tcPr>
            <w:tcW w:w="373" w:type="pct"/>
            <w:vAlign w:val="center"/>
          </w:tcPr>
          <w:p w14:paraId="000E3274" w14:textId="77777777" w:rsidR="007971A7" w:rsidRPr="007A3C54" w:rsidRDefault="007971A7" w:rsidP="00C439D3">
            <w:pPr>
              <w:jc w:val="right"/>
              <w:rPr>
                <w:rFonts w:ascii="Arial" w:eastAsia="ＭＳ Ｐゴシック" w:hAnsi="Arial" w:cs="Arial"/>
                <w:bCs/>
                <w:sz w:val="16"/>
                <w:szCs w:val="16"/>
              </w:rPr>
            </w:pPr>
            <w:r w:rsidRPr="007A3C54">
              <w:rPr>
                <w:rFonts w:ascii="Arial" w:hAnsi="Arial" w:cs="Arial"/>
                <w:bCs/>
                <w:sz w:val="16"/>
                <w:szCs w:val="16"/>
              </w:rPr>
              <w:t>54</w:t>
            </w:r>
          </w:p>
        </w:tc>
        <w:tc>
          <w:tcPr>
            <w:tcW w:w="373" w:type="pct"/>
            <w:vAlign w:val="center"/>
          </w:tcPr>
          <w:p w14:paraId="3BB23DD2" w14:textId="77777777" w:rsidR="007971A7" w:rsidRPr="007A3C54" w:rsidRDefault="007971A7" w:rsidP="00C439D3">
            <w:pPr>
              <w:jc w:val="right"/>
              <w:rPr>
                <w:rFonts w:ascii="Arial" w:eastAsia="ＭＳ Ｐゴシック" w:hAnsi="Arial" w:cs="Arial"/>
                <w:bCs/>
                <w:sz w:val="16"/>
                <w:szCs w:val="16"/>
              </w:rPr>
            </w:pPr>
            <w:r w:rsidRPr="007A3C54">
              <w:rPr>
                <w:rFonts w:ascii="Arial" w:hAnsi="Arial" w:cs="Arial"/>
                <w:bCs/>
                <w:sz w:val="16"/>
                <w:szCs w:val="16"/>
              </w:rPr>
              <w:t>269</w:t>
            </w:r>
          </w:p>
        </w:tc>
        <w:tc>
          <w:tcPr>
            <w:tcW w:w="373" w:type="pct"/>
            <w:vAlign w:val="center"/>
          </w:tcPr>
          <w:p w14:paraId="3FFA652D" w14:textId="77777777" w:rsidR="007971A7" w:rsidRPr="007A3C54" w:rsidRDefault="007971A7" w:rsidP="00C439D3">
            <w:pPr>
              <w:jc w:val="right"/>
              <w:rPr>
                <w:rFonts w:ascii="Arial" w:eastAsia="ＭＳ Ｐゴシック" w:hAnsi="Arial" w:cs="Arial"/>
                <w:bCs/>
                <w:sz w:val="16"/>
                <w:szCs w:val="16"/>
              </w:rPr>
            </w:pPr>
            <w:r w:rsidRPr="007A3C54">
              <w:rPr>
                <w:rFonts w:ascii="Arial" w:hAnsi="Arial" w:cs="Arial"/>
                <w:bCs/>
                <w:sz w:val="16"/>
                <w:szCs w:val="16"/>
              </w:rPr>
              <w:t>33</w:t>
            </w:r>
          </w:p>
        </w:tc>
        <w:tc>
          <w:tcPr>
            <w:tcW w:w="175" w:type="pct"/>
            <w:noWrap/>
            <w:vAlign w:val="center"/>
          </w:tcPr>
          <w:p w14:paraId="04084632" w14:textId="77777777" w:rsidR="007971A7" w:rsidRPr="00E2438A" w:rsidRDefault="007971A7" w:rsidP="00C439D3">
            <w:pPr>
              <w:widowControl/>
              <w:jc w:val="left"/>
              <w:rPr>
                <w:rFonts w:ascii="Arial" w:eastAsia="ＭＳ Ｐゴシック" w:hAnsi="Arial" w:cs="Arial"/>
                <w:bCs/>
                <w:kern w:val="0"/>
                <w:sz w:val="16"/>
                <w:szCs w:val="16"/>
              </w:rPr>
            </w:pPr>
            <w:r w:rsidRPr="00E2438A">
              <w:rPr>
                <w:rFonts w:ascii="Arial" w:eastAsia="ＭＳ Ｐゴシック" w:hAnsi="Times New Roman" w:cs="Arial"/>
                <w:bCs/>
                <w:kern w:val="0"/>
                <w:sz w:val="16"/>
                <w:szCs w:val="16"/>
              </w:rPr>
              <w:t xml:space="preserve">　</w:t>
            </w:r>
          </w:p>
        </w:tc>
      </w:tr>
      <w:tr w:rsidR="007971A7" w14:paraId="07DB2C68" w14:textId="77777777" w:rsidTr="00C439D3">
        <w:trPr>
          <w:trHeight w:hRule="exact" w:val="238"/>
          <w:jc w:val="center"/>
        </w:trPr>
        <w:tc>
          <w:tcPr>
            <w:tcW w:w="246" w:type="pct"/>
            <w:shd w:val="clear" w:color="auto" w:fill="C0C0C0"/>
            <w:noWrap/>
            <w:vAlign w:val="center"/>
          </w:tcPr>
          <w:p w14:paraId="6E2DE7EF" w14:textId="77777777" w:rsidR="007971A7" w:rsidRPr="00E2438A" w:rsidRDefault="007971A7" w:rsidP="00C439D3">
            <w:pPr>
              <w:widowControl/>
              <w:jc w:val="center"/>
              <w:rPr>
                <w:rFonts w:ascii="Arial" w:eastAsia="ＭＳ Ｐゴシック" w:hAnsi="Arial" w:cs="Arial"/>
                <w:bCs/>
                <w:kern w:val="0"/>
                <w:sz w:val="16"/>
                <w:szCs w:val="16"/>
              </w:rPr>
            </w:pPr>
            <w:r w:rsidRPr="00E2438A">
              <w:rPr>
                <w:rFonts w:ascii="Arial" w:eastAsia="ＭＳ Ｐゴシック" w:hAnsi="Arial" w:cs="Arial"/>
                <w:bCs/>
                <w:kern w:val="0"/>
                <w:sz w:val="16"/>
                <w:szCs w:val="16"/>
              </w:rPr>
              <w:t>6</w:t>
            </w:r>
          </w:p>
        </w:tc>
        <w:tc>
          <w:tcPr>
            <w:tcW w:w="602" w:type="pct"/>
            <w:noWrap/>
            <w:vAlign w:val="center"/>
          </w:tcPr>
          <w:p w14:paraId="7227A16D" w14:textId="77777777" w:rsidR="007971A7" w:rsidRPr="007A3C54" w:rsidRDefault="007971A7" w:rsidP="00C439D3">
            <w:pPr>
              <w:rPr>
                <w:rFonts w:ascii="Arial" w:eastAsia="ＭＳ Ｐゴシック" w:hAnsi="Arial" w:cs="Arial"/>
                <w:bCs/>
                <w:sz w:val="16"/>
                <w:szCs w:val="16"/>
              </w:rPr>
            </w:pPr>
            <w:r w:rsidRPr="007A3C54">
              <w:rPr>
                <w:rFonts w:ascii="Arial" w:hAnsi="Arial" w:cs="Arial"/>
                <w:bCs/>
                <w:sz w:val="16"/>
                <w:szCs w:val="16"/>
              </w:rPr>
              <w:t>Mitsubishi</w:t>
            </w:r>
          </w:p>
        </w:tc>
        <w:tc>
          <w:tcPr>
            <w:tcW w:w="498" w:type="pct"/>
            <w:noWrap/>
            <w:vAlign w:val="center"/>
          </w:tcPr>
          <w:p w14:paraId="7568B81F" w14:textId="77777777" w:rsidR="007971A7" w:rsidRPr="007A3C54" w:rsidRDefault="007971A7" w:rsidP="00C439D3">
            <w:pPr>
              <w:jc w:val="right"/>
              <w:rPr>
                <w:rFonts w:ascii="Arial" w:eastAsia="ＭＳ Ｐゴシック" w:hAnsi="Arial" w:cs="Arial"/>
                <w:bCs/>
                <w:sz w:val="16"/>
                <w:szCs w:val="16"/>
              </w:rPr>
            </w:pPr>
            <w:r w:rsidRPr="007A3C54">
              <w:rPr>
                <w:rFonts w:ascii="Arial" w:hAnsi="Arial" w:cs="Arial"/>
                <w:bCs/>
                <w:sz w:val="16"/>
                <w:szCs w:val="16"/>
              </w:rPr>
              <w:t>190</w:t>
            </w:r>
          </w:p>
        </w:tc>
        <w:tc>
          <w:tcPr>
            <w:tcW w:w="498" w:type="pct"/>
            <w:vAlign w:val="center"/>
          </w:tcPr>
          <w:p w14:paraId="4D6C8242" w14:textId="77777777" w:rsidR="007971A7" w:rsidRPr="007A3C54" w:rsidRDefault="007971A7" w:rsidP="00C439D3">
            <w:pPr>
              <w:jc w:val="right"/>
              <w:rPr>
                <w:rFonts w:ascii="Arial" w:eastAsia="ＭＳ Ｐゴシック" w:hAnsi="Arial" w:cs="Arial"/>
                <w:bCs/>
                <w:sz w:val="16"/>
                <w:szCs w:val="16"/>
              </w:rPr>
            </w:pPr>
            <w:r w:rsidRPr="007A3C54">
              <w:rPr>
                <w:rFonts w:ascii="Arial" w:hAnsi="Arial" w:cs="Arial"/>
                <w:bCs/>
                <w:sz w:val="16"/>
                <w:szCs w:val="16"/>
              </w:rPr>
              <w:t>44</w:t>
            </w:r>
          </w:p>
        </w:tc>
        <w:tc>
          <w:tcPr>
            <w:tcW w:w="372" w:type="pct"/>
            <w:vAlign w:val="center"/>
          </w:tcPr>
          <w:p w14:paraId="56CE07B3" w14:textId="77777777" w:rsidR="007971A7" w:rsidRPr="007A3C54" w:rsidRDefault="007971A7" w:rsidP="00C439D3">
            <w:pPr>
              <w:jc w:val="right"/>
              <w:rPr>
                <w:rFonts w:ascii="Arial" w:eastAsia="ＭＳ Ｐゴシック" w:hAnsi="Arial" w:cs="Arial"/>
                <w:bCs/>
                <w:sz w:val="16"/>
                <w:szCs w:val="16"/>
              </w:rPr>
            </w:pPr>
            <w:r w:rsidRPr="007A3C54">
              <w:rPr>
                <w:rFonts w:ascii="Arial" w:hAnsi="Arial" w:cs="Arial"/>
                <w:bCs/>
                <w:sz w:val="16"/>
                <w:szCs w:val="16"/>
              </w:rPr>
              <w:t>203</w:t>
            </w:r>
          </w:p>
        </w:tc>
        <w:tc>
          <w:tcPr>
            <w:tcW w:w="373" w:type="pct"/>
            <w:noWrap/>
            <w:vAlign w:val="center"/>
          </w:tcPr>
          <w:p w14:paraId="390A432E" w14:textId="77777777" w:rsidR="007971A7" w:rsidRPr="007A3C54" w:rsidRDefault="007971A7" w:rsidP="00C439D3">
            <w:pPr>
              <w:jc w:val="right"/>
              <w:rPr>
                <w:rFonts w:ascii="Arial" w:eastAsia="ＭＳ Ｐゴシック" w:hAnsi="Arial" w:cs="Arial"/>
                <w:bCs/>
                <w:sz w:val="16"/>
                <w:szCs w:val="16"/>
              </w:rPr>
            </w:pPr>
            <w:r w:rsidRPr="007A3C54">
              <w:rPr>
                <w:rFonts w:ascii="Arial" w:hAnsi="Arial" w:cs="Arial"/>
                <w:bCs/>
                <w:sz w:val="16"/>
                <w:szCs w:val="16"/>
              </w:rPr>
              <w:t>49</w:t>
            </w:r>
          </w:p>
        </w:tc>
        <w:tc>
          <w:tcPr>
            <w:tcW w:w="373" w:type="pct"/>
            <w:noWrap/>
            <w:vAlign w:val="center"/>
          </w:tcPr>
          <w:p w14:paraId="59C01DCA" w14:textId="77777777" w:rsidR="007971A7" w:rsidRPr="007A3C54" w:rsidRDefault="007971A7" w:rsidP="00C439D3">
            <w:pPr>
              <w:jc w:val="right"/>
              <w:rPr>
                <w:rFonts w:ascii="Arial" w:eastAsia="ＭＳ Ｐゴシック" w:hAnsi="Arial" w:cs="Arial"/>
                <w:bCs/>
                <w:sz w:val="16"/>
                <w:szCs w:val="16"/>
              </w:rPr>
            </w:pPr>
            <w:r w:rsidRPr="007A3C54">
              <w:rPr>
                <w:rFonts w:ascii="Arial" w:hAnsi="Arial" w:cs="Arial"/>
                <w:bCs/>
                <w:sz w:val="16"/>
                <w:szCs w:val="16"/>
              </w:rPr>
              <w:t>231</w:t>
            </w:r>
          </w:p>
        </w:tc>
        <w:tc>
          <w:tcPr>
            <w:tcW w:w="373" w:type="pct"/>
            <w:noWrap/>
            <w:vAlign w:val="center"/>
          </w:tcPr>
          <w:p w14:paraId="3A43C5AB" w14:textId="77777777" w:rsidR="007971A7" w:rsidRPr="007A3C54" w:rsidRDefault="007971A7" w:rsidP="00C439D3">
            <w:pPr>
              <w:jc w:val="right"/>
              <w:rPr>
                <w:rFonts w:ascii="Arial" w:eastAsia="ＭＳ Ｐゴシック" w:hAnsi="Arial" w:cs="Arial"/>
                <w:bCs/>
                <w:sz w:val="16"/>
                <w:szCs w:val="16"/>
              </w:rPr>
            </w:pPr>
            <w:r w:rsidRPr="007A3C54">
              <w:rPr>
                <w:rFonts w:ascii="Arial" w:hAnsi="Arial" w:cs="Arial"/>
                <w:bCs/>
                <w:sz w:val="16"/>
                <w:szCs w:val="16"/>
              </w:rPr>
              <w:t>66</w:t>
            </w:r>
          </w:p>
        </w:tc>
        <w:tc>
          <w:tcPr>
            <w:tcW w:w="372" w:type="pct"/>
            <w:vAlign w:val="center"/>
          </w:tcPr>
          <w:p w14:paraId="5503118E" w14:textId="77777777" w:rsidR="007971A7" w:rsidRPr="007A3C54" w:rsidRDefault="007971A7" w:rsidP="00C439D3">
            <w:pPr>
              <w:jc w:val="right"/>
              <w:rPr>
                <w:rFonts w:ascii="Arial" w:eastAsia="ＭＳ Ｐゴシック" w:hAnsi="Arial" w:cs="Arial"/>
                <w:bCs/>
                <w:sz w:val="16"/>
                <w:szCs w:val="16"/>
              </w:rPr>
            </w:pPr>
            <w:r w:rsidRPr="007A3C54">
              <w:rPr>
                <w:rFonts w:ascii="Arial" w:hAnsi="Arial" w:cs="Arial"/>
                <w:bCs/>
                <w:sz w:val="16"/>
                <w:szCs w:val="16"/>
              </w:rPr>
              <w:t>255</w:t>
            </w:r>
          </w:p>
        </w:tc>
        <w:tc>
          <w:tcPr>
            <w:tcW w:w="373" w:type="pct"/>
            <w:vAlign w:val="center"/>
          </w:tcPr>
          <w:p w14:paraId="71C545A8" w14:textId="77777777" w:rsidR="007971A7" w:rsidRPr="007A3C54" w:rsidRDefault="007971A7" w:rsidP="00C439D3">
            <w:pPr>
              <w:jc w:val="right"/>
              <w:rPr>
                <w:rFonts w:ascii="Arial" w:eastAsia="ＭＳ Ｐゴシック" w:hAnsi="Arial" w:cs="Arial"/>
                <w:bCs/>
                <w:sz w:val="16"/>
                <w:szCs w:val="16"/>
              </w:rPr>
            </w:pPr>
            <w:r w:rsidRPr="007A3C54">
              <w:rPr>
                <w:rFonts w:ascii="Arial" w:hAnsi="Arial" w:cs="Arial"/>
                <w:bCs/>
                <w:sz w:val="16"/>
                <w:szCs w:val="16"/>
              </w:rPr>
              <w:t>56</w:t>
            </w:r>
          </w:p>
        </w:tc>
        <w:tc>
          <w:tcPr>
            <w:tcW w:w="373" w:type="pct"/>
            <w:vAlign w:val="center"/>
          </w:tcPr>
          <w:p w14:paraId="380E2C67" w14:textId="77777777" w:rsidR="007971A7" w:rsidRPr="007A3C54" w:rsidRDefault="007971A7" w:rsidP="00C439D3">
            <w:pPr>
              <w:jc w:val="right"/>
              <w:rPr>
                <w:rFonts w:ascii="Arial" w:eastAsia="ＭＳ Ｐゴシック" w:hAnsi="Arial" w:cs="Arial"/>
                <w:bCs/>
                <w:sz w:val="16"/>
                <w:szCs w:val="16"/>
              </w:rPr>
            </w:pPr>
            <w:r w:rsidRPr="007A3C54">
              <w:rPr>
                <w:rFonts w:ascii="Arial" w:hAnsi="Arial" w:cs="Arial"/>
                <w:bCs/>
                <w:sz w:val="16"/>
                <w:szCs w:val="16"/>
              </w:rPr>
              <w:t>262</w:t>
            </w:r>
          </w:p>
        </w:tc>
        <w:tc>
          <w:tcPr>
            <w:tcW w:w="373" w:type="pct"/>
            <w:vAlign w:val="center"/>
          </w:tcPr>
          <w:p w14:paraId="12CA3454" w14:textId="77777777" w:rsidR="007971A7" w:rsidRPr="007A3C54" w:rsidRDefault="007971A7" w:rsidP="00C439D3">
            <w:pPr>
              <w:jc w:val="right"/>
              <w:rPr>
                <w:rFonts w:ascii="Arial" w:eastAsia="ＭＳ Ｐゴシック" w:hAnsi="Arial" w:cs="Arial"/>
                <w:bCs/>
                <w:sz w:val="16"/>
                <w:szCs w:val="16"/>
              </w:rPr>
            </w:pPr>
            <w:r w:rsidRPr="007A3C54">
              <w:rPr>
                <w:rFonts w:ascii="Arial" w:hAnsi="Arial" w:cs="Arial"/>
                <w:bCs/>
                <w:sz w:val="16"/>
                <w:szCs w:val="16"/>
              </w:rPr>
              <w:t>57</w:t>
            </w:r>
          </w:p>
        </w:tc>
        <w:tc>
          <w:tcPr>
            <w:tcW w:w="175" w:type="pct"/>
            <w:noWrap/>
            <w:vAlign w:val="center"/>
          </w:tcPr>
          <w:p w14:paraId="724623E0" w14:textId="77777777" w:rsidR="007971A7" w:rsidRPr="00E2438A" w:rsidRDefault="007971A7" w:rsidP="00C439D3">
            <w:pPr>
              <w:widowControl/>
              <w:jc w:val="left"/>
              <w:rPr>
                <w:rFonts w:ascii="Arial" w:eastAsia="ＭＳ Ｐゴシック" w:hAnsi="Arial" w:cs="Arial"/>
                <w:bCs/>
                <w:kern w:val="0"/>
                <w:sz w:val="16"/>
                <w:szCs w:val="16"/>
              </w:rPr>
            </w:pPr>
            <w:r w:rsidRPr="00E2438A">
              <w:rPr>
                <w:rFonts w:ascii="Arial" w:eastAsia="ＭＳ Ｐゴシック" w:hAnsi="Times New Roman" w:cs="Arial"/>
                <w:bCs/>
                <w:kern w:val="0"/>
                <w:sz w:val="16"/>
                <w:szCs w:val="16"/>
              </w:rPr>
              <w:t xml:space="preserve">　</w:t>
            </w:r>
          </w:p>
        </w:tc>
      </w:tr>
      <w:tr w:rsidR="007971A7" w14:paraId="460A0645" w14:textId="77777777" w:rsidTr="00C439D3">
        <w:trPr>
          <w:trHeight w:hRule="exact" w:val="238"/>
          <w:jc w:val="center"/>
        </w:trPr>
        <w:tc>
          <w:tcPr>
            <w:tcW w:w="246" w:type="pct"/>
            <w:shd w:val="clear" w:color="auto" w:fill="C0C0C0"/>
            <w:noWrap/>
            <w:vAlign w:val="center"/>
          </w:tcPr>
          <w:p w14:paraId="7E435823" w14:textId="77777777" w:rsidR="007971A7" w:rsidRPr="00E2438A" w:rsidRDefault="007971A7" w:rsidP="00C439D3">
            <w:pPr>
              <w:widowControl/>
              <w:jc w:val="center"/>
              <w:rPr>
                <w:rFonts w:ascii="Arial" w:eastAsia="ＭＳ Ｐゴシック" w:hAnsi="Arial" w:cs="Arial"/>
                <w:bCs/>
                <w:kern w:val="0"/>
                <w:sz w:val="16"/>
                <w:szCs w:val="16"/>
              </w:rPr>
            </w:pPr>
            <w:r>
              <w:rPr>
                <w:rFonts w:ascii="Arial" w:eastAsia="ＭＳ Ｐゴシック" w:hAnsi="Arial" w:cs="Arial" w:hint="eastAsia"/>
                <w:bCs/>
                <w:kern w:val="0"/>
                <w:sz w:val="16"/>
                <w:szCs w:val="16"/>
              </w:rPr>
              <w:t>7</w:t>
            </w:r>
          </w:p>
        </w:tc>
        <w:tc>
          <w:tcPr>
            <w:tcW w:w="602" w:type="pct"/>
            <w:noWrap/>
            <w:vAlign w:val="center"/>
          </w:tcPr>
          <w:p w14:paraId="7899260E" w14:textId="77777777" w:rsidR="007971A7" w:rsidRPr="00E2438A" w:rsidRDefault="007971A7" w:rsidP="00C439D3">
            <w:pPr>
              <w:widowControl/>
              <w:jc w:val="left"/>
              <w:rPr>
                <w:rFonts w:ascii="Arial" w:eastAsia="ＭＳ Ｐゴシック" w:hAnsi="Arial" w:cs="Arial"/>
                <w:bCs/>
                <w:kern w:val="0"/>
                <w:sz w:val="16"/>
                <w:szCs w:val="16"/>
              </w:rPr>
            </w:pPr>
            <w:r w:rsidRPr="00E2438A">
              <w:rPr>
                <w:rFonts w:ascii="Arial" w:eastAsia="ＭＳ Ｐゴシック" w:hAnsi="Times New Roman" w:cs="Arial"/>
                <w:bCs/>
                <w:kern w:val="0"/>
                <w:sz w:val="16"/>
                <w:szCs w:val="16"/>
              </w:rPr>
              <w:t xml:space="preserve">　</w:t>
            </w:r>
          </w:p>
        </w:tc>
        <w:tc>
          <w:tcPr>
            <w:tcW w:w="498" w:type="pct"/>
            <w:noWrap/>
            <w:vAlign w:val="center"/>
          </w:tcPr>
          <w:p w14:paraId="2655E44B" w14:textId="77777777" w:rsidR="007971A7" w:rsidRPr="00E2438A" w:rsidRDefault="007971A7" w:rsidP="00C439D3">
            <w:pPr>
              <w:widowControl/>
              <w:jc w:val="left"/>
              <w:rPr>
                <w:rFonts w:ascii="Arial" w:eastAsia="ＭＳ Ｐゴシック" w:hAnsi="Arial" w:cs="Arial"/>
                <w:bCs/>
                <w:kern w:val="0"/>
                <w:sz w:val="16"/>
                <w:szCs w:val="16"/>
              </w:rPr>
            </w:pPr>
            <w:r w:rsidRPr="00E2438A">
              <w:rPr>
                <w:rFonts w:ascii="Arial" w:eastAsia="ＭＳ Ｐゴシック" w:hAnsi="Times New Roman" w:cs="Arial"/>
                <w:bCs/>
                <w:kern w:val="0"/>
                <w:sz w:val="16"/>
                <w:szCs w:val="16"/>
              </w:rPr>
              <w:t xml:space="preserve">　</w:t>
            </w:r>
          </w:p>
        </w:tc>
        <w:tc>
          <w:tcPr>
            <w:tcW w:w="498" w:type="pct"/>
            <w:vAlign w:val="center"/>
          </w:tcPr>
          <w:p w14:paraId="4823D8CD" w14:textId="77777777" w:rsidR="007971A7" w:rsidRPr="00E2438A" w:rsidRDefault="007971A7" w:rsidP="00C439D3">
            <w:pPr>
              <w:widowControl/>
              <w:jc w:val="left"/>
              <w:rPr>
                <w:rFonts w:ascii="Arial" w:eastAsia="ＭＳ Ｐゴシック" w:hAnsi="Times New Roman" w:cs="Arial"/>
                <w:bCs/>
                <w:kern w:val="0"/>
                <w:sz w:val="16"/>
                <w:szCs w:val="16"/>
              </w:rPr>
            </w:pPr>
          </w:p>
        </w:tc>
        <w:tc>
          <w:tcPr>
            <w:tcW w:w="372" w:type="pct"/>
            <w:vAlign w:val="center"/>
          </w:tcPr>
          <w:p w14:paraId="22411C39" w14:textId="77777777" w:rsidR="007971A7" w:rsidRPr="00E2438A" w:rsidRDefault="007971A7" w:rsidP="00C439D3">
            <w:pPr>
              <w:widowControl/>
              <w:jc w:val="left"/>
              <w:rPr>
                <w:rFonts w:ascii="Arial" w:eastAsia="ＭＳ Ｐゴシック" w:hAnsi="Times New Roman" w:cs="Arial"/>
                <w:bCs/>
                <w:kern w:val="0"/>
                <w:sz w:val="16"/>
                <w:szCs w:val="16"/>
              </w:rPr>
            </w:pPr>
          </w:p>
        </w:tc>
        <w:tc>
          <w:tcPr>
            <w:tcW w:w="373" w:type="pct"/>
            <w:noWrap/>
            <w:vAlign w:val="center"/>
          </w:tcPr>
          <w:p w14:paraId="36E471D4" w14:textId="77777777" w:rsidR="007971A7" w:rsidRPr="00E2438A" w:rsidRDefault="007971A7" w:rsidP="00C439D3">
            <w:pPr>
              <w:widowControl/>
              <w:jc w:val="left"/>
              <w:rPr>
                <w:rFonts w:ascii="Arial" w:eastAsia="ＭＳ Ｐゴシック" w:hAnsi="Arial" w:cs="Arial"/>
                <w:bCs/>
                <w:kern w:val="0"/>
                <w:sz w:val="16"/>
                <w:szCs w:val="16"/>
              </w:rPr>
            </w:pPr>
            <w:r w:rsidRPr="00E2438A">
              <w:rPr>
                <w:rFonts w:ascii="Arial" w:eastAsia="ＭＳ Ｐゴシック" w:hAnsi="Times New Roman" w:cs="Arial"/>
                <w:bCs/>
                <w:kern w:val="0"/>
                <w:sz w:val="16"/>
                <w:szCs w:val="16"/>
              </w:rPr>
              <w:t xml:space="preserve">　</w:t>
            </w:r>
          </w:p>
        </w:tc>
        <w:tc>
          <w:tcPr>
            <w:tcW w:w="373" w:type="pct"/>
            <w:noWrap/>
            <w:vAlign w:val="center"/>
          </w:tcPr>
          <w:p w14:paraId="74EF918D" w14:textId="77777777" w:rsidR="007971A7" w:rsidRPr="00E2438A" w:rsidRDefault="007971A7" w:rsidP="00C439D3">
            <w:pPr>
              <w:widowControl/>
              <w:jc w:val="left"/>
              <w:rPr>
                <w:rFonts w:ascii="Arial" w:eastAsia="ＭＳ Ｐゴシック" w:hAnsi="Arial" w:cs="Arial"/>
                <w:bCs/>
                <w:kern w:val="0"/>
                <w:sz w:val="16"/>
                <w:szCs w:val="16"/>
              </w:rPr>
            </w:pPr>
            <w:r w:rsidRPr="00E2438A">
              <w:rPr>
                <w:rFonts w:ascii="Arial" w:eastAsia="ＭＳ Ｐゴシック" w:hAnsi="Times New Roman" w:cs="Arial"/>
                <w:bCs/>
                <w:kern w:val="0"/>
                <w:sz w:val="16"/>
                <w:szCs w:val="16"/>
              </w:rPr>
              <w:t xml:space="preserve">　</w:t>
            </w:r>
          </w:p>
        </w:tc>
        <w:tc>
          <w:tcPr>
            <w:tcW w:w="373" w:type="pct"/>
            <w:noWrap/>
            <w:vAlign w:val="center"/>
          </w:tcPr>
          <w:p w14:paraId="25AFCFA0" w14:textId="77777777" w:rsidR="007971A7" w:rsidRPr="00E2438A" w:rsidRDefault="007971A7" w:rsidP="00C439D3">
            <w:pPr>
              <w:widowControl/>
              <w:jc w:val="left"/>
              <w:rPr>
                <w:rFonts w:ascii="Arial" w:eastAsia="ＭＳ Ｐゴシック" w:hAnsi="Arial" w:cs="Arial"/>
                <w:bCs/>
                <w:kern w:val="0"/>
                <w:sz w:val="16"/>
                <w:szCs w:val="16"/>
              </w:rPr>
            </w:pPr>
            <w:r w:rsidRPr="00E2438A">
              <w:rPr>
                <w:rFonts w:ascii="Arial" w:eastAsia="ＭＳ Ｐゴシック" w:hAnsi="Times New Roman" w:cs="Arial"/>
                <w:bCs/>
                <w:kern w:val="0"/>
                <w:sz w:val="16"/>
                <w:szCs w:val="16"/>
              </w:rPr>
              <w:t xml:space="preserve">　</w:t>
            </w:r>
          </w:p>
        </w:tc>
        <w:tc>
          <w:tcPr>
            <w:tcW w:w="372" w:type="pct"/>
            <w:vAlign w:val="center"/>
          </w:tcPr>
          <w:p w14:paraId="64BCFB46" w14:textId="77777777" w:rsidR="007971A7" w:rsidRPr="00E2438A" w:rsidRDefault="007971A7" w:rsidP="00C439D3">
            <w:pPr>
              <w:widowControl/>
              <w:jc w:val="left"/>
              <w:rPr>
                <w:rFonts w:ascii="Arial" w:eastAsia="ＭＳ Ｐゴシック" w:hAnsi="Times New Roman" w:cs="Arial"/>
                <w:bCs/>
                <w:kern w:val="0"/>
                <w:sz w:val="16"/>
                <w:szCs w:val="16"/>
              </w:rPr>
            </w:pPr>
          </w:p>
        </w:tc>
        <w:tc>
          <w:tcPr>
            <w:tcW w:w="373" w:type="pct"/>
            <w:vAlign w:val="center"/>
          </w:tcPr>
          <w:p w14:paraId="41009794" w14:textId="77777777" w:rsidR="007971A7" w:rsidRPr="00E2438A" w:rsidRDefault="007971A7" w:rsidP="00C439D3">
            <w:pPr>
              <w:widowControl/>
              <w:jc w:val="left"/>
              <w:rPr>
                <w:rFonts w:ascii="Arial" w:eastAsia="ＭＳ Ｐゴシック" w:hAnsi="Times New Roman" w:cs="Arial"/>
                <w:bCs/>
                <w:kern w:val="0"/>
                <w:sz w:val="16"/>
                <w:szCs w:val="16"/>
              </w:rPr>
            </w:pPr>
          </w:p>
        </w:tc>
        <w:tc>
          <w:tcPr>
            <w:tcW w:w="373" w:type="pct"/>
            <w:vAlign w:val="center"/>
          </w:tcPr>
          <w:p w14:paraId="4EC3D8DD" w14:textId="77777777" w:rsidR="007971A7" w:rsidRPr="00E2438A" w:rsidRDefault="007971A7" w:rsidP="00C439D3">
            <w:pPr>
              <w:widowControl/>
              <w:jc w:val="left"/>
              <w:rPr>
                <w:rFonts w:ascii="Arial" w:eastAsia="ＭＳ Ｐゴシック" w:hAnsi="Times New Roman" w:cs="Arial"/>
                <w:bCs/>
                <w:kern w:val="0"/>
                <w:sz w:val="16"/>
                <w:szCs w:val="16"/>
              </w:rPr>
            </w:pPr>
          </w:p>
        </w:tc>
        <w:tc>
          <w:tcPr>
            <w:tcW w:w="373" w:type="pct"/>
            <w:vAlign w:val="center"/>
          </w:tcPr>
          <w:p w14:paraId="4A6376CB" w14:textId="77777777" w:rsidR="007971A7" w:rsidRPr="00E2438A" w:rsidRDefault="007971A7" w:rsidP="00C439D3">
            <w:pPr>
              <w:widowControl/>
              <w:jc w:val="left"/>
              <w:rPr>
                <w:rFonts w:ascii="Arial" w:eastAsia="ＭＳ Ｐゴシック" w:hAnsi="Times New Roman" w:cs="Arial"/>
                <w:bCs/>
                <w:kern w:val="0"/>
                <w:sz w:val="16"/>
                <w:szCs w:val="16"/>
              </w:rPr>
            </w:pPr>
          </w:p>
        </w:tc>
        <w:tc>
          <w:tcPr>
            <w:tcW w:w="175" w:type="pct"/>
            <w:noWrap/>
            <w:vAlign w:val="center"/>
          </w:tcPr>
          <w:p w14:paraId="64D121C9" w14:textId="77777777" w:rsidR="007971A7" w:rsidRPr="00E2438A" w:rsidRDefault="007971A7" w:rsidP="00C439D3">
            <w:pPr>
              <w:widowControl/>
              <w:jc w:val="left"/>
              <w:rPr>
                <w:rFonts w:ascii="Arial" w:eastAsia="ＭＳ Ｐゴシック" w:hAnsi="Arial" w:cs="Arial"/>
                <w:bCs/>
                <w:kern w:val="0"/>
                <w:sz w:val="16"/>
                <w:szCs w:val="16"/>
              </w:rPr>
            </w:pPr>
            <w:r w:rsidRPr="00E2438A">
              <w:rPr>
                <w:rFonts w:ascii="Arial" w:eastAsia="ＭＳ Ｐゴシック" w:hAnsi="Times New Roman" w:cs="Arial"/>
                <w:bCs/>
                <w:kern w:val="0"/>
                <w:sz w:val="16"/>
                <w:szCs w:val="16"/>
              </w:rPr>
              <w:t xml:space="preserve">　</w:t>
            </w:r>
          </w:p>
        </w:tc>
      </w:tr>
    </w:tbl>
    <w:p w14:paraId="099F4E46" w14:textId="77777777" w:rsidR="002474CE" w:rsidRDefault="000114AB">
      <w:pPr>
        <w:jc w:val="center"/>
        <w:rPr>
          <w:rFonts w:ascii="Times New Roman" w:hAnsi="Times New Roman"/>
          <w:b/>
          <w:bCs/>
        </w:rPr>
      </w:pPr>
      <w:r>
        <w:rPr>
          <w:rFonts w:ascii="Times New Roman" w:hAnsi="Times New Roman"/>
          <w:b/>
          <w:bCs/>
        </w:rPr>
        <w:t xml:space="preserve"> </w:t>
      </w:r>
      <w:r w:rsidR="00DA453C">
        <w:rPr>
          <w:rFonts w:ascii="Times New Roman" w:hAnsi="Times New Roman"/>
          <w:b/>
          <w:bCs/>
        </w:rPr>
        <w:t>Figure 8</w:t>
      </w:r>
      <w:r w:rsidR="002474CE">
        <w:rPr>
          <w:rFonts w:ascii="Times New Roman" w:hAnsi="Times New Roman"/>
          <w:b/>
          <w:bCs/>
        </w:rPr>
        <w:t>:  Sample-Window</w:t>
      </w:r>
      <w:r w:rsidR="002474CE">
        <w:rPr>
          <w:rFonts w:ascii="Times New Roman" w:hAnsi="Times New Roman"/>
          <w:b/>
          <w:bCs/>
        </w:rPr>
        <w:fldChar w:fldCharType="begin"/>
      </w:r>
      <w:r w:rsidR="002474CE">
        <w:rPr>
          <w:rFonts w:ascii="Times New Roman" w:hAnsi="Times New Roman"/>
        </w:rPr>
        <w:instrText xml:space="preserve"> XE "Window" </w:instrText>
      </w:r>
      <w:r w:rsidR="002474CE">
        <w:rPr>
          <w:rFonts w:ascii="Times New Roman" w:hAnsi="Times New Roman"/>
          <w:b/>
          <w:bCs/>
        </w:rPr>
        <w:fldChar w:fldCharType="end"/>
      </w:r>
      <w:r w:rsidR="002474CE">
        <w:rPr>
          <w:rFonts w:ascii="Times New Roman" w:hAnsi="Times New Roman"/>
          <w:b/>
          <w:bCs/>
        </w:rPr>
        <w:t>.xls / -Malmquist</w:t>
      </w:r>
      <w:r w:rsidR="002474CE">
        <w:rPr>
          <w:rFonts w:ascii="Times New Roman" w:hAnsi="Times New Roman"/>
          <w:b/>
          <w:bCs/>
        </w:rPr>
        <w:fldChar w:fldCharType="begin"/>
      </w:r>
      <w:r w:rsidR="002474CE">
        <w:rPr>
          <w:rFonts w:ascii="Times New Roman" w:hAnsi="Times New Roman"/>
        </w:rPr>
        <w:instrText xml:space="preserve"> XE "Malmquist" </w:instrText>
      </w:r>
      <w:r w:rsidR="002474CE">
        <w:rPr>
          <w:rFonts w:ascii="Times New Roman" w:hAnsi="Times New Roman"/>
          <w:b/>
          <w:bCs/>
        </w:rPr>
        <w:fldChar w:fldCharType="end"/>
      </w:r>
      <w:r w:rsidR="002474CE">
        <w:rPr>
          <w:rFonts w:ascii="Times New Roman" w:hAnsi="Times New Roman"/>
          <w:b/>
          <w:bCs/>
        </w:rPr>
        <w:t>.xls /Malmquist-Radial</w:t>
      </w:r>
      <w:r w:rsidR="002474CE">
        <w:rPr>
          <w:rFonts w:ascii="Times New Roman" w:hAnsi="Times New Roman"/>
          <w:b/>
          <w:bCs/>
        </w:rPr>
        <w:fldChar w:fldCharType="begin"/>
      </w:r>
      <w:r w:rsidR="002474CE">
        <w:rPr>
          <w:rFonts w:ascii="Times New Roman" w:hAnsi="Times New Roman"/>
        </w:rPr>
        <w:instrText xml:space="preserve"> XE "Malmquist-Radial" </w:instrText>
      </w:r>
      <w:r w:rsidR="002474CE">
        <w:rPr>
          <w:rFonts w:ascii="Times New Roman" w:hAnsi="Times New Roman"/>
          <w:b/>
          <w:bCs/>
        </w:rPr>
        <w:fldChar w:fldCharType="end"/>
      </w:r>
      <w:r w:rsidR="002474CE">
        <w:rPr>
          <w:rFonts w:ascii="Times New Roman" w:hAnsi="Times New Roman"/>
          <w:b/>
          <w:bCs/>
        </w:rPr>
        <w:t>.xls in Excel Sheet</w:t>
      </w:r>
    </w:p>
    <w:p w14:paraId="3F8A98AA" w14:textId="77777777" w:rsidR="007971A7" w:rsidRDefault="007971A7">
      <w:pPr>
        <w:rPr>
          <w:rFonts w:ascii="Times New Roman" w:hAnsi="Times New Roman"/>
        </w:rPr>
      </w:pPr>
    </w:p>
    <w:p w14:paraId="430F854E" w14:textId="77777777" w:rsidR="002474CE" w:rsidRDefault="00B74156" w:rsidP="00C3398A">
      <w:pPr>
        <w:pStyle w:val="2"/>
      </w:pPr>
      <w:bookmarkStart w:id="370" w:name="__12__The_Adjusted"/>
      <w:bookmarkStart w:id="371" w:name="__13__The_Scale_Elasticity_Model"/>
      <w:bookmarkStart w:id="372" w:name="__14__The_Congestion_Model"/>
      <w:bookmarkStart w:id="373" w:name="_Toc329599866"/>
      <w:bookmarkStart w:id="374" w:name="_Toc329600222"/>
      <w:bookmarkStart w:id="375" w:name="_Toc336106432"/>
      <w:bookmarkStart w:id="376" w:name="_Toc370887381"/>
      <w:bookmarkStart w:id="377" w:name="_Toc370887952"/>
      <w:bookmarkEnd w:id="370"/>
      <w:bookmarkEnd w:id="371"/>
      <w:bookmarkEnd w:id="372"/>
      <w:r>
        <w:rPr>
          <w:rFonts w:hint="eastAsia"/>
        </w:rPr>
        <w:t>(11</w:t>
      </w:r>
      <w:r w:rsidR="002474CE">
        <w:rPr>
          <w:rFonts w:hint="eastAsia"/>
        </w:rPr>
        <w:t>) The Weighted SBM</w:t>
      </w:r>
      <w:r w:rsidR="002474CE">
        <w:fldChar w:fldCharType="begin"/>
      </w:r>
      <w:r w:rsidR="002474CE">
        <w:instrText xml:space="preserve"> XE "</w:instrText>
      </w:r>
      <w:r w:rsidR="002474CE">
        <w:rPr>
          <w:rFonts w:hint="eastAsia"/>
        </w:rPr>
        <w:instrText>Weighted SBM</w:instrText>
      </w:r>
      <w:r w:rsidR="002474CE">
        <w:instrText xml:space="preserve">" </w:instrText>
      </w:r>
      <w:r w:rsidR="002474CE">
        <w:fldChar w:fldCharType="end"/>
      </w:r>
      <w:r w:rsidR="002474CE">
        <w:rPr>
          <w:rFonts w:hint="eastAsia"/>
        </w:rPr>
        <w:t xml:space="preserve"> Model</w:t>
      </w:r>
      <w:bookmarkEnd w:id="373"/>
      <w:bookmarkEnd w:id="374"/>
      <w:bookmarkEnd w:id="375"/>
      <w:bookmarkEnd w:id="376"/>
      <w:bookmarkEnd w:id="377"/>
    </w:p>
    <w:p w14:paraId="4579C91E" w14:textId="77777777" w:rsidR="00E5671B" w:rsidRDefault="002474CE">
      <w:pPr>
        <w:rPr>
          <w:rFonts w:ascii="Times New Roman" w:hAnsi="Times New Roman"/>
        </w:rPr>
      </w:pPr>
      <w:r>
        <w:rPr>
          <w:rFonts w:ascii="Times New Roman" w:hAnsi="Times New Roman"/>
        </w:rPr>
        <w:t xml:space="preserve">This model requires weights to inputs/outputs as data. They should be given at the rows below the main body of data set with one inserted blank row. See </w:t>
      </w:r>
      <w:r w:rsidR="000114AB">
        <w:rPr>
          <w:rFonts w:ascii="Times New Roman" w:hAnsi="Times New Roman"/>
        </w:rPr>
        <w:t xml:space="preserve"> </w:t>
      </w:r>
      <w:r w:rsidR="00DA453C">
        <w:rPr>
          <w:rFonts w:ascii="Times New Roman" w:hAnsi="Times New Roman"/>
        </w:rPr>
        <w:t>Figure 9</w:t>
      </w:r>
      <w:r>
        <w:rPr>
          <w:rFonts w:ascii="Times New Roman" w:hAnsi="Times New Roman"/>
        </w:rPr>
        <w:t xml:space="preserve">. The first column (A) has  </w:t>
      </w:r>
      <w:r>
        <w:rPr>
          <w:rFonts w:ascii="Times New Roman" w:hAnsi="Times New Roman"/>
          <w:b/>
        </w:rPr>
        <w:t>WeightI</w:t>
      </w:r>
      <w:r>
        <w:rPr>
          <w:rFonts w:ascii="Times New Roman" w:hAnsi="Times New Roman"/>
        </w:rPr>
        <w:t xml:space="preserve"> or </w:t>
      </w:r>
      <w:r>
        <w:rPr>
          <w:rFonts w:ascii="Times New Roman" w:hAnsi="Times New Roman"/>
          <w:b/>
        </w:rPr>
        <w:t xml:space="preserve">WeightO </w:t>
      </w:r>
      <w:r>
        <w:rPr>
          <w:rFonts w:ascii="Times New Roman" w:hAnsi="Times New Roman"/>
        </w:rPr>
        <w:t xml:space="preserve">designating input or output, respectively, and the weights to inputs or outputs follow consecutively in the order of input (output) items recorded at the top row. </w:t>
      </w:r>
      <w:r>
        <w:rPr>
          <w:rFonts w:ascii="Times New Roman" w:hAnsi="Times New Roman" w:hint="eastAsia"/>
        </w:rPr>
        <w:t xml:space="preserve"> In this example, the weights to Doctor and Nurse are 10:1, and those to Outpatient and Inpatient are 1:5. </w:t>
      </w:r>
      <w:r>
        <w:rPr>
          <w:rFonts w:ascii="Times New Roman" w:hAnsi="Times New Roman"/>
        </w:rPr>
        <w:t>The values are relative, since the software normalizes them properly. If they are vacant, weights are regarded as even.</w:t>
      </w:r>
      <w:r w:rsidR="003D7E69">
        <w:rPr>
          <w:rFonts w:ascii="Times New Roman" w:hAnsi="Times New Roman" w:hint="eastAsia"/>
        </w:rPr>
        <w:t xml:space="preserve"> </w:t>
      </w:r>
    </w:p>
    <w:p w14:paraId="6C255E2F" w14:textId="77777777" w:rsidR="007B6D75" w:rsidRPr="003D7E69" w:rsidRDefault="007B6D75">
      <w:pPr>
        <w:rPr>
          <w:rFonts w:ascii="Times New Roman" w:hAnsi="Times New Roman"/>
        </w:rPr>
      </w:pPr>
    </w:p>
    <w:tbl>
      <w:tblPr>
        <w:tblW w:w="6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3"/>
        <w:gridCol w:w="1080"/>
        <w:gridCol w:w="940"/>
        <w:gridCol w:w="800"/>
        <w:gridCol w:w="1319"/>
        <w:gridCol w:w="1180"/>
        <w:gridCol w:w="432"/>
      </w:tblGrid>
      <w:tr w:rsidR="002474CE" w:rsidRPr="00ED7D06" w14:paraId="4CEAD5FB" w14:textId="77777777" w:rsidTr="00ED7D06">
        <w:trPr>
          <w:trHeight w:hRule="exact" w:val="238"/>
          <w:jc w:val="center"/>
        </w:trPr>
        <w:tc>
          <w:tcPr>
            <w:tcW w:w="603" w:type="dxa"/>
            <w:shd w:val="clear" w:color="auto" w:fill="C0C0C0"/>
            <w:noWrap/>
            <w:vAlign w:val="center"/>
          </w:tcPr>
          <w:p w14:paraId="709B2C8E" w14:textId="77777777" w:rsidR="002474CE" w:rsidRPr="00ED7D06" w:rsidRDefault="002474CE">
            <w:pPr>
              <w:widowControl/>
              <w:jc w:val="center"/>
              <w:rPr>
                <w:rFonts w:ascii="Arial" w:eastAsia="ＭＳ Ｐゴシック" w:hAnsi="Arial" w:cs="Arial"/>
                <w:kern w:val="0"/>
                <w:sz w:val="16"/>
                <w:szCs w:val="16"/>
              </w:rPr>
            </w:pPr>
            <w:r w:rsidRPr="00ED7D06">
              <w:rPr>
                <w:rFonts w:ascii="Arial" w:eastAsia="ＭＳ Ｐゴシック" w:hAnsi="ＭＳ Ｐゴシック" w:cs="Arial"/>
                <w:kern w:val="0"/>
                <w:sz w:val="16"/>
                <w:szCs w:val="16"/>
              </w:rPr>
              <w:t xml:space="preserve">　</w:t>
            </w:r>
          </w:p>
        </w:tc>
        <w:tc>
          <w:tcPr>
            <w:tcW w:w="1080" w:type="dxa"/>
            <w:shd w:val="clear" w:color="auto" w:fill="C0C0C0"/>
            <w:noWrap/>
            <w:vAlign w:val="center"/>
          </w:tcPr>
          <w:p w14:paraId="0C092A9E" w14:textId="77777777" w:rsidR="002474CE" w:rsidRPr="00ED7D06" w:rsidRDefault="002474CE">
            <w:pPr>
              <w:widowControl/>
              <w:jc w:val="center"/>
              <w:rPr>
                <w:rFonts w:ascii="Arial" w:eastAsia="ＭＳ Ｐゴシック" w:hAnsi="Arial" w:cs="Arial"/>
                <w:kern w:val="0"/>
                <w:sz w:val="16"/>
                <w:szCs w:val="16"/>
              </w:rPr>
            </w:pPr>
            <w:r w:rsidRPr="00ED7D06">
              <w:rPr>
                <w:rFonts w:ascii="Arial" w:eastAsia="ＭＳ Ｐゴシック" w:hAnsi="Arial" w:cs="Arial"/>
                <w:kern w:val="0"/>
                <w:sz w:val="16"/>
                <w:szCs w:val="16"/>
              </w:rPr>
              <w:t>A</w:t>
            </w:r>
          </w:p>
        </w:tc>
        <w:tc>
          <w:tcPr>
            <w:tcW w:w="940" w:type="dxa"/>
            <w:shd w:val="clear" w:color="auto" w:fill="C0C0C0"/>
            <w:noWrap/>
            <w:vAlign w:val="center"/>
          </w:tcPr>
          <w:p w14:paraId="56B49995" w14:textId="77777777" w:rsidR="002474CE" w:rsidRPr="00ED7D06" w:rsidRDefault="002474CE">
            <w:pPr>
              <w:widowControl/>
              <w:jc w:val="center"/>
              <w:rPr>
                <w:rFonts w:ascii="Arial" w:eastAsia="ＭＳ Ｐゴシック" w:hAnsi="Arial" w:cs="Arial"/>
                <w:kern w:val="0"/>
                <w:sz w:val="16"/>
                <w:szCs w:val="16"/>
              </w:rPr>
            </w:pPr>
            <w:r w:rsidRPr="00ED7D06">
              <w:rPr>
                <w:rFonts w:ascii="Arial" w:eastAsia="ＭＳ Ｐゴシック" w:hAnsi="Arial" w:cs="Arial"/>
                <w:kern w:val="0"/>
                <w:sz w:val="16"/>
                <w:szCs w:val="16"/>
              </w:rPr>
              <w:t>B</w:t>
            </w:r>
          </w:p>
        </w:tc>
        <w:tc>
          <w:tcPr>
            <w:tcW w:w="800" w:type="dxa"/>
            <w:shd w:val="clear" w:color="auto" w:fill="C0C0C0"/>
            <w:noWrap/>
            <w:vAlign w:val="center"/>
          </w:tcPr>
          <w:p w14:paraId="6974CD15" w14:textId="77777777" w:rsidR="002474CE" w:rsidRPr="00ED7D06" w:rsidRDefault="002474CE">
            <w:pPr>
              <w:widowControl/>
              <w:jc w:val="center"/>
              <w:rPr>
                <w:rFonts w:ascii="Arial" w:eastAsia="ＭＳ Ｐゴシック" w:hAnsi="Arial" w:cs="Arial"/>
                <w:kern w:val="0"/>
                <w:sz w:val="16"/>
                <w:szCs w:val="16"/>
              </w:rPr>
            </w:pPr>
            <w:r w:rsidRPr="00ED7D06">
              <w:rPr>
                <w:rFonts w:ascii="Arial" w:eastAsia="ＭＳ Ｐゴシック" w:hAnsi="Arial" w:cs="Arial"/>
                <w:kern w:val="0"/>
                <w:sz w:val="16"/>
                <w:szCs w:val="16"/>
              </w:rPr>
              <w:t>C</w:t>
            </w:r>
          </w:p>
        </w:tc>
        <w:tc>
          <w:tcPr>
            <w:tcW w:w="1319" w:type="dxa"/>
            <w:shd w:val="clear" w:color="auto" w:fill="C0C0C0"/>
            <w:noWrap/>
            <w:vAlign w:val="center"/>
          </w:tcPr>
          <w:p w14:paraId="40EC844F" w14:textId="77777777" w:rsidR="002474CE" w:rsidRPr="00ED7D06" w:rsidRDefault="002474CE">
            <w:pPr>
              <w:widowControl/>
              <w:jc w:val="center"/>
              <w:rPr>
                <w:rFonts w:ascii="Arial" w:eastAsia="ＭＳ Ｐゴシック" w:hAnsi="Arial" w:cs="Arial"/>
                <w:kern w:val="0"/>
                <w:sz w:val="16"/>
                <w:szCs w:val="16"/>
              </w:rPr>
            </w:pPr>
            <w:r w:rsidRPr="00ED7D06">
              <w:rPr>
                <w:rFonts w:ascii="Arial" w:eastAsia="ＭＳ Ｐゴシック" w:hAnsi="Arial" w:cs="Arial"/>
                <w:kern w:val="0"/>
                <w:sz w:val="16"/>
                <w:szCs w:val="16"/>
              </w:rPr>
              <w:t>D</w:t>
            </w:r>
          </w:p>
        </w:tc>
        <w:tc>
          <w:tcPr>
            <w:tcW w:w="1180" w:type="dxa"/>
            <w:shd w:val="clear" w:color="auto" w:fill="C0C0C0"/>
            <w:noWrap/>
            <w:vAlign w:val="center"/>
          </w:tcPr>
          <w:p w14:paraId="4C9C90D5" w14:textId="77777777" w:rsidR="002474CE" w:rsidRPr="00ED7D06" w:rsidRDefault="002474CE">
            <w:pPr>
              <w:widowControl/>
              <w:jc w:val="center"/>
              <w:rPr>
                <w:rFonts w:ascii="Arial" w:eastAsia="ＭＳ Ｐゴシック" w:hAnsi="Arial" w:cs="Arial"/>
                <w:kern w:val="0"/>
                <w:sz w:val="16"/>
                <w:szCs w:val="16"/>
              </w:rPr>
            </w:pPr>
            <w:r w:rsidRPr="00ED7D06">
              <w:rPr>
                <w:rFonts w:ascii="Arial" w:eastAsia="ＭＳ Ｐゴシック" w:hAnsi="Arial" w:cs="Arial"/>
                <w:kern w:val="0"/>
                <w:sz w:val="16"/>
                <w:szCs w:val="16"/>
              </w:rPr>
              <w:t>E</w:t>
            </w:r>
          </w:p>
        </w:tc>
        <w:tc>
          <w:tcPr>
            <w:tcW w:w="432" w:type="dxa"/>
            <w:shd w:val="clear" w:color="auto" w:fill="C0C0C0"/>
            <w:noWrap/>
            <w:vAlign w:val="center"/>
          </w:tcPr>
          <w:p w14:paraId="2D6D15D2" w14:textId="77777777" w:rsidR="002474CE" w:rsidRPr="00ED7D06" w:rsidRDefault="002474CE">
            <w:pPr>
              <w:widowControl/>
              <w:jc w:val="center"/>
              <w:rPr>
                <w:rFonts w:ascii="Arial" w:eastAsia="ＭＳ Ｐゴシック" w:hAnsi="Arial" w:cs="Arial"/>
                <w:kern w:val="0"/>
                <w:sz w:val="16"/>
                <w:szCs w:val="16"/>
              </w:rPr>
            </w:pPr>
            <w:r w:rsidRPr="00ED7D06">
              <w:rPr>
                <w:rFonts w:ascii="Arial" w:eastAsia="ＭＳ Ｐゴシック" w:hAnsi="Arial" w:cs="Arial"/>
                <w:kern w:val="0"/>
                <w:sz w:val="16"/>
                <w:szCs w:val="16"/>
              </w:rPr>
              <w:t>F</w:t>
            </w:r>
          </w:p>
        </w:tc>
      </w:tr>
      <w:tr w:rsidR="002474CE" w:rsidRPr="00ED7D06" w14:paraId="7987BEB6" w14:textId="77777777" w:rsidTr="00ED7D06">
        <w:trPr>
          <w:trHeight w:hRule="exact" w:val="238"/>
          <w:jc w:val="center"/>
        </w:trPr>
        <w:tc>
          <w:tcPr>
            <w:tcW w:w="603" w:type="dxa"/>
            <w:shd w:val="clear" w:color="auto" w:fill="C0C0C0"/>
            <w:noWrap/>
            <w:vAlign w:val="center"/>
          </w:tcPr>
          <w:p w14:paraId="681FDCF7" w14:textId="77777777" w:rsidR="002474CE" w:rsidRPr="00ED7D06" w:rsidRDefault="002474CE">
            <w:pPr>
              <w:widowControl/>
              <w:jc w:val="center"/>
              <w:rPr>
                <w:rFonts w:ascii="Arial" w:eastAsia="ＭＳ Ｐゴシック" w:hAnsi="Arial" w:cs="Arial"/>
                <w:kern w:val="0"/>
                <w:sz w:val="16"/>
                <w:szCs w:val="16"/>
              </w:rPr>
            </w:pPr>
            <w:r w:rsidRPr="00ED7D06">
              <w:rPr>
                <w:rFonts w:ascii="Arial" w:eastAsia="ＭＳ Ｐゴシック" w:hAnsi="Arial" w:cs="Arial"/>
                <w:kern w:val="0"/>
                <w:sz w:val="16"/>
                <w:szCs w:val="16"/>
              </w:rPr>
              <w:lastRenderedPageBreak/>
              <w:t>1</w:t>
            </w:r>
          </w:p>
        </w:tc>
        <w:tc>
          <w:tcPr>
            <w:tcW w:w="1080" w:type="dxa"/>
            <w:noWrap/>
            <w:vAlign w:val="center"/>
          </w:tcPr>
          <w:p w14:paraId="296CE751" w14:textId="77777777" w:rsidR="002474CE" w:rsidRPr="00ED7D06" w:rsidRDefault="002474CE">
            <w:pPr>
              <w:widowControl/>
              <w:jc w:val="center"/>
              <w:rPr>
                <w:rFonts w:ascii="Arial" w:eastAsia="ＭＳ Ｐゴシック" w:hAnsi="Arial" w:cs="Arial"/>
                <w:bCs/>
                <w:kern w:val="0"/>
                <w:sz w:val="16"/>
                <w:szCs w:val="16"/>
              </w:rPr>
            </w:pPr>
            <w:r w:rsidRPr="00ED7D06">
              <w:rPr>
                <w:rFonts w:ascii="Arial" w:eastAsia="ＭＳ Ｐゴシック" w:hAnsi="Arial" w:cs="Arial"/>
                <w:bCs/>
                <w:kern w:val="0"/>
                <w:sz w:val="16"/>
                <w:szCs w:val="16"/>
              </w:rPr>
              <w:t>WSBM</w:t>
            </w:r>
          </w:p>
        </w:tc>
        <w:tc>
          <w:tcPr>
            <w:tcW w:w="940" w:type="dxa"/>
            <w:noWrap/>
            <w:vAlign w:val="center"/>
          </w:tcPr>
          <w:p w14:paraId="51F2E45E" w14:textId="77777777" w:rsidR="002474CE" w:rsidRPr="00ED7D06" w:rsidRDefault="002474CE">
            <w:pPr>
              <w:widowControl/>
              <w:jc w:val="left"/>
              <w:rPr>
                <w:rFonts w:ascii="Arial" w:eastAsia="ＭＳ Ｐゴシック" w:hAnsi="Arial" w:cs="Arial"/>
                <w:bCs/>
                <w:kern w:val="0"/>
                <w:sz w:val="16"/>
                <w:szCs w:val="16"/>
              </w:rPr>
            </w:pPr>
            <w:r w:rsidRPr="00ED7D06">
              <w:rPr>
                <w:rFonts w:ascii="Arial" w:eastAsia="ＭＳ Ｐゴシック" w:hAnsi="Arial" w:cs="Arial"/>
                <w:bCs/>
                <w:kern w:val="0"/>
                <w:sz w:val="16"/>
                <w:szCs w:val="16"/>
              </w:rPr>
              <w:t>(I)Doctor</w:t>
            </w:r>
          </w:p>
        </w:tc>
        <w:tc>
          <w:tcPr>
            <w:tcW w:w="800" w:type="dxa"/>
            <w:noWrap/>
            <w:vAlign w:val="center"/>
          </w:tcPr>
          <w:p w14:paraId="6E2FD119" w14:textId="77777777" w:rsidR="002474CE" w:rsidRPr="00ED7D06" w:rsidRDefault="002474CE">
            <w:pPr>
              <w:widowControl/>
              <w:jc w:val="left"/>
              <w:rPr>
                <w:rFonts w:ascii="Arial" w:eastAsia="ＭＳ Ｐゴシック" w:hAnsi="Arial" w:cs="Arial"/>
                <w:bCs/>
                <w:kern w:val="0"/>
                <w:sz w:val="16"/>
                <w:szCs w:val="16"/>
              </w:rPr>
            </w:pPr>
            <w:r w:rsidRPr="00ED7D06">
              <w:rPr>
                <w:rFonts w:ascii="Arial" w:eastAsia="ＭＳ Ｐゴシック" w:hAnsi="Arial" w:cs="Arial"/>
                <w:bCs/>
                <w:kern w:val="0"/>
                <w:sz w:val="16"/>
                <w:szCs w:val="16"/>
              </w:rPr>
              <w:t>(I)Nurse</w:t>
            </w:r>
          </w:p>
        </w:tc>
        <w:tc>
          <w:tcPr>
            <w:tcW w:w="1319" w:type="dxa"/>
            <w:noWrap/>
            <w:vAlign w:val="center"/>
          </w:tcPr>
          <w:p w14:paraId="3B759BF3" w14:textId="77777777" w:rsidR="002474CE" w:rsidRPr="00ED7D06" w:rsidRDefault="002474CE">
            <w:pPr>
              <w:widowControl/>
              <w:jc w:val="left"/>
              <w:rPr>
                <w:rFonts w:ascii="Arial" w:eastAsia="ＭＳ Ｐゴシック" w:hAnsi="Arial" w:cs="Arial"/>
                <w:bCs/>
                <w:kern w:val="0"/>
                <w:sz w:val="16"/>
                <w:szCs w:val="16"/>
              </w:rPr>
            </w:pPr>
            <w:r w:rsidRPr="00ED7D06">
              <w:rPr>
                <w:rFonts w:ascii="Arial" w:eastAsia="ＭＳ Ｐゴシック" w:hAnsi="Arial" w:cs="Arial"/>
                <w:bCs/>
                <w:kern w:val="0"/>
                <w:sz w:val="16"/>
                <w:szCs w:val="16"/>
              </w:rPr>
              <w:t>(O)Outpatient</w:t>
            </w:r>
          </w:p>
        </w:tc>
        <w:tc>
          <w:tcPr>
            <w:tcW w:w="1180" w:type="dxa"/>
            <w:noWrap/>
            <w:vAlign w:val="center"/>
          </w:tcPr>
          <w:p w14:paraId="29EC9A76" w14:textId="77777777" w:rsidR="002474CE" w:rsidRPr="00ED7D06" w:rsidRDefault="002474CE">
            <w:pPr>
              <w:widowControl/>
              <w:jc w:val="left"/>
              <w:rPr>
                <w:rFonts w:ascii="Arial" w:eastAsia="ＭＳ Ｐゴシック" w:hAnsi="Arial" w:cs="Arial"/>
                <w:bCs/>
                <w:kern w:val="0"/>
                <w:sz w:val="16"/>
                <w:szCs w:val="16"/>
              </w:rPr>
            </w:pPr>
            <w:r w:rsidRPr="00ED7D06">
              <w:rPr>
                <w:rFonts w:ascii="Arial" w:eastAsia="ＭＳ Ｐゴシック" w:hAnsi="Arial" w:cs="Arial"/>
                <w:bCs/>
                <w:kern w:val="0"/>
                <w:sz w:val="16"/>
                <w:szCs w:val="16"/>
              </w:rPr>
              <w:t>(O)Inpatient</w:t>
            </w:r>
          </w:p>
        </w:tc>
        <w:tc>
          <w:tcPr>
            <w:tcW w:w="432" w:type="dxa"/>
            <w:noWrap/>
            <w:vAlign w:val="center"/>
          </w:tcPr>
          <w:p w14:paraId="74EE6AE5" w14:textId="77777777" w:rsidR="002474CE" w:rsidRPr="00ED7D06" w:rsidRDefault="002474CE">
            <w:pPr>
              <w:widowControl/>
              <w:jc w:val="left"/>
              <w:rPr>
                <w:rFonts w:ascii="Arial" w:eastAsia="ＭＳ Ｐゴシック" w:hAnsi="Arial" w:cs="Arial"/>
                <w:kern w:val="0"/>
                <w:sz w:val="16"/>
                <w:szCs w:val="16"/>
              </w:rPr>
            </w:pPr>
            <w:r w:rsidRPr="00ED7D06">
              <w:rPr>
                <w:rFonts w:ascii="Arial" w:eastAsia="ＭＳ Ｐゴシック" w:hAnsi="ＭＳ Ｐゴシック" w:cs="Arial"/>
                <w:kern w:val="0"/>
                <w:sz w:val="16"/>
                <w:szCs w:val="16"/>
              </w:rPr>
              <w:t xml:space="preserve">　</w:t>
            </w:r>
          </w:p>
        </w:tc>
      </w:tr>
      <w:tr w:rsidR="002474CE" w:rsidRPr="00ED7D06" w14:paraId="31F07BB1" w14:textId="77777777" w:rsidTr="00ED7D06">
        <w:trPr>
          <w:trHeight w:hRule="exact" w:val="238"/>
          <w:jc w:val="center"/>
        </w:trPr>
        <w:tc>
          <w:tcPr>
            <w:tcW w:w="603" w:type="dxa"/>
            <w:shd w:val="clear" w:color="auto" w:fill="C0C0C0"/>
            <w:noWrap/>
            <w:vAlign w:val="center"/>
          </w:tcPr>
          <w:p w14:paraId="67AC3F21" w14:textId="77777777" w:rsidR="002474CE" w:rsidRPr="00ED7D06" w:rsidRDefault="002474CE">
            <w:pPr>
              <w:widowControl/>
              <w:jc w:val="center"/>
              <w:rPr>
                <w:rFonts w:ascii="Arial" w:eastAsia="ＭＳ Ｐゴシック" w:hAnsi="Arial" w:cs="Arial"/>
                <w:kern w:val="0"/>
                <w:sz w:val="16"/>
                <w:szCs w:val="16"/>
              </w:rPr>
            </w:pPr>
            <w:r w:rsidRPr="00ED7D06">
              <w:rPr>
                <w:rFonts w:ascii="Arial" w:eastAsia="ＭＳ Ｐゴシック" w:hAnsi="Arial" w:cs="Arial"/>
                <w:kern w:val="0"/>
                <w:sz w:val="16"/>
                <w:szCs w:val="16"/>
              </w:rPr>
              <w:t>2</w:t>
            </w:r>
          </w:p>
        </w:tc>
        <w:tc>
          <w:tcPr>
            <w:tcW w:w="1080" w:type="dxa"/>
            <w:noWrap/>
            <w:vAlign w:val="center"/>
          </w:tcPr>
          <w:p w14:paraId="55FECE4C" w14:textId="77777777" w:rsidR="002474CE" w:rsidRPr="00ED7D06" w:rsidRDefault="002474CE">
            <w:pPr>
              <w:widowControl/>
              <w:jc w:val="center"/>
              <w:rPr>
                <w:rFonts w:ascii="Arial" w:eastAsia="ＭＳ Ｐゴシック" w:hAnsi="Arial" w:cs="Arial"/>
                <w:bCs/>
                <w:kern w:val="0"/>
                <w:sz w:val="16"/>
                <w:szCs w:val="16"/>
              </w:rPr>
            </w:pPr>
            <w:r w:rsidRPr="00ED7D06">
              <w:rPr>
                <w:rFonts w:ascii="Arial" w:eastAsia="ＭＳ Ｐゴシック" w:hAnsi="Arial" w:cs="Arial"/>
                <w:bCs/>
                <w:kern w:val="0"/>
                <w:sz w:val="16"/>
                <w:szCs w:val="16"/>
              </w:rPr>
              <w:t xml:space="preserve"> A </w:t>
            </w:r>
          </w:p>
        </w:tc>
        <w:tc>
          <w:tcPr>
            <w:tcW w:w="940" w:type="dxa"/>
            <w:noWrap/>
            <w:vAlign w:val="center"/>
          </w:tcPr>
          <w:p w14:paraId="2B3D165F" w14:textId="77777777" w:rsidR="002474CE" w:rsidRPr="00ED7D06" w:rsidRDefault="002474CE">
            <w:pPr>
              <w:widowControl/>
              <w:jc w:val="right"/>
              <w:rPr>
                <w:rFonts w:ascii="Arial" w:eastAsia="ＭＳ Ｐゴシック" w:hAnsi="Arial" w:cs="Arial"/>
                <w:bCs/>
                <w:kern w:val="0"/>
                <w:sz w:val="16"/>
                <w:szCs w:val="16"/>
              </w:rPr>
            </w:pPr>
            <w:r w:rsidRPr="00ED7D06">
              <w:rPr>
                <w:rFonts w:ascii="Arial" w:eastAsia="ＭＳ Ｐゴシック" w:hAnsi="Arial" w:cs="Arial"/>
                <w:bCs/>
                <w:kern w:val="0"/>
                <w:sz w:val="16"/>
                <w:szCs w:val="16"/>
              </w:rPr>
              <w:t>20</w:t>
            </w:r>
          </w:p>
        </w:tc>
        <w:tc>
          <w:tcPr>
            <w:tcW w:w="800" w:type="dxa"/>
            <w:noWrap/>
            <w:vAlign w:val="center"/>
          </w:tcPr>
          <w:p w14:paraId="61900F67" w14:textId="77777777" w:rsidR="002474CE" w:rsidRPr="00ED7D06" w:rsidRDefault="002474CE">
            <w:pPr>
              <w:widowControl/>
              <w:jc w:val="right"/>
              <w:rPr>
                <w:rFonts w:ascii="Arial" w:eastAsia="ＭＳ Ｐゴシック" w:hAnsi="Arial" w:cs="Arial"/>
                <w:bCs/>
                <w:kern w:val="0"/>
                <w:sz w:val="16"/>
                <w:szCs w:val="16"/>
              </w:rPr>
            </w:pPr>
            <w:r w:rsidRPr="00ED7D06">
              <w:rPr>
                <w:rFonts w:ascii="Arial" w:eastAsia="ＭＳ Ｐゴシック" w:hAnsi="Arial" w:cs="Arial"/>
                <w:bCs/>
                <w:kern w:val="0"/>
                <w:sz w:val="16"/>
                <w:szCs w:val="16"/>
              </w:rPr>
              <w:t>151</w:t>
            </w:r>
          </w:p>
        </w:tc>
        <w:tc>
          <w:tcPr>
            <w:tcW w:w="1319" w:type="dxa"/>
            <w:noWrap/>
            <w:vAlign w:val="center"/>
          </w:tcPr>
          <w:p w14:paraId="6EABDAE6" w14:textId="77777777" w:rsidR="002474CE" w:rsidRPr="00ED7D06" w:rsidRDefault="002474CE">
            <w:pPr>
              <w:widowControl/>
              <w:jc w:val="right"/>
              <w:rPr>
                <w:rFonts w:ascii="Arial" w:eastAsia="ＭＳ Ｐゴシック" w:hAnsi="Arial" w:cs="Arial"/>
                <w:bCs/>
                <w:kern w:val="0"/>
                <w:sz w:val="16"/>
                <w:szCs w:val="16"/>
              </w:rPr>
            </w:pPr>
            <w:r w:rsidRPr="00ED7D06">
              <w:rPr>
                <w:rFonts w:ascii="Arial" w:eastAsia="ＭＳ Ｐゴシック" w:hAnsi="Arial" w:cs="Arial"/>
                <w:bCs/>
                <w:kern w:val="0"/>
                <w:sz w:val="16"/>
                <w:szCs w:val="16"/>
              </w:rPr>
              <w:t>100</w:t>
            </w:r>
          </w:p>
        </w:tc>
        <w:tc>
          <w:tcPr>
            <w:tcW w:w="1180" w:type="dxa"/>
            <w:noWrap/>
            <w:vAlign w:val="center"/>
          </w:tcPr>
          <w:p w14:paraId="51F9ACC1" w14:textId="77777777" w:rsidR="002474CE" w:rsidRPr="00ED7D06" w:rsidRDefault="002474CE">
            <w:pPr>
              <w:widowControl/>
              <w:jc w:val="right"/>
              <w:rPr>
                <w:rFonts w:ascii="Arial" w:eastAsia="ＭＳ Ｐゴシック" w:hAnsi="Arial" w:cs="Arial"/>
                <w:bCs/>
                <w:kern w:val="0"/>
                <w:sz w:val="16"/>
                <w:szCs w:val="16"/>
              </w:rPr>
            </w:pPr>
            <w:r w:rsidRPr="00ED7D06">
              <w:rPr>
                <w:rFonts w:ascii="Arial" w:eastAsia="ＭＳ Ｐゴシック" w:hAnsi="Arial" w:cs="Arial"/>
                <w:bCs/>
                <w:kern w:val="0"/>
                <w:sz w:val="16"/>
                <w:szCs w:val="16"/>
              </w:rPr>
              <w:t>90</w:t>
            </w:r>
          </w:p>
        </w:tc>
        <w:tc>
          <w:tcPr>
            <w:tcW w:w="432" w:type="dxa"/>
            <w:noWrap/>
            <w:vAlign w:val="center"/>
          </w:tcPr>
          <w:p w14:paraId="7265440C" w14:textId="77777777" w:rsidR="002474CE" w:rsidRPr="00ED7D06" w:rsidRDefault="002474CE">
            <w:pPr>
              <w:widowControl/>
              <w:jc w:val="left"/>
              <w:rPr>
                <w:rFonts w:ascii="Arial" w:eastAsia="ＭＳ Ｐゴシック" w:hAnsi="Arial" w:cs="Arial"/>
                <w:kern w:val="0"/>
                <w:sz w:val="16"/>
                <w:szCs w:val="16"/>
              </w:rPr>
            </w:pPr>
            <w:r w:rsidRPr="00ED7D06">
              <w:rPr>
                <w:rFonts w:ascii="Arial" w:eastAsia="ＭＳ Ｐゴシック" w:hAnsi="ＭＳ Ｐゴシック" w:cs="Arial"/>
                <w:kern w:val="0"/>
                <w:sz w:val="16"/>
                <w:szCs w:val="16"/>
              </w:rPr>
              <w:t xml:space="preserve">　</w:t>
            </w:r>
          </w:p>
        </w:tc>
      </w:tr>
      <w:tr w:rsidR="002474CE" w:rsidRPr="00ED7D06" w14:paraId="62C34631" w14:textId="77777777" w:rsidTr="00ED7D06">
        <w:trPr>
          <w:trHeight w:hRule="exact" w:val="238"/>
          <w:jc w:val="center"/>
        </w:trPr>
        <w:tc>
          <w:tcPr>
            <w:tcW w:w="603" w:type="dxa"/>
            <w:shd w:val="clear" w:color="auto" w:fill="C0C0C0"/>
            <w:noWrap/>
            <w:vAlign w:val="center"/>
          </w:tcPr>
          <w:p w14:paraId="71C60E8A" w14:textId="77777777" w:rsidR="002474CE" w:rsidRPr="00ED7D06" w:rsidRDefault="002474CE">
            <w:pPr>
              <w:widowControl/>
              <w:jc w:val="center"/>
              <w:rPr>
                <w:rFonts w:ascii="Arial" w:eastAsia="ＭＳ Ｐゴシック" w:hAnsi="Arial" w:cs="Arial"/>
                <w:kern w:val="0"/>
                <w:sz w:val="16"/>
                <w:szCs w:val="16"/>
              </w:rPr>
            </w:pPr>
            <w:r w:rsidRPr="00ED7D06">
              <w:rPr>
                <w:rFonts w:ascii="Arial" w:eastAsia="ＭＳ Ｐゴシック" w:hAnsi="Arial" w:cs="Arial"/>
                <w:kern w:val="0"/>
                <w:sz w:val="16"/>
                <w:szCs w:val="16"/>
              </w:rPr>
              <w:t>3</w:t>
            </w:r>
          </w:p>
        </w:tc>
        <w:tc>
          <w:tcPr>
            <w:tcW w:w="1080" w:type="dxa"/>
            <w:noWrap/>
            <w:vAlign w:val="center"/>
          </w:tcPr>
          <w:p w14:paraId="5628AAC9" w14:textId="77777777" w:rsidR="002474CE" w:rsidRPr="00ED7D06" w:rsidRDefault="002474CE">
            <w:pPr>
              <w:widowControl/>
              <w:jc w:val="center"/>
              <w:rPr>
                <w:rFonts w:ascii="Arial" w:eastAsia="ＭＳ Ｐゴシック" w:hAnsi="Arial" w:cs="Arial"/>
                <w:bCs/>
                <w:kern w:val="0"/>
                <w:sz w:val="16"/>
                <w:szCs w:val="16"/>
              </w:rPr>
            </w:pPr>
            <w:r w:rsidRPr="00ED7D06">
              <w:rPr>
                <w:rFonts w:ascii="Arial" w:eastAsia="ＭＳ Ｐゴシック" w:hAnsi="Arial" w:cs="Arial"/>
                <w:bCs/>
                <w:kern w:val="0"/>
                <w:sz w:val="16"/>
                <w:szCs w:val="16"/>
              </w:rPr>
              <w:t xml:space="preserve"> B </w:t>
            </w:r>
          </w:p>
        </w:tc>
        <w:tc>
          <w:tcPr>
            <w:tcW w:w="940" w:type="dxa"/>
            <w:noWrap/>
            <w:vAlign w:val="center"/>
          </w:tcPr>
          <w:p w14:paraId="712CB529" w14:textId="77777777" w:rsidR="002474CE" w:rsidRPr="00ED7D06" w:rsidRDefault="002474CE">
            <w:pPr>
              <w:widowControl/>
              <w:jc w:val="right"/>
              <w:rPr>
                <w:rFonts w:ascii="Arial" w:eastAsia="ＭＳ Ｐゴシック" w:hAnsi="Arial" w:cs="Arial"/>
                <w:bCs/>
                <w:kern w:val="0"/>
                <w:sz w:val="16"/>
                <w:szCs w:val="16"/>
              </w:rPr>
            </w:pPr>
            <w:r w:rsidRPr="00ED7D06">
              <w:rPr>
                <w:rFonts w:ascii="Arial" w:eastAsia="ＭＳ Ｐゴシック" w:hAnsi="Arial" w:cs="Arial"/>
                <w:bCs/>
                <w:kern w:val="0"/>
                <w:sz w:val="16"/>
                <w:szCs w:val="16"/>
              </w:rPr>
              <w:t>19</w:t>
            </w:r>
          </w:p>
        </w:tc>
        <w:tc>
          <w:tcPr>
            <w:tcW w:w="800" w:type="dxa"/>
            <w:noWrap/>
            <w:vAlign w:val="center"/>
          </w:tcPr>
          <w:p w14:paraId="5B2EE56C" w14:textId="77777777" w:rsidR="002474CE" w:rsidRPr="00ED7D06" w:rsidRDefault="002474CE">
            <w:pPr>
              <w:widowControl/>
              <w:jc w:val="right"/>
              <w:rPr>
                <w:rFonts w:ascii="Arial" w:eastAsia="ＭＳ Ｐゴシック" w:hAnsi="Arial" w:cs="Arial"/>
                <w:bCs/>
                <w:kern w:val="0"/>
                <w:sz w:val="16"/>
                <w:szCs w:val="16"/>
              </w:rPr>
            </w:pPr>
            <w:r w:rsidRPr="00ED7D06">
              <w:rPr>
                <w:rFonts w:ascii="Arial" w:eastAsia="ＭＳ Ｐゴシック" w:hAnsi="Arial" w:cs="Arial"/>
                <w:bCs/>
                <w:kern w:val="0"/>
                <w:sz w:val="16"/>
                <w:szCs w:val="16"/>
              </w:rPr>
              <w:t>131</w:t>
            </w:r>
          </w:p>
        </w:tc>
        <w:tc>
          <w:tcPr>
            <w:tcW w:w="1319" w:type="dxa"/>
            <w:noWrap/>
            <w:vAlign w:val="center"/>
          </w:tcPr>
          <w:p w14:paraId="31244012" w14:textId="77777777" w:rsidR="002474CE" w:rsidRPr="00ED7D06" w:rsidRDefault="002474CE">
            <w:pPr>
              <w:widowControl/>
              <w:jc w:val="right"/>
              <w:rPr>
                <w:rFonts w:ascii="Arial" w:eastAsia="ＭＳ Ｐゴシック" w:hAnsi="Arial" w:cs="Arial"/>
                <w:bCs/>
                <w:kern w:val="0"/>
                <w:sz w:val="16"/>
                <w:szCs w:val="16"/>
              </w:rPr>
            </w:pPr>
            <w:r w:rsidRPr="00ED7D06">
              <w:rPr>
                <w:rFonts w:ascii="Arial" w:eastAsia="ＭＳ Ｐゴシック" w:hAnsi="Arial" w:cs="Arial"/>
                <w:bCs/>
                <w:kern w:val="0"/>
                <w:sz w:val="16"/>
                <w:szCs w:val="16"/>
              </w:rPr>
              <w:t>150</w:t>
            </w:r>
          </w:p>
        </w:tc>
        <w:tc>
          <w:tcPr>
            <w:tcW w:w="1180" w:type="dxa"/>
            <w:noWrap/>
            <w:vAlign w:val="center"/>
          </w:tcPr>
          <w:p w14:paraId="56BAB23A" w14:textId="77777777" w:rsidR="002474CE" w:rsidRPr="00ED7D06" w:rsidRDefault="002474CE">
            <w:pPr>
              <w:widowControl/>
              <w:jc w:val="right"/>
              <w:rPr>
                <w:rFonts w:ascii="Arial" w:eastAsia="ＭＳ Ｐゴシック" w:hAnsi="Arial" w:cs="Arial"/>
                <w:bCs/>
                <w:kern w:val="0"/>
                <w:sz w:val="16"/>
                <w:szCs w:val="16"/>
              </w:rPr>
            </w:pPr>
            <w:r w:rsidRPr="00ED7D06">
              <w:rPr>
                <w:rFonts w:ascii="Arial" w:eastAsia="ＭＳ Ｐゴシック" w:hAnsi="Arial" w:cs="Arial"/>
                <w:bCs/>
                <w:kern w:val="0"/>
                <w:sz w:val="16"/>
                <w:szCs w:val="16"/>
              </w:rPr>
              <w:t>50</w:t>
            </w:r>
          </w:p>
        </w:tc>
        <w:tc>
          <w:tcPr>
            <w:tcW w:w="432" w:type="dxa"/>
            <w:noWrap/>
            <w:vAlign w:val="center"/>
          </w:tcPr>
          <w:p w14:paraId="5354440B" w14:textId="77777777" w:rsidR="002474CE" w:rsidRPr="00ED7D06" w:rsidRDefault="002474CE">
            <w:pPr>
              <w:widowControl/>
              <w:jc w:val="left"/>
              <w:rPr>
                <w:rFonts w:ascii="Arial" w:eastAsia="ＭＳ Ｐゴシック" w:hAnsi="Arial" w:cs="Arial"/>
                <w:kern w:val="0"/>
                <w:sz w:val="16"/>
                <w:szCs w:val="16"/>
              </w:rPr>
            </w:pPr>
            <w:r w:rsidRPr="00ED7D06">
              <w:rPr>
                <w:rFonts w:ascii="Arial" w:eastAsia="ＭＳ Ｐゴシック" w:hAnsi="ＭＳ Ｐゴシック" w:cs="Arial"/>
                <w:kern w:val="0"/>
                <w:sz w:val="16"/>
                <w:szCs w:val="16"/>
              </w:rPr>
              <w:t xml:space="preserve">　</w:t>
            </w:r>
          </w:p>
        </w:tc>
      </w:tr>
      <w:tr w:rsidR="002474CE" w:rsidRPr="00ED7D06" w14:paraId="0FA5604B" w14:textId="77777777" w:rsidTr="00ED7D06">
        <w:trPr>
          <w:trHeight w:hRule="exact" w:val="238"/>
          <w:jc w:val="center"/>
        </w:trPr>
        <w:tc>
          <w:tcPr>
            <w:tcW w:w="603" w:type="dxa"/>
            <w:shd w:val="clear" w:color="auto" w:fill="C0C0C0"/>
            <w:noWrap/>
            <w:vAlign w:val="center"/>
          </w:tcPr>
          <w:p w14:paraId="7868AABA" w14:textId="77777777" w:rsidR="002474CE" w:rsidRPr="00ED7D06" w:rsidRDefault="002474CE">
            <w:pPr>
              <w:widowControl/>
              <w:jc w:val="center"/>
              <w:rPr>
                <w:rFonts w:ascii="Arial" w:eastAsia="ＭＳ Ｐゴシック" w:hAnsi="Arial" w:cs="Arial"/>
                <w:kern w:val="0"/>
                <w:sz w:val="16"/>
                <w:szCs w:val="16"/>
              </w:rPr>
            </w:pPr>
            <w:r w:rsidRPr="00ED7D06">
              <w:rPr>
                <w:rFonts w:ascii="Arial" w:eastAsia="ＭＳ Ｐゴシック" w:hAnsi="Arial" w:cs="Arial"/>
                <w:kern w:val="0"/>
                <w:sz w:val="16"/>
                <w:szCs w:val="16"/>
              </w:rPr>
              <w:t>4</w:t>
            </w:r>
          </w:p>
        </w:tc>
        <w:tc>
          <w:tcPr>
            <w:tcW w:w="1080" w:type="dxa"/>
            <w:noWrap/>
            <w:vAlign w:val="center"/>
          </w:tcPr>
          <w:p w14:paraId="626A951C" w14:textId="77777777" w:rsidR="002474CE" w:rsidRPr="00ED7D06" w:rsidRDefault="002474CE">
            <w:pPr>
              <w:widowControl/>
              <w:jc w:val="center"/>
              <w:rPr>
                <w:rFonts w:ascii="Arial" w:eastAsia="ＭＳ Ｐゴシック" w:hAnsi="Arial" w:cs="Arial"/>
                <w:bCs/>
                <w:kern w:val="0"/>
                <w:sz w:val="16"/>
                <w:szCs w:val="16"/>
              </w:rPr>
            </w:pPr>
            <w:r w:rsidRPr="00ED7D06">
              <w:rPr>
                <w:rFonts w:ascii="Arial" w:eastAsia="ＭＳ Ｐゴシック" w:hAnsi="Arial" w:cs="Arial"/>
                <w:bCs/>
                <w:kern w:val="0"/>
                <w:sz w:val="16"/>
                <w:szCs w:val="16"/>
              </w:rPr>
              <w:t xml:space="preserve"> C </w:t>
            </w:r>
          </w:p>
        </w:tc>
        <w:tc>
          <w:tcPr>
            <w:tcW w:w="940" w:type="dxa"/>
            <w:noWrap/>
            <w:vAlign w:val="center"/>
          </w:tcPr>
          <w:p w14:paraId="2DE7309C" w14:textId="77777777" w:rsidR="002474CE" w:rsidRPr="00ED7D06" w:rsidRDefault="002474CE">
            <w:pPr>
              <w:widowControl/>
              <w:jc w:val="right"/>
              <w:rPr>
                <w:rFonts w:ascii="Arial" w:eastAsia="ＭＳ Ｐゴシック" w:hAnsi="Arial" w:cs="Arial"/>
                <w:bCs/>
                <w:kern w:val="0"/>
                <w:sz w:val="16"/>
                <w:szCs w:val="16"/>
              </w:rPr>
            </w:pPr>
            <w:r w:rsidRPr="00ED7D06">
              <w:rPr>
                <w:rFonts w:ascii="Arial" w:eastAsia="ＭＳ Ｐゴシック" w:hAnsi="Arial" w:cs="Arial"/>
                <w:bCs/>
                <w:kern w:val="0"/>
                <w:sz w:val="16"/>
                <w:szCs w:val="16"/>
              </w:rPr>
              <w:t>25</w:t>
            </w:r>
          </w:p>
        </w:tc>
        <w:tc>
          <w:tcPr>
            <w:tcW w:w="800" w:type="dxa"/>
            <w:noWrap/>
            <w:vAlign w:val="center"/>
          </w:tcPr>
          <w:p w14:paraId="1940978F" w14:textId="77777777" w:rsidR="002474CE" w:rsidRPr="00ED7D06" w:rsidRDefault="002474CE">
            <w:pPr>
              <w:widowControl/>
              <w:jc w:val="right"/>
              <w:rPr>
                <w:rFonts w:ascii="Arial" w:eastAsia="ＭＳ Ｐゴシック" w:hAnsi="Arial" w:cs="Arial"/>
                <w:bCs/>
                <w:kern w:val="0"/>
                <w:sz w:val="16"/>
                <w:szCs w:val="16"/>
              </w:rPr>
            </w:pPr>
            <w:r w:rsidRPr="00ED7D06">
              <w:rPr>
                <w:rFonts w:ascii="Arial" w:eastAsia="ＭＳ Ｐゴシック" w:hAnsi="Arial" w:cs="Arial"/>
                <w:bCs/>
                <w:kern w:val="0"/>
                <w:sz w:val="16"/>
                <w:szCs w:val="16"/>
              </w:rPr>
              <w:t>160</w:t>
            </w:r>
          </w:p>
        </w:tc>
        <w:tc>
          <w:tcPr>
            <w:tcW w:w="1319" w:type="dxa"/>
            <w:noWrap/>
            <w:vAlign w:val="center"/>
          </w:tcPr>
          <w:p w14:paraId="5E02F5FB" w14:textId="77777777" w:rsidR="002474CE" w:rsidRPr="00ED7D06" w:rsidRDefault="002474CE">
            <w:pPr>
              <w:widowControl/>
              <w:jc w:val="right"/>
              <w:rPr>
                <w:rFonts w:ascii="Arial" w:eastAsia="ＭＳ Ｐゴシック" w:hAnsi="Arial" w:cs="Arial"/>
                <w:bCs/>
                <w:kern w:val="0"/>
                <w:sz w:val="16"/>
                <w:szCs w:val="16"/>
              </w:rPr>
            </w:pPr>
            <w:r w:rsidRPr="00ED7D06">
              <w:rPr>
                <w:rFonts w:ascii="Arial" w:eastAsia="ＭＳ Ｐゴシック" w:hAnsi="Arial" w:cs="Arial"/>
                <w:bCs/>
                <w:kern w:val="0"/>
                <w:sz w:val="16"/>
                <w:szCs w:val="16"/>
              </w:rPr>
              <w:t>160</w:t>
            </w:r>
          </w:p>
        </w:tc>
        <w:tc>
          <w:tcPr>
            <w:tcW w:w="1180" w:type="dxa"/>
            <w:noWrap/>
            <w:vAlign w:val="center"/>
          </w:tcPr>
          <w:p w14:paraId="32A37E65" w14:textId="77777777" w:rsidR="002474CE" w:rsidRPr="00ED7D06" w:rsidRDefault="002474CE">
            <w:pPr>
              <w:widowControl/>
              <w:jc w:val="right"/>
              <w:rPr>
                <w:rFonts w:ascii="Arial" w:eastAsia="ＭＳ Ｐゴシック" w:hAnsi="Arial" w:cs="Arial"/>
                <w:bCs/>
                <w:kern w:val="0"/>
                <w:sz w:val="16"/>
                <w:szCs w:val="16"/>
              </w:rPr>
            </w:pPr>
            <w:r w:rsidRPr="00ED7D06">
              <w:rPr>
                <w:rFonts w:ascii="Arial" w:eastAsia="ＭＳ Ｐゴシック" w:hAnsi="Arial" w:cs="Arial"/>
                <w:bCs/>
                <w:kern w:val="0"/>
                <w:sz w:val="16"/>
                <w:szCs w:val="16"/>
              </w:rPr>
              <w:t>55</w:t>
            </w:r>
          </w:p>
        </w:tc>
        <w:tc>
          <w:tcPr>
            <w:tcW w:w="432" w:type="dxa"/>
            <w:noWrap/>
            <w:vAlign w:val="center"/>
          </w:tcPr>
          <w:p w14:paraId="4534A4DC" w14:textId="77777777" w:rsidR="002474CE" w:rsidRPr="00ED7D06" w:rsidRDefault="002474CE">
            <w:pPr>
              <w:widowControl/>
              <w:jc w:val="left"/>
              <w:rPr>
                <w:rFonts w:ascii="Arial" w:eastAsia="ＭＳ Ｐゴシック" w:hAnsi="Arial" w:cs="Arial"/>
                <w:kern w:val="0"/>
                <w:sz w:val="16"/>
                <w:szCs w:val="16"/>
              </w:rPr>
            </w:pPr>
            <w:r w:rsidRPr="00ED7D06">
              <w:rPr>
                <w:rFonts w:ascii="Arial" w:eastAsia="ＭＳ Ｐゴシック" w:hAnsi="ＭＳ Ｐゴシック" w:cs="Arial"/>
                <w:kern w:val="0"/>
                <w:sz w:val="16"/>
                <w:szCs w:val="16"/>
              </w:rPr>
              <w:t xml:space="preserve">　</w:t>
            </w:r>
          </w:p>
        </w:tc>
      </w:tr>
      <w:tr w:rsidR="002474CE" w:rsidRPr="00ED7D06" w14:paraId="5318CF1D" w14:textId="77777777" w:rsidTr="00ED7D06">
        <w:trPr>
          <w:trHeight w:hRule="exact" w:val="238"/>
          <w:jc w:val="center"/>
        </w:trPr>
        <w:tc>
          <w:tcPr>
            <w:tcW w:w="603" w:type="dxa"/>
            <w:shd w:val="clear" w:color="auto" w:fill="C0C0C0"/>
            <w:noWrap/>
            <w:vAlign w:val="center"/>
          </w:tcPr>
          <w:p w14:paraId="566BE4F4" w14:textId="77777777" w:rsidR="002474CE" w:rsidRPr="00ED7D06" w:rsidRDefault="002474CE">
            <w:pPr>
              <w:widowControl/>
              <w:jc w:val="center"/>
              <w:rPr>
                <w:rFonts w:ascii="Arial" w:eastAsia="ＭＳ Ｐゴシック" w:hAnsi="Arial" w:cs="Arial"/>
                <w:kern w:val="0"/>
                <w:sz w:val="16"/>
                <w:szCs w:val="16"/>
              </w:rPr>
            </w:pPr>
            <w:r w:rsidRPr="00ED7D06">
              <w:rPr>
                <w:rFonts w:ascii="Arial" w:eastAsia="ＭＳ Ｐゴシック" w:hAnsi="Arial" w:cs="Arial"/>
                <w:kern w:val="0"/>
                <w:sz w:val="16"/>
                <w:szCs w:val="16"/>
              </w:rPr>
              <w:t>5</w:t>
            </w:r>
          </w:p>
        </w:tc>
        <w:tc>
          <w:tcPr>
            <w:tcW w:w="1080" w:type="dxa"/>
            <w:noWrap/>
            <w:vAlign w:val="center"/>
          </w:tcPr>
          <w:p w14:paraId="043B37F7" w14:textId="77777777" w:rsidR="002474CE" w:rsidRPr="00ED7D06" w:rsidRDefault="002474CE">
            <w:pPr>
              <w:widowControl/>
              <w:jc w:val="center"/>
              <w:rPr>
                <w:rFonts w:ascii="Arial" w:eastAsia="ＭＳ Ｐゴシック" w:hAnsi="Arial" w:cs="Arial"/>
                <w:bCs/>
                <w:kern w:val="0"/>
                <w:sz w:val="16"/>
                <w:szCs w:val="16"/>
              </w:rPr>
            </w:pPr>
            <w:r w:rsidRPr="00ED7D06">
              <w:rPr>
                <w:rFonts w:ascii="Arial" w:eastAsia="ＭＳ Ｐゴシック" w:hAnsi="Arial" w:cs="Arial"/>
                <w:bCs/>
                <w:kern w:val="0"/>
                <w:sz w:val="16"/>
                <w:szCs w:val="16"/>
              </w:rPr>
              <w:t xml:space="preserve"> D </w:t>
            </w:r>
          </w:p>
        </w:tc>
        <w:tc>
          <w:tcPr>
            <w:tcW w:w="940" w:type="dxa"/>
            <w:noWrap/>
            <w:vAlign w:val="center"/>
          </w:tcPr>
          <w:p w14:paraId="6EDEB19B" w14:textId="77777777" w:rsidR="002474CE" w:rsidRPr="00ED7D06" w:rsidRDefault="002474CE">
            <w:pPr>
              <w:widowControl/>
              <w:jc w:val="right"/>
              <w:rPr>
                <w:rFonts w:ascii="Arial" w:eastAsia="ＭＳ Ｐゴシック" w:hAnsi="Arial" w:cs="Arial"/>
                <w:bCs/>
                <w:kern w:val="0"/>
                <w:sz w:val="16"/>
                <w:szCs w:val="16"/>
              </w:rPr>
            </w:pPr>
            <w:r w:rsidRPr="00ED7D06">
              <w:rPr>
                <w:rFonts w:ascii="Arial" w:eastAsia="ＭＳ Ｐゴシック" w:hAnsi="Arial" w:cs="Arial"/>
                <w:bCs/>
                <w:kern w:val="0"/>
                <w:sz w:val="16"/>
                <w:szCs w:val="16"/>
              </w:rPr>
              <w:t>27</w:t>
            </w:r>
          </w:p>
        </w:tc>
        <w:tc>
          <w:tcPr>
            <w:tcW w:w="800" w:type="dxa"/>
            <w:noWrap/>
            <w:vAlign w:val="center"/>
          </w:tcPr>
          <w:p w14:paraId="70506DF5" w14:textId="77777777" w:rsidR="002474CE" w:rsidRPr="00ED7D06" w:rsidRDefault="002474CE">
            <w:pPr>
              <w:widowControl/>
              <w:jc w:val="right"/>
              <w:rPr>
                <w:rFonts w:ascii="Arial" w:eastAsia="ＭＳ Ｐゴシック" w:hAnsi="Arial" w:cs="Arial"/>
                <w:bCs/>
                <w:kern w:val="0"/>
                <w:sz w:val="16"/>
                <w:szCs w:val="16"/>
              </w:rPr>
            </w:pPr>
            <w:r w:rsidRPr="00ED7D06">
              <w:rPr>
                <w:rFonts w:ascii="Arial" w:eastAsia="ＭＳ Ｐゴシック" w:hAnsi="Arial" w:cs="Arial"/>
                <w:bCs/>
                <w:kern w:val="0"/>
                <w:sz w:val="16"/>
                <w:szCs w:val="16"/>
              </w:rPr>
              <w:t>168</w:t>
            </w:r>
          </w:p>
        </w:tc>
        <w:tc>
          <w:tcPr>
            <w:tcW w:w="1319" w:type="dxa"/>
            <w:noWrap/>
            <w:vAlign w:val="center"/>
          </w:tcPr>
          <w:p w14:paraId="58974A83" w14:textId="77777777" w:rsidR="002474CE" w:rsidRPr="00ED7D06" w:rsidRDefault="002474CE">
            <w:pPr>
              <w:widowControl/>
              <w:jc w:val="right"/>
              <w:rPr>
                <w:rFonts w:ascii="Arial" w:eastAsia="ＭＳ Ｐゴシック" w:hAnsi="Arial" w:cs="Arial"/>
                <w:bCs/>
                <w:kern w:val="0"/>
                <w:sz w:val="16"/>
                <w:szCs w:val="16"/>
              </w:rPr>
            </w:pPr>
            <w:r w:rsidRPr="00ED7D06">
              <w:rPr>
                <w:rFonts w:ascii="Arial" w:eastAsia="ＭＳ Ｐゴシック" w:hAnsi="Arial" w:cs="Arial"/>
                <w:bCs/>
                <w:kern w:val="0"/>
                <w:sz w:val="16"/>
                <w:szCs w:val="16"/>
              </w:rPr>
              <w:t>180</w:t>
            </w:r>
          </w:p>
        </w:tc>
        <w:tc>
          <w:tcPr>
            <w:tcW w:w="1180" w:type="dxa"/>
            <w:noWrap/>
            <w:vAlign w:val="center"/>
          </w:tcPr>
          <w:p w14:paraId="3F125CD4" w14:textId="77777777" w:rsidR="002474CE" w:rsidRPr="00ED7D06" w:rsidRDefault="002474CE">
            <w:pPr>
              <w:widowControl/>
              <w:jc w:val="right"/>
              <w:rPr>
                <w:rFonts w:ascii="Arial" w:eastAsia="ＭＳ Ｐゴシック" w:hAnsi="Arial" w:cs="Arial"/>
                <w:bCs/>
                <w:kern w:val="0"/>
                <w:sz w:val="16"/>
                <w:szCs w:val="16"/>
              </w:rPr>
            </w:pPr>
            <w:r w:rsidRPr="00ED7D06">
              <w:rPr>
                <w:rFonts w:ascii="Arial" w:eastAsia="ＭＳ Ｐゴシック" w:hAnsi="Arial" w:cs="Arial"/>
                <w:bCs/>
                <w:kern w:val="0"/>
                <w:sz w:val="16"/>
                <w:szCs w:val="16"/>
              </w:rPr>
              <w:t>72</w:t>
            </w:r>
          </w:p>
        </w:tc>
        <w:tc>
          <w:tcPr>
            <w:tcW w:w="432" w:type="dxa"/>
            <w:noWrap/>
            <w:vAlign w:val="center"/>
          </w:tcPr>
          <w:p w14:paraId="3E8017AB" w14:textId="77777777" w:rsidR="002474CE" w:rsidRPr="00ED7D06" w:rsidRDefault="002474CE">
            <w:pPr>
              <w:widowControl/>
              <w:jc w:val="left"/>
              <w:rPr>
                <w:rFonts w:ascii="Arial" w:eastAsia="ＭＳ Ｐゴシック" w:hAnsi="Arial" w:cs="Arial"/>
                <w:kern w:val="0"/>
                <w:sz w:val="16"/>
                <w:szCs w:val="16"/>
              </w:rPr>
            </w:pPr>
            <w:r w:rsidRPr="00ED7D06">
              <w:rPr>
                <w:rFonts w:ascii="Arial" w:eastAsia="ＭＳ Ｐゴシック" w:hAnsi="ＭＳ Ｐゴシック" w:cs="Arial"/>
                <w:kern w:val="0"/>
                <w:sz w:val="16"/>
                <w:szCs w:val="16"/>
              </w:rPr>
              <w:t xml:space="preserve">　</w:t>
            </w:r>
          </w:p>
        </w:tc>
      </w:tr>
      <w:tr w:rsidR="002474CE" w:rsidRPr="00ED7D06" w14:paraId="4C9270D5" w14:textId="77777777" w:rsidTr="00ED7D06">
        <w:trPr>
          <w:trHeight w:hRule="exact" w:val="238"/>
          <w:jc w:val="center"/>
        </w:trPr>
        <w:tc>
          <w:tcPr>
            <w:tcW w:w="603" w:type="dxa"/>
            <w:shd w:val="clear" w:color="auto" w:fill="C0C0C0"/>
            <w:noWrap/>
            <w:vAlign w:val="center"/>
          </w:tcPr>
          <w:p w14:paraId="79CE7D20" w14:textId="77777777" w:rsidR="002474CE" w:rsidRPr="00ED7D06" w:rsidRDefault="002474CE">
            <w:pPr>
              <w:widowControl/>
              <w:jc w:val="center"/>
              <w:rPr>
                <w:rFonts w:ascii="Arial" w:eastAsia="ＭＳ Ｐゴシック" w:hAnsi="Arial" w:cs="Arial"/>
                <w:kern w:val="0"/>
                <w:sz w:val="16"/>
                <w:szCs w:val="16"/>
              </w:rPr>
            </w:pPr>
            <w:r w:rsidRPr="00ED7D06">
              <w:rPr>
                <w:rFonts w:ascii="Arial" w:eastAsia="ＭＳ Ｐゴシック" w:hAnsi="Arial" w:cs="Arial"/>
                <w:kern w:val="0"/>
                <w:sz w:val="16"/>
                <w:szCs w:val="16"/>
              </w:rPr>
              <w:t>6</w:t>
            </w:r>
          </w:p>
        </w:tc>
        <w:tc>
          <w:tcPr>
            <w:tcW w:w="1080" w:type="dxa"/>
            <w:noWrap/>
            <w:vAlign w:val="center"/>
          </w:tcPr>
          <w:p w14:paraId="01A31C8E" w14:textId="77777777" w:rsidR="002474CE" w:rsidRPr="00ED7D06" w:rsidRDefault="002474CE">
            <w:pPr>
              <w:widowControl/>
              <w:jc w:val="center"/>
              <w:rPr>
                <w:rFonts w:ascii="Arial" w:eastAsia="ＭＳ Ｐゴシック" w:hAnsi="Arial" w:cs="Arial"/>
                <w:bCs/>
                <w:kern w:val="0"/>
                <w:sz w:val="16"/>
                <w:szCs w:val="16"/>
              </w:rPr>
            </w:pPr>
            <w:r w:rsidRPr="00ED7D06">
              <w:rPr>
                <w:rFonts w:ascii="Arial" w:eastAsia="ＭＳ Ｐゴシック" w:hAnsi="Arial" w:cs="Arial"/>
                <w:bCs/>
                <w:kern w:val="0"/>
                <w:sz w:val="16"/>
                <w:szCs w:val="16"/>
              </w:rPr>
              <w:t xml:space="preserve"> E </w:t>
            </w:r>
          </w:p>
        </w:tc>
        <w:tc>
          <w:tcPr>
            <w:tcW w:w="940" w:type="dxa"/>
            <w:noWrap/>
            <w:vAlign w:val="center"/>
          </w:tcPr>
          <w:p w14:paraId="698B24A9" w14:textId="77777777" w:rsidR="002474CE" w:rsidRPr="00ED7D06" w:rsidRDefault="002474CE">
            <w:pPr>
              <w:widowControl/>
              <w:jc w:val="right"/>
              <w:rPr>
                <w:rFonts w:ascii="Arial" w:eastAsia="ＭＳ Ｐゴシック" w:hAnsi="Arial" w:cs="Arial"/>
                <w:bCs/>
                <w:kern w:val="0"/>
                <w:sz w:val="16"/>
                <w:szCs w:val="16"/>
              </w:rPr>
            </w:pPr>
            <w:r w:rsidRPr="00ED7D06">
              <w:rPr>
                <w:rFonts w:ascii="Arial" w:eastAsia="ＭＳ Ｐゴシック" w:hAnsi="Arial" w:cs="Arial"/>
                <w:bCs/>
                <w:kern w:val="0"/>
                <w:sz w:val="16"/>
                <w:szCs w:val="16"/>
              </w:rPr>
              <w:t>22</w:t>
            </w:r>
          </w:p>
        </w:tc>
        <w:tc>
          <w:tcPr>
            <w:tcW w:w="800" w:type="dxa"/>
            <w:noWrap/>
            <w:vAlign w:val="center"/>
          </w:tcPr>
          <w:p w14:paraId="1A0A66A0" w14:textId="77777777" w:rsidR="002474CE" w:rsidRPr="00ED7D06" w:rsidRDefault="002474CE">
            <w:pPr>
              <w:widowControl/>
              <w:jc w:val="right"/>
              <w:rPr>
                <w:rFonts w:ascii="Arial" w:eastAsia="ＭＳ Ｐゴシック" w:hAnsi="Arial" w:cs="Arial"/>
                <w:bCs/>
                <w:kern w:val="0"/>
                <w:sz w:val="16"/>
                <w:szCs w:val="16"/>
              </w:rPr>
            </w:pPr>
            <w:r w:rsidRPr="00ED7D06">
              <w:rPr>
                <w:rFonts w:ascii="Arial" w:eastAsia="ＭＳ Ｐゴシック" w:hAnsi="Arial" w:cs="Arial"/>
                <w:bCs/>
                <w:kern w:val="0"/>
                <w:sz w:val="16"/>
                <w:szCs w:val="16"/>
              </w:rPr>
              <w:t>158</w:t>
            </w:r>
          </w:p>
        </w:tc>
        <w:tc>
          <w:tcPr>
            <w:tcW w:w="1319" w:type="dxa"/>
            <w:noWrap/>
            <w:vAlign w:val="center"/>
          </w:tcPr>
          <w:p w14:paraId="1C0FD767" w14:textId="77777777" w:rsidR="002474CE" w:rsidRPr="00ED7D06" w:rsidRDefault="002474CE">
            <w:pPr>
              <w:widowControl/>
              <w:jc w:val="right"/>
              <w:rPr>
                <w:rFonts w:ascii="Arial" w:eastAsia="ＭＳ Ｐゴシック" w:hAnsi="Arial" w:cs="Arial"/>
                <w:bCs/>
                <w:kern w:val="0"/>
                <w:sz w:val="16"/>
                <w:szCs w:val="16"/>
              </w:rPr>
            </w:pPr>
            <w:r w:rsidRPr="00ED7D06">
              <w:rPr>
                <w:rFonts w:ascii="Arial" w:eastAsia="ＭＳ Ｐゴシック" w:hAnsi="Arial" w:cs="Arial"/>
                <w:bCs/>
                <w:kern w:val="0"/>
                <w:sz w:val="16"/>
                <w:szCs w:val="16"/>
              </w:rPr>
              <w:t>94</w:t>
            </w:r>
          </w:p>
        </w:tc>
        <w:tc>
          <w:tcPr>
            <w:tcW w:w="1180" w:type="dxa"/>
            <w:noWrap/>
            <w:vAlign w:val="center"/>
          </w:tcPr>
          <w:p w14:paraId="26C744A4" w14:textId="77777777" w:rsidR="002474CE" w:rsidRPr="00ED7D06" w:rsidRDefault="002474CE">
            <w:pPr>
              <w:widowControl/>
              <w:jc w:val="right"/>
              <w:rPr>
                <w:rFonts w:ascii="Arial" w:eastAsia="ＭＳ Ｐゴシック" w:hAnsi="Arial" w:cs="Arial"/>
                <w:bCs/>
                <w:kern w:val="0"/>
                <w:sz w:val="16"/>
                <w:szCs w:val="16"/>
              </w:rPr>
            </w:pPr>
            <w:r w:rsidRPr="00ED7D06">
              <w:rPr>
                <w:rFonts w:ascii="Arial" w:eastAsia="ＭＳ Ｐゴシック" w:hAnsi="Arial" w:cs="Arial"/>
                <w:bCs/>
                <w:kern w:val="0"/>
                <w:sz w:val="16"/>
                <w:szCs w:val="16"/>
              </w:rPr>
              <w:t>66</w:t>
            </w:r>
          </w:p>
        </w:tc>
        <w:tc>
          <w:tcPr>
            <w:tcW w:w="432" w:type="dxa"/>
            <w:noWrap/>
            <w:vAlign w:val="center"/>
          </w:tcPr>
          <w:p w14:paraId="45A10039" w14:textId="77777777" w:rsidR="002474CE" w:rsidRPr="00ED7D06" w:rsidRDefault="002474CE">
            <w:pPr>
              <w:widowControl/>
              <w:jc w:val="left"/>
              <w:rPr>
                <w:rFonts w:ascii="Arial" w:eastAsia="ＭＳ Ｐゴシック" w:hAnsi="Arial" w:cs="Arial"/>
                <w:kern w:val="0"/>
                <w:sz w:val="16"/>
                <w:szCs w:val="16"/>
              </w:rPr>
            </w:pPr>
            <w:r w:rsidRPr="00ED7D06">
              <w:rPr>
                <w:rFonts w:ascii="Arial" w:eastAsia="ＭＳ Ｐゴシック" w:hAnsi="ＭＳ Ｐゴシック" w:cs="Arial"/>
                <w:kern w:val="0"/>
                <w:sz w:val="16"/>
                <w:szCs w:val="16"/>
              </w:rPr>
              <w:t xml:space="preserve">　</w:t>
            </w:r>
          </w:p>
        </w:tc>
      </w:tr>
      <w:tr w:rsidR="002474CE" w:rsidRPr="00ED7D06" w14:paraId="1F215751" w14:textId="77777777" w:rsidTr="00ED7D06">
        <w:trPr>
          <w:trHeight w:hRule="exact" w:val="238"/>
          <w:jc w:val="center"/>
        </w:trPr>
        <w:tc>
          <w:tcPr>
            <w:tcW w:w="603" w:type="dxa"/>
            <w:shd w:val="clear" w:color="auto" w:fill="C0C0C0"/>
            <w:noWrap/>
            <w:vAlign w:val="center"/>
          </w:tcPr>
          <w:p w14:paraId="28FF8B53" w14:textId="77777777" w:rsidR="002474CE" w:rsidRPr="00ED7D06" w:rsidRDefault="002474CE">
            <w:pPr>
              <w:widowControl/>
              <w:jc w:val="center"/>
              <w:rPr>
                <w:rFonts w:ascii="Arial" w:eastAsia="ＭＳ Ｐゴシック" w:hAnsi="Arial" w:cs="Arial"/>
                <w:kern w:val="0"/>
                <w:sz w:val="16"/>
                <w:szCs w:val="16"/>
              </w:rPr>
            </w:pPr>
            <w:r w:rsidRPr="00ED7D06">
              <w:rPr>
                <w:rFonts w:ascii="Arial" w:eastAsia="ＭＳ Ｐゴシック" w:hAnsi="Arial" w:cs="Arial"/>
                <w:kern w:val="0"/>
                <w:sz w:val="16"/>
                <w:szCs w:val="16"/>
              </w:rPr>
              <w:t>7</w:t>
            </w:r>
          </w:p>
        </w:tc>
        <w:tc>
          <w:tcPr>
            <w:tcW w:w="1080" w:type="dxa"/>
            <w:noWrap/>
            <w:vAlign w:val="center"/>
          </w:tcPr>
          <w:p w14:paraId="6E90B0DD" w14:textId="77777777" w:rsidR="002474CE" w:rsidRPr="00ED7D06" w:rsidRDefault="002474CE">
            <w:pPr>
              <w:widowControl/>
              <w:jc w:val="center"/>
              <w:rPr>
                <w:rFonts w:ascii="Arial" w:eastAsia="ＭＳ Ｐゴシック" w:hAnsi="Arial" w:cs="Arial"/>
                <w:bCs/>
                <w:kern w:val="0"/>
                <w:sz w:val="16"/>
                <w:szCs w:val="16"/>
              </w:rPr>
            </w:pPr>
            <w:r w:rsidRPr="00ED7D06">
              <w:rPr>
                <w:rFonts w:ascii="Arial" w:eastAsia="ＭＳ Ｐゴシック" w:hAnsi="Arial" w:cs="Arial"/>
                <w:bCs/>
                <w:kern w:val="0"/>
                <w:sz w:val="16"/>
                <w:szCs w:val="16"/>
              </w:rPr>
              <w:t xml:space="preserve"> F </w:t>
            </w:r>
          </w:p>
        </w:tc>
        <w:tc>
          <w:tcPr>
            <w:tcW w:w="940" w:type="dxa"/>
            <w:noWrap/>
            <w:vAlign w:val="center"/>
          </w:tcPr>
          <w:p w14:paraId="3FDDF397" w14:textId="77777777" w:rsidR="002474CE" w:rsidRPr="00ED7D06" w:rsidRDefault="002474CE">
            <w:pPr>
              <w:widowControl/>
              <w:jc w:val="right"/>
              <w:rPr>
                <w:rFonts w:ascii="Arial" w:eastAsia="ＭＳ Ｐゴシック" w:hAnsi="Arial" w:cs="Arial"/>
                <w:bCs/>
                <w:kern w:val="0"/>
                <w:sz w:val="16"/>
                <w:szCs w:val="16"/>
              </w:rPr>
            </w:pPr>
            <w:r w:rsidRPr="00ED7D06">
              <w:rPr>
                <w:rFonts w:ascii="Arial" w:eastAsia="ＭＳ Ｐゴシック" w:hAnsi="Arial" w:cs="Arial"/>
                <w:bCs/>
                <w:kern w:val="0"/>
                <w:sz w:val="16"/>
                <w:szCs w:val="16"/>
              </w:rPr>
              <w:t>55</w:t>
            </w:r>
          </w:p>
        </w:tc>
        <w:tc>
          <w:tcPr>
            <w:tcW w:w="800" w:type="dxa"/>
            <w:noWrap/>
            <w:vAlign w:val="center"/>
          </w:tcPr>
          <w:p w14:paraId="40D6B183" w14:textId="77777777" w:rsidR="002474CE" w:rsidRPr="00ED7D06" w:rsidRDefault="002474CE">
            <w:pPr>
              <w:widowControl/>
              <w:jc w:val="right"/>
              <w:rPr>
                <w:rFonts w:ascii="Arial" w:eastAsia="ＭＳ Ｐゴシック" w:hAnsi="Arial" w:cs="Arial"/>
                <w:bCs/>
                <w:kern w:val="0"/>
                <w:sz w:val="16"/>
                <w:szCs w:val="16"/>
              </w:rPr>
            </w:pPr>
            <w:r w:rsidRPr="00ED7D06">
              <w:rPr>
                <w:rFonts w:ascii="Arial" w:eastAsia="ＭＳ Ｐゴシック" w:hAnsi="Arial" w:cs="Arial"/>
                <w:bCs/>
                <w:kern w:val="0"/>
                <w:sz w:val="16"/>
                <w:szCs w:val="16"/>
              </w:rPr>
              <w:t>255</w:t>
            </w:r>
          </w:p>
        </w:tc>
        <w:tc>
          <w:tcPr>
            <w:tcW w:w="1319" w:type="dxa"/>
            <w:noWrap/>
            <w:vAlign w:val="center"/>
          </w:tcPr>
          <w:p w14:paraId="0764B746" w14:textId="77777777" w:rsidR="002474CE" w:rsidRPr="00ED7D06" w:rsidRDefault="002474CE">
            <w:pPr>
              <w:widowControl/>
              <w:jc w:val="right"/>
              <w:rPr>
                <w:rFonts w:ascii="Arial" w:eastAsia="ＭＳ Ｐゴシック" w:hAnsi="Arial" w:cs="Arial"/>
                <w:bCs/>
                <w:kern w:val="0"/>
                <w:sz w:val="16"/>
                <w:szCs w:val="16"/>
              </w:rPr>
            </w:pPr>
            <w:r w:rsidRPr="00ED7D06">
              <w:rPr>
                <w:rFonts w:ascii="Arial" w:eastAsia="ＭＳ Ｐゴシック" w:hAnsi="Arial" w:cs="Arial"/>
                <w:bCs/>
                <w:kern w:val="0"/>
                <w:sz w:val="16"/>
                <w:szCs w:val="16"/>
              </w:rPr>
              <w:t>230</w:t>
            </w:r>
          </w:p>
        </w:tc>
        <w:tc>
          <w:tcPr>
            <w:tcW w:w="1180" w:type="dxa"/>
            <w:noWrap/>
            <w:vAlign w:val="center"/>
          </w:tcPr>
          <w:p w14:paraId="3DD7B340" w14:textId="77777777" w:rsidR="002474CE" w:rsidRPr="00ED7D06" w:rsidRDefault="002474CE">
            <w:pPr>
              <w:widowControl/>
              <w:jc w:val="right"/>
              <w:rPr>
                <w:rFonts w:ascii="Arial" w:eastAsia="ＭＳ Ｐゴシック" w:hAnsi="Arial" w:cs="Arial"/>
                <w:bCs/>
                <w:kern w:val="0"/>
                <w:sz w:val="16"/>
                <w:szCs w:val="16"/>
              </w:rPr>
            </w:pPr>
            <w:r w:rsidRPr="00ED7D06">
              <w:rPr>
                <w:rFonts w:ascii="Arial" w:eastAsia="ＭＳ Ｐゴシック" w:hAnsi="Arial" w:cs="Arial"/>
                <w:bCs/>
                <w:kern w:val="0"/>
                <w:sz w:val="16"/>
                <w:szCs w:val="16"/>
              </w:rPr>
              <w:t>90</w:t>
            </w:r>
          </w:p>
        </w:tc>
        <w:tc>
          <w:tcPr>
            <w:tcW w:w="432" w:type="dxa"/>
            <w:noWrap/>
            <w:vAlign w:val="center"/>
          </w:tcPr>
          <w:p w14:paraId="17046848" w14:textId="77777777" w:rsidR="002474CE" w:rsidRPr="00ED7D06" w:rsidRDefault="002474CE">
            <w:pPr>
              <w:widowControl/>
              <w:jc w:val="left"/>
              <w:rPr>
                <w:rFonts w:ascii="Arial" w:eastAsia="ＭＳ Ｐゴシック" w:hAnsi="Arial" w:cs="Arial"/>
                <w:kern w:val="0"/>
                <w:sz w:val="16"/>
                <w:szCs w:val="16"/>
              </w:rPr>
            </w:pPr>
            <w:r w:rsidRPr="00ED7D06">
              <w:rPr>
                <w:rFonts w:ascii="Arial" w:eastAsia="ＭＳ Ｐゴシック" w:hAnsi="ＭＳ Ｐゴシック" w:cs="Arial"/>
                <w:kern w:val="0"/>
                <w:sz w:val="16"/>
                <w:szCs w:val="16"/>
              </w:rPr>
              <w:t xml:space="preserve">　</w:t>
            </w:r>
          </w:p>
        </w:tc>
      </w:tr>
      <w:tr w:rsidR="002474CE" w:rsidRPr="00ED7D06" w14:paraId="60FA67DF" w14:textId="77777777" w:rsidTr="00ED7D06">
        <w:trPr>
          <w:trHeight w:hRule="exact" w:val="238"/>
          <w:jc w:val="center"/>
        </w:trPr>
        <w:tc>
          <w:tcPr>
            <w:tcW w:w="603" w:type="dxa"/>
            <w:shd w:val="clear" w:color="auto" w:fill="C0C0C0"/>
            <w:noWrap/>
            <w:vAlign w:val="center"/>
          </w:tcPr>
          <w:p w14:paraId="5D1F8B00" w14:textId="77777777" w:rsidR="002474CE" w:rsidRPr="00ED7D06" w:rsidRDefault="002474CE">
            <w:pPr>
              <w:widowControl/>
              <w:jc w:val="center"/>
              <w:rPr>
                <w:rFonts w:ascii="Arial" w:eastAsia="ＭＳ Ｐゴシック" w:hAnsi="Arial" w:cs="Arial"/>
                <w:kern w:val="0"/>
                <w:sz w:val="16"/>
                <w:szCs w:val="16"/>
              </w:rPr>
            </w:pPr>
            <w:r w:rsidRPr="00ED7D06">
              <w:rPr>
                <w:rFonts w:ascii="Arial" w:eastAsia="ＭＳ Ｐゴシック" w:hAnsi="Arial" w:cs="Arial"/>
                <w:kern w:val="0"/>
                <w:sz w:val="16"/>
                <w:szCs w:val="16"/>
              </w:rPr>
              <w:t>8</w:t>
            </w:r>
          </w:p>
        </w:tc>
        <w:tc>
          <w:tcPr>
            <w:tcW w:w="1080" w:type="dxa"/>
            <w:noWrap/>
            <w:vAlign w:val="center"/>
          </w:tcPr>
          <w:p w14:paraId="1E247145" w14:textId="77777777" w:rsidR="002474CE" w:rsidRPr="00ED7D06" w:rsidRDefault="002474CE">
            <w:pPr>
              <w:widowControl/>
              <w:jc w:val="center"/>
              <w:rPr>
                <w:rFonts w:ascii="Arial" w:eastAsia="ＭＳ Ｐゴシック" w:hAnsi="Arial" w:cs="Arial"/>
                <w:bCs/>
                <w:kern w:val="0"/>
                <w:sz w:val="16"/>
                <w:szCs w:val="16"/>
              </w:rPr>
            </w:pPr>
            <w:r w:rsidRPr="00ED7D06">
              <w:rPr>
                <w:rFonts w:ascii="Arial" w:eastAsia="ＭＳ Ｐゴシック" w:hAnsi="Arial" w:cs="Arial"/>
                <w:bCs/>
                <w:kern w:val="0"/>
                <w:sz w:val="16"/>
                <w:szCs w:val="16"/>
              </w:rPr>
              <w:t xml:space="preserve"> G </w:t>
            </w:r>
          </w:p>
        </w:tc>
        <w:tc>
          <w:tcPr>
            <w:tcW w:w="940" w:type="dxa"/>
            <w:noWrap/>
            <w:vAlign w:val="center"/>
          </w:tcPr>
          <w:p w14:paraId="771A179D" w14:textId="77777777" w:rsidR="002474CE" w:rsidRPr="00ED7D06" w:rsidRDefault="002474CE">
            <w:pPr>
              <w:widowControl/>
              <w:jc w:val="right"/>
              <w:rPr>
                <w:rFonts w:ascii="Arial" w:eastAsia="ＭＳ Ｐゴシック" w:hAnsi="Arial" w:cs="Arial"/>
                <w:bCs/>
                <w:kern w:val="0"/>
                <w:sz w:val="16"/>
                <w:szCs w:val="16"/>
              </w:rPr>
            </w:pPr>
            <w:r w:rsidRPr="00ED7D06">
              <w:rPr>
                <w:rFonts w:ascii="Arial" w:eastAsia="ＭＳ Ｐゴシック" w:hAnsi="Arial" w:cs="Arial"/>
                <w:bCs/>
                <w:kern w:val="0"/>
                <w:sz w:val="16"/>
                <w:szCs w:val="16"/>
              </w:rPr>
              <w:t>33</w:t>
            </w:r>
          </w:p>
        </w:tc>
        <w:tc>
          <w:tcPr>
            <w:tcW w:w="800" w:type="dxa"/>
            <w:noWrap/>
            <w:vAlign w:val="center"/>
          </w:tcPr>
          <w:p w14:paraId="3F08E10A" w14:textId="77777777" w:rsidR="002474CE" w:rsidRPr="00ED7D06" w:rsidRDefault="002474CE">
            <w:pPr>
              <w:widowControl/>
              <w:jc w:val="right"/>
              <w:rPr>
                <w:rFonts w:ascii="Arial" w:eastAsia="ＭＳ Ｐゴシック" w:hAnsi="Arial" w:cs="Arial"/>
                <w:bCs/>
                <w:kern w:val="0"/>
                <w:sz w:val="16"/>
                <w:szCs w:val="16"/>
              </w:rPr>
            </w:pPr>
            <w:r w:rsidRPr="00ED7D06">
              <w:rPr>
                <w:rFonts w:ascii="Arial" w:eastAsia="ＭＳ Ｐゴシック" w:hAnsi="Arial" w:cs="Arial"/>
                <w:bCs/>
                <w:kern w:val="0"/>
                <w:sz w:val="16"/>
                <w:szCs w:val="16"/>
              </w:rPr>
              <w:t>235</w:t>
            </w:r>
          </w:p>
        </w:tc>
        <w:tc>
          <w:tcPr>
            <w:tcW w:w="1319" w:type="dxa"/>
            <w:noWrap/>
            <w:vAlign w:val="center"/>
          </w:tcPr>
          <w:p w14:paraId="52AE11FA" w14:textId="77777777" w:rsidR="002474CE" w:rsidRPr="00ED7D06" w:rsidRDefault="002474CE">
            <w:pPr>
              <w:widowControl/>
              <w:jc w:val="right"/>
              <w:rPr>
                <w:rFonts w:ascii="Arial" w:eastAsia="ＭＳ Ｐゴシック" w:hAnsi="Arial" w:cs="Arial"/>
                <w:bCs/>
                <w:kern w:val="0"/>
                <w:sz w:val="16"/>
                <w:szCs w:val="16"/>
              </w:rPr>
            </w:pPr>
            <w:r w:rsidRPr="00ED7D06">
              <w:rPr>
                <w:rFonts w:ascii="Arial" w:eastAsia="ＭＳ Ｐゴシック" w:hAnsi="Arial" w:cs="Arial"/>
                <w:bCs/>
                <w:kern w:val="0"/>
                <w:sz w:val="16"/>
                <w:szCs w:val="16"/>
              </w:rPr>
              <w:t>220</w:t>
            </w:r>
          </w:p>
        </w:tc>
        <w:tc>
          <w:tcPr>
            <w:tcW w:w="1180" w:type="dxa"/>
            <w:noWrap/>
            <w:vAlign w:val="center"/>
          </w:tcPr>
          <w:p w14:paraId="7AF47963" w14:textId="77777777" w:rsidR="002474CE" w:rsidRPr="00ED7D06" w:rsidRDefault="002474CE">
            <w:pPr>
              <w:widowControl/>
              <w:jc w:val="right"/>
              <w:rPr>
                <w:rFonts w:ascii="Arial" w:eastAsia="ＭＳ Ｐゴシック" w:hAnsi="Arial" w:cs="Arial"/>
                <w:bCs/>
                <w:kern w:val="0"/>
                <w:sz w:val="16"/>
                <w:szCs w:val="16"/>
              </w:rPr>
            </w:pPr>
            <w:r w:rsidRPr="00ED7D06">
              <w:rPr>
                <w:rFonts w:ascii="Arial" w:eastAsia="ＭＳ Ｐゴシック" w:hAnsi="Arial" w:cs="Arial"/>
                <w:bCs/>
                <w:kern w:val="0"/>
                <w:sz w:val="16"/>
                <w:szCs w:val="16"/>
              </w:rPr>
              <w:t>88</w:t>
            </w:r>
          </w:p>
        </w:tc>
        <w:tc>
          <w:tcPr>
            <w:tcW w:w="432" w:type="dxa"/>
            <w:noWrap/>
            <w:vAlign w:val="center"/>
          </w:tcPr>
          <w:p w14:paraId="0FE1B571" w14:textId="77777777" w:rsidR="002474CE" w:rsidRPr="00ED7D06" w:rsidRDefault="002474CE">
            <w:pPr>
              <w:widowControl/>
              <w:jc w:val="left"/>
              <w:rPr>
                <w:rFonts w:ascii="Arial" w:eastAsia="ＭＳ Ｐゴシック" w:hAnsi="Arial" w:cs="Arial"/>
                <w:kern w:val="0"/>
                <w:sz w:val="16"/>
                <w:szCs w:val="16"/>
              </w:rPr>
            </w:pPr>
            <w:r w:rsidRPr="00ED7D06">
              <w:rPr>
                <w:rFonts w:ascii="Arial" w:eastAsia="ＭＳ Ｐゴシック" w:hAnsi="ＭＳ Ｐゴシック" w:cs="Arial"/>
                <w:kern w:val="0"/>
                <w:sz w:val="16"/>
                <w:szCs w:val="16"/>
              </w:rPr>
              <w:t xml:space="preserve">　</w:t>
            </w:r>
          </w:p>
        </w:tc>
      </w:tr>
      <w:tr w:rsidR="002474CE" w:rsidRPr="00ED7D06" w14:paraId="2431AC77" w14:textId="77777777" w:rsidTr="00ED7D06">
        <w:trPr>
          <w:trHeight w:hRule="exact" w:val="238"/>
          <w:jc w:val="center"/>
        </w:trPr>
        <w:tc>
          <w:tcPr>
            <w:tcW w:w="603" w:type="dxa"/>
            <w:shd w:val="clear" w:color="auto" w:fill="C0C0C0"/>
            <w:noWrap/>
            <w:vAlign w:val="center"/>
          </w:tcPr>
          <w:p w14:paraId="016FBC38" w14:textId="77777777" w:rsidR="002474CE" w:rsidRPr="00ED7D06" w:rsidRDefault="002474CE">
            <w:pPr>
              <w:widowControl/>
              <w:jc w:val="center"/>
              <w:rPr>
                <w:rFonts w:ascii="Arial" w:eastAsia="ＭＳ Ｐゴシック" w:hAnsi="Arial" w:cs="Arial"/>
                <w:kern w:val="0"/>
                <w:sz w:val="16"/>
                <w:szCs w:val="16"/>
              </w:rPr>
            </w:pPr>
            <w:r w:rsidRPr="00ED7D06">
              <w:rPr>
                <w:rFonts w:ascii="Arial" w:eastAsia="ＭＳ Ｐゴシック" w:hAnsi="Arial" w:cs="Arial"/>
                <w:kern w:val="0"/>
                <w:sz w:val="16"/>
                <w:szCs w:val="16"/>
              </w:rPr>
              <w:t>9</w:t>
            </w:r>
          </w:p>
        </w:tc>
        <w:tc>
          <w:tcPr>
            <w:tcW w:w="1080" w:type="dxa"/>
            <w:noWrap/>
            <w:vAlign w:val="center"/>
          </w:tcPr>
          <w:p w14:paraId="36945A87" w14:textId="77777777" w:rsidR="002474CE" w:rsidRPr="00ED7D06" w:rsidRDefault="002474CE">
            <w:pPr>
              <w:widowControl/>
              <w:jc w:val="left"/>
              <w:rPr>
                <w:rFonts w:ascii="Arial" w:eastAsia="ＭＳ Ｐゴシック" w:hAnsi="Arial" w:cs="Arial"/>
                <w:bCs/>
                <w:kern w:val="0"/>
                <w:sz w:val="16"/>
                <w:szCs w:val="16"/>
              </w:rPr>
            </w:pPr>
            <w:r w:rsidRPr="00ED7D06">
              <w:rPr>
                <w:rFonts w:ascii="Arial" w:eastAsia="ＭＳ Ｐゴシック" w:hAnsi="Arial" w:cs="Arial"/>
                <w:bCs/>
                <w:kern w:val="0"/>
                <w:sz w:val="16"/>
                <w:szCs w:val="16"/>
              </w:rPr>
              <w:t xml:space="preserve">　</w:t>
            </w:r>
          </w:p>
        </w:tc>
        <w:tc>
          <w:tcPr>
            <w:tcW w:w="940" w:type="dxa"/>
            <w:noWrap/>
            <w:vAlign w:val="center"/>
          </w:tcPr>
          <w:p w14:paraId="7461D0FF" w14:textId="77777777" w:rsidR="002474CE" w:rsidRPr="00ED7D06" w:rsidRDefault="002474CE">
            <w:pPr>
              <w:widowControl/>
              <w:jc w:val="left"/>
              <w:rPr>
                <w:rFonts w:ascii="Arial" w:eastAsia="ＭＳ Ｐゴシック" w:hAnsi="Arial" w:cs="Arial"/>
                <w:bCs/>
                <w:kern w:val="0"/>
                <w:sz w:val="16"/>
                <w:szCs w:val="16"/>
              </w:rPr>
            </w:pPr>
            <w:r w:rsidRPr="00ED7D06">
              <w:rPr>
                <w:rFonts w:ascii="Arial" w:eastAsia="ＭＳ Ｐゴシック" w:hAnsi="Arial" w:cs="Arial"/>
                <w:bCs/>
                <w:kern w:val="0"/>
                <w:sz w:val="16"/>
                <w:szCs w:val="16"/>
              </w:rPr>
              <w:t xml:space="preserve">　</w:t>
            </w:r>
          </w:p>
        </w:tc>
        <w:tc>
          <w:tcPr>
            <w:tcW w:w="800" w:type="dxa"/>
            <w:noWrap/>
            <w:vAlign w:val="center"/>
          </w:tcPr>
          <w:p w14:paraId="679BB7C7" w14:textId="77777777" w:rsidR="002474CE" w:rsidRPr="00ED7D06" w:rsidRDefault="002474CE">
            <w:pPr>
              <w:widowControl/>
              <w:jc w:val="left"/>
              <w:rPr>
                <w:rFonts w:ascii="Arial" w:eastAsia="ＭＳ Ｐゴシック" w:hAnsi="Arial" w:cs="Arial"/>
                <w:bCs/>
                <w:kern w:val="0"/>
                <w:sz w:val="16"/>
                <w:szCs w:val="16"/>
              </w:rPr>
            </w:pPr>
            <w:r w:rsidRPr="00ED7D06">
              <w:rPr>
                <w:rFonts w:ascii="Arial" w:eastAsia="ＭＳ Ｐゴシック" w:hAnsi="Arial" w:cs="Arial"/>
                <w:bCs/>
                <w:kern w:val="0"/>
                <w:sz w:val="16"/>
                <w:szCs w:val="16"/>
              </w:rPr>
              <w:t xml:space="preserve">　</w:t>
            </w:r>
          </w:p>
        </w:tc>
        <w:tc>
          <w:tcPr>
            <w:tcW w:w="1319" w:type="dxa"/>
            <w:noWrap/>
            <w:vAlign w:val="center"/>
          </w:tcPr>
          <w:p w14:paraId="5BE631EC" w14:textId="77777777" w:rsidR="002474CE" w:rsidRPr="00ED7D06" w:rsidRDefault="002474CE">
            <w:pPr>
              <w:widowControl/>
              <w:jc w:val="left"/>
              <w:rPr>
                <w:rFonts w:ascii="Arial" w:eastAsia="ＭＳ Ｐゴシック" w:hAnsi="Arial" w:cs="Arial"/>
                <w:bCs/>
                <w:kern w:val="0"/>
                <w:sz w:val="16"/>
                <w:szCs w:val="16"/>
              </w:rPr>
            </w:pPr>
            <w:r w:rsidRPr="00ED7D06">
              <w:rPr>
                <w:rFonts w:ascii="Arial" w:eastAsia="ＭＳ Ｐゴシック" w:hAnsi="Arial" w:cs="Arial"/>
                <w:bCs/>
                <w:kern w:val="0"/>
                <w:sz w:val="16"/>
                <w:szCs w:val="16"/>
              </w:rPr>
              <w:t xml:space="preserve">　</w:t>
            </w:r>
          </w:p>
        </w:tc>
        <w:tc>
          <w:tcPr>
            <w:tcW w:w="1180" w:type="dxa"/>
            <w:noWrap/>
            <w:vAlign w:val="center"/>
          </w:tcPr>
          <w:p w14:paraId="29160267" w14:textId="77777777" w:rsidR="002474CE" w:rsidRPr="00ED7D06" w:rsidRDefault="002474CE">
            <w:pPr>
              <w:widowControl/>
              <w:jc w:val="left"/>
              <w:rPr>
                <w:rFonts w:ascii="Arial" w:eastAsia="ＭＳ Ｐゴシック" w:hAnsi="Arial" w:cs="Arial"/>
                <w:bCs/>
                <w:kern w:val="0"/>
                <w:sz w:val="16"/>
                <w:szCs w:val="16"/>
              </w:rPr>
            </w:pPr>
            <w:r w:rsidRPr="00ED7D06">
              <w:rPr>
                <w:rFonts w:ascii="Arial" w:eastAsia="ＭＳ Ｐゴシック" w:hAnsi="Arial" w:cs="Arial"/>
                <w:bCs/>
                <w:kern w:val="0"/>
                <w:sz w:val="16"/>
                <w:szCs w:val="16"/>
              </w:rPr>
              <w:t xml:space="preserve">　</w:t>
            </w:r>
          </w:p>
        </w:tc>
        <w:tc>
          <w:tcPr>
            <w:tcW w:w="432" w:type="dxa"/>
            <w:noWrap/>
            <w:vAlign w:val="center"/>
          </w:tcPr>
          <w:p w14:paraId="4C66F0D3" w14:textId="77777777" w:rsidR="002474CE" w:rsidRPr="00ED7D06" w:rsidRDefault="002474CE">
            <w:pPr>
              <w:widowControl/>
              <w:jc w:val="left"/>
              <w:rPr>
                <w:rFonts w:ascii="Arial" w:eastAsia="ＭＳ Ｐゴシック" w:hAnsi="Arial" w:cs="Arial"/>
                <w:kern w:val="0"/>
                <w:sz w:val="16"/>
                <w:szCs w:val="16"/>
              </w:rPr>
            </w:pPr>
            <w:r w:rsidRPr="00ED7D06">
              <w:rPr>
                <w:rFonts w:ascii="Arial" w:eastAsia="ＭＳ Ｐゴシック" w:hAnsi="ＭＳ Ｐゴシック" w:cs="Arial"/>
                <w:kern w:val="0"/>
                <w:sz w:val="16"/>
                <w:szCs w:val="16"/>
              </w:rPr>
              <w:t xml:space="preserve">　</w:t>
            </w:r>
          </w:p>
        </w:tc>
      </w:tr>
      <w:tr w:rsidR="002474CE" w:rsidRPr="00ED7D06" w14:paraId="7F1A7651" w14:textId="77777777" w:rsidTr="00ED7D06">
        <w:trPr>
          <w:trHeight w:hRule="exact" w:val="238"/>
          <w:jc w:val="center"/>
        </w:trPr>
        <w:tc>
          <w:tcPr>
            <w:tcW w:w="603" w:type="dxa"/>
            <w:shd w:val="clear" w:color="auto" w:fill="C0C0C0"/>
            <w:noWrap/>
            <w:vAlign w:val="center"/>
          </w:tcPr>
          <w:p w14:paraId="20B21498" w14:textId="77777777" w:rsidR="002474CE" w:rsidRPr="00ED7D06" w:rsidRDefault="002474CE">
            <w:pPr>
              <w:widowControl/>
              <w:jc w:val="center"/>
              <w:rPr>
                <w:rFonts w:ascii="Arial" w:eastAsia="ＭＳ Ｐゴシック" w:hAnsi="Arial" w:cs="Arial"/>
                <w:kern w:val="0"/>
                <w:sz w:val="16"/>
                <w:szCs w:val="16"/>
              </w:rPr>
            </w:pPr>
            <w:r w:rsidRPr="00ED7D06">
              <w:rPr>
                <w:rFonts w:ascii="Arial" w:eastAsia="ＭＳ Ｐゴシック" w:hAnsi="Arial" w:cs="Arial"/>
                <w:kern w:val="0"/>
                <w:sz w:val="16"/>
                <w:szCs w:val="16"/>
              </w:rPr>
              <w:t>10</w:t>
            </w:r>
          </w:p>
        </w:tc>
        <w:tc>
          <w:tcPr>
            <w:tcW w:w="1080" w:type="dxa"/>
            <w:noWrap/>
            <w:vAlign w:val="center"/>
          </w:tcPr>
          <w:p w14:paraId="6ACCCA02" w14:textId="77777777" w:rsidR="002474CE" w:rsidRPr="00ED7D06" w:rsidRDefault="002474CE">
            <w:pPr>
              <w:widowControl/>
              <w:jc w:val="left"/>
              <w:rPr>
                <w:rFonts w:ascii="Arial" w:eastAsia="ＭＳ Ｐゴシック" w:hAnsi="Arial" w:cs="Arial"/>
                <w:bCs/>
                <w:kern w:val="0"/>
                <w:sz w:val="16"/>
                <w:szCs w:val="16"/>
              </w:rPr>
            </w:pPr>
            <w:r w:rsidRPr="00ED7D06">
              <w:rPr>
                <w:rFonts w:ascii="Arial" w:eastAsia="ＭＳ Ｐゴシック" w:hAnsi="Arial" w:cs="Arial"/>
                <w:bCs/>
                <w:kern w:val="0"/>
                <w:sz w:val="16"/>
                <w:szCs w:val="16"/>
              </w:rPr>
              <w:t>WeightI</w:t>
            </w:r>
          </w:p>
        </w:tc>
        <w:tc>
          <w:tcPr>
            <w:tcW w:w="940" w:type="dxa"/>
            <w:noWrap/>
            <w:vAlign w:val="center"/>
          </w:tcPr>
          <w:p w14:paraId="4D6E90CF" w14:textId="77777777" w:rsidR="002474CE" w:rsidRPr="00ED7D06" w:rsidRDefault="002474CE">
            <w:pPr>
              <w:widowControl/>
              <w:jc w:val="right"/>
              <w:rPr>
                <w:rFonts w:ascii="Arial" w:eastAsia="ＭＳ Ｐゴシック" w:hAnsi="Arial" w:cs="Arial"/>
                <w:bCs/>
                <w:kern w:val="0"/>
                <w:sz w:val="16"/>
                <w:szCs w:val="16"/>
              </w:rPr>
            </w:pPr>
            <w:r w:rsidRPr="00ED7D06">
              <w:rPr>
                <w:rFonts w:ascii="Arial" w:eastAsia="ＭＳ Ｐゴシック" w:hAnsi="Arial" w:cs="Arial"/>
                <w:bCs/>
                <w:kern w:val="0"/>
                <w:sz w:val="16"/>
                <w:szCs w:val="16"/>
              </w:rPr>
              <w:t>10</w:t>
            </w:r>
          </w:p>
        </w:tc>
        <w:tc>
          <w:tcPr>
            <w:tcW w:w="800" w:type="dxa"/>
            <w:noWrap/>
            <w:vAlign w:val="center"/>
          </w:tcPr>
          <w:p w14:paraId="25B62633" w14:textId="77777777" w:rsidR="002474CE" w:rsidRPr="00ED7D06" w:rsidRDefault="002474CE">
            <w:pPr>
              <w:widowControl/>
              <w:jc w:val="right"/>
              <w:rPr>
                <w:rFonts w:ascii="Arial" w:eastAsia="ＭＳ Ｐゴシック" w:hAnsi="Arial" w:cs="Arial"/>
                <w:bCs/>
                <w:kern w:val="0"/>
                <w:sz w:val="16"/>
                <w:szCs w:val="16"/>
              </w:rPr>
            </w:pPr>
            <w:r w:rsidRPr="00ED7D06">
              <w:rPr>
                <w:rFonts w:ascii="Arial" w:eastAsia="ＭＳ Ｐゴシック" w:hAnsi="Arial" w:cs="Arial"/>
                <w:bCs/>
                <w:kern w:val="0"/>
                <w:sz w:val="16"/>
                <w:szCs w:val="16"/>
              </w:rPr>
              <w:t>1</w:t>
            </w:r>
          </w:p>
        </w:tc>
        <w:tc>
          <w:tcPr>
            <w:tcW w:w="1319" w:type="dxa"/>
            <w:noWrap/>
            <w:vAlign w:val="center"/>
          </w:tcPr>
          <w:p w14:paraId="57E43390" w14:textId="77777777" w:rsidR="002474CE" w:rsidRPr="00ED7D06" w:rsidRDefault="002474CE">
            <w:pPr>
              <w:widowControl/>
              <w:jc w:val="left"/>
              <w:rPr>
                <w:rFonts w:ascii="Arial" w:eastAsia="ＭＳ Ｐゴシック" w:hAnsi="Arial" w:cs="Arial"/>
                <w:bCs/>
                <w:kern w:val="0"/>
                <w:sz w:val="16"/>
                <w:szCs w:val="16"/>
              </w:rPr>
            </w:pPr>
            <w:r w:rsidRPr="00ED7D06">
              <w:rPr>
                <w:rFonts w:ascii="Arial" w:eastAsia="ＭＳ Ｐゴシック" w:hAnsi="Arial" w:cs="Arial"/>
                <w:bCs/>
                <w:kern w:val="0"/>
                <w:sz w:val="16"/>
                <w:szCs w:val="16"/>
              </w:rPr>
              <w:t xml:space="preserve">　</w:t>
            </w:r>
          </w:p>
        </w:tc>
        <w:tc>
          <w:tcPr>
            <w:tcW w:w="1180" w:type="dxa"/>
            <w:noWrap/>
            <w:vAlign w:val="center"/>
          </w:tcPr>
          <w:p w14:paraId="689B0EA0" w14:textId="77777777" w:rsidR="002474CE" w:rsidRPr="00ED7D06" w:rsidRDefault="002474CE">
            <w:pPr>
              <w:widowControl/>
              <w:jc w:val="left"/>
              <w:rPr>
                <w:rFonts w:ascii="Arial" w:eastAsia="ＭＳ Ｐゴシック" w:hAnsi="Arial" w:cs="Arial"/>
                <w:bCs/>
                <w:kern w:val="0"/>
                <w:sz w:val="16"/>
                <w:szCs w:val="16"/>
              </w:rPr>
            </w:pPr>
            <w:r w:rsidRPr="00ED7D06">
              <w:rPr>
                <w:rFonts w:ascii="Arial" w:eastAsia="ＭＳ Ｐゴシック" w:hAnsi="Arial" w:cs="Arial"/>
                <w:bCs/>
                <w:kern w:val="0"/>
                <w:sz w:val="16"/>
                <w:szCs w:val="16"/>
              </w:rPr>
              <w:t xml:space="preserve">　</w:t>
            </w:r>
          </w:p>
        </w:tc>
        <w:tc>
          <w:tcPr>
            <w:tcW w:w="432" w:type="dxa"/>
            <w:noWrap/>
            <w:vAlign w:val="center"/>
          </w:tcPr>
          <w:p w14:paraId="1F8CFEDF" w14:textId="77777777" w:rsidR="002474CE" w:rsidRPr="00ED7D06" w:rsidRDefault="002474CE">
            <w:pPr>
              <w:widowControl/>
              <w:jc w:val="left"/>
              <w:rPr>
                <w:rFonts w:ascii="Arial" w:eastAsia="ＭＳ Ｐゴシック" w:hAnsi="Arial" w:cs="Arial"/>
                <w:kern w:val="0"/>
                <w:sz w:val="16"/>
                <w:szCs w:val="16"/>
              </w:rPr>
            </w:pPr>
            <w:r w:rsidRPr="00ED7D06">
              <w:rPr>
                <w:rFonts w:ascii="Arial" w:eastAsia="ＭＳ Ｐゴシック" w:hAnsi="ＭＳ Ｐゴシック" w:cs="Arial"/>
                <w:kern w:val="0"/>
                <w:sz w:val="16"/>
                <w:szCs w:val="16"/>
              </w:rPr>
              <w:t xml:space="preserve">　</w:t>
            </w:r>
          </w:p>
        </w:tc>
      </w:tr>
      <w:tr w:rsidR="002474CE" w:rsidRPr="00ED7D06" w14:paraId="5B4012EB" w14:textId="77777777" w:rsidTr="00ED7D06">
        <w:trPr>
          <w:trHeight w:hRule="exact" w:val="238"/>
          <w:jc w:val="center"/>
        </w:trPr>
        <w:tc>
          <w:tcPr>
            <w:tcW w:w="603" w:type="dxa"/>
            <w:shd w:val="clear" w:color="auto" w:fill="C0C0C0"/>
            <w:noWrap/>
            <w:vAlign w:val="center"/>
          </w:tcPr>
          <w:p w14:paraId="353A024E" w14:textId="77777777" w:rsidR="002474CE" w:rsidRPr="00ED7D06" w:rsidRDefault="002474CE">
            <w:pPr>
              <w:widowControl/>
              <w:jc w:val="center"/>
              <w:rPr>
                <w:rFonts w:ascii="Arial" w:eastAsia="ＭＳ Ｐゴシック" w:hAnsi="Arial" w:cs="Arial"/>
                <w:kern w:val="0"/>
                <w:sz w:val="16"/>
                <w:szCs w:val="16"/>
              </w:rPr>
            </w:pPr>
            <w:r w:rsidRPr="00ED7D06">
              <w:rPr>
                <w:rFonts w:ascii="Arial" w:eastAsia="ＭＳ Ｐゴシック" w:hAnsi="Arial" w:cs="Arial"/>
                <w:kern w:val="0"/>
                <w:sz w:val="16"/>
                <w:szCs w:val="16"/>
              </w:rPr>
              <w:t>11</w:t>
            </w:r>
          </w:p>
        </w:tc>
        <w:tc>
          <w:tcPr>
            <w:tcW w:w="1080" w:type="dxa"/>
            <w:noWrap/>
            <w:vAlign w:val="center"/>
          </w:tcPr>
          <w:p w14:paraId="0D772E00" w14:textId="77777777" w:rsidR="002474CE" w:rsidRPr="00ED7D06" w:rsidRDefault="002474CE">
            <w:pPr>
              <w:widowControl/>
              <w:jc w:val="left"/>
              <w:rPr>
                <w:rFonts w:ascii="Arial" w:eastAsia="ＭＳ Ｐゴシック" w:hAnsi="Arial" w:cs="Arial"/>
                <w:bCs/>
                <w:kern w:val="0"/>
                <w:sz w:val="16"/>
                <w:szCs w:val="16"/>
              </w:rPr>
            </w:pPr>
            <w:r w:rsidRPr="00ED7D06">
              <w:rPr>
                <w:rFonts w:ascii="Arial" w:eastAsia="ＭＳ Ｐゴシック" w:hAnsi="Arial" w:cs="Arial"/>
                <w:bCs/>
                <w:kern w:val="0"/>
                <w:sz w:val="16"/>
                <w:szCs w:val="16"/>
              </w:rPr>
              <w:t>WeightO</w:t>
            </w:r>
          </w:p>
        </w:tc>
        <w:tc>
          <w:tcPr>
            <w:tcW w:w="940" w:type="dxa"/>
            <w:noWrap/>
            <w:vAlign w:val="center"/>
          </w:tcPr>
          <w:p w14:paraId="302C6A4D" w14:textId="77777777" w:rsidR="002474CE" w:rsidRPr="00ED7D06" w:rsidRDefault="002474CE">
            <w:pPr>
              <w:widowControl/>
              <w:jc w:val="right"/>
              <w:rPr>
                <w:rFonts w:ascii="Arial" w:eastAsia="ＭＳ Ｐゴシック" w:hAnsi="Arial" w:cs="Arial"/>
                <w:bCs/>
                <w:kern w:val="0"/>
                <w:sz w:val="16"/>
                <w:szCs w:val="16"/>
              </w:rPr>
            </w:pPr>
            <w:r w:rsidRPr="00ED7D06">
              <w:rPr>
                <w:rFonts w:ascii="Arial" w:eastAsia="ＭＳ Ｐゴシック" w:hAnsi="Arial" w:cs="Arial"/>
                <w:bCs/>
                <w:kern w:val="0"/>
                <w:sz w:val="16"/>
                <w:szCs w:val="16"/>
              </w:rPr>
              <w:t>1</w:t>
            </w:r>
          </w:p>
        </w:tc>
        <w:tc>
          <w:tcPr>
            <w:tcW w:w="800" w:type="dxa"/>
            <w:noWrap/>
            <w:vAlign w:val="center"/>
          </w:tcPr>
          <w:p w14:paraId="32F6DD92" w14:textId="77777777" w:rsidR="002474CE" w:rsidRPr="00ED7D06" w:rsidRDefault="002474CE">
            <w:pPr>
              <w:widowControl/>
              <w:jc w:val="right"/>
              <w:rPr>
                <w:rFonts w:ascii="Arial" w:eastAsia="ＭＳ Ｐゴシック" w:hAnsi="Arial" w:cs="Arial"/>
                <w:bCs/>
                <w:kern w:val="0"/>
                <w:sz w:val="16"/>
                <w:szCs w:val="16"/>
              </w:rPr>
            </w:pPr>
            <w:r w:rsidRPr="00ED7D06">
              <w:rPr>
                <w:rFonts w:ascii="Arial" w:eastAsia="ＭＳ Ｐゴシック" w:hAnsi="Arial" w:cs="Arial"/>
                <w:bCs/>
                <w:kern w:val="0"/>
                <w:sz w:val="16"/>
                <w:szCs w:val="16"/>
              </w:rPr>
              <w:t>5</w:t>
            </w:r>
          </w:p>
        </w:tc>
        <w:tc>
          <w:tcPr>
            <w:tcW w:w="1319" w:type="dxa"/>
            <w:noWrap/>
            <w:vAlign w:val="center"/>
          </w:tcPr>
          <w:p w14:paraId="439EFC76" w14:textId="77777777" w:rsidR="002474CE" w:rsidRPr="00ED7D06" w:rsidRDefault="002474CE">
            <w:pPr>
              <w:widowControl/>
              <w:jc w:val="left"/>
              <w:rPr>
                <w:rFonts w:ascii="Arial" w:eastAsia="ＭＳ Ｐゴシック" w:hAnsi="Arial" w:cs="Arial"/>
                <w:bCs/>
                <w:kern w:val="0"/>
                <w:sz w:val="16"/>
                <w:szCs w:val="16"/>
              </w:rPr>
            </w:pPr>
            <w:r w:rsidRPr="00ED7D06">
              <w:rPr>
                <w:rFonts w:ascii="Arial" w:eastAsia="ＭＳ Ｐゴシック" w:hAnsi="Arial" w:cs="Arial"/>
                <w:bCs/>
                <w:kern w:val="0"/>
                <w:sz w:val="16"/>
                <w:szCs w:val="16"/>
              </w:rPr>
              <w:t xml:space="preserve">　</w:t>
            </w:r>
          </w:p>
        </w:tc>
        <w:tc>
          <w:tcPr>
            <w:tcW w:w="1180" w:type="dxa"/>
            <w:noWrap/>
            <w:vAlign w:val="center"/>
          </w:tcPr>
          <w:p w14:paraId="45480D37" w14:textId="77777777" w:rsidR="002474CE" w:rsidRPr="00ED7D06" w:rsidRDefault="002474CE">
            <w:pPr>
              <w:widowControl/>
              <w:jc w:val="left"/>
              <w:rPr>
                <w:rFonts w:ascii="Arial" w:eastAsia="ＭＳ Ｐゴシック" w:hAnsi="Arial" w:cs="Arial"/>
                <w:bCs/>
                <w:kern w:val="0"/>
                <w:sz w:val="16"/>
                <w:szCs w:val="16"/>
              </w:rPr>
            </w:pPr>
            <w:r w:rsidRPr="00ED7D06">
              <w:rPr>
                <w:rFonts w:ascii="Arial" w:eastAsia="ＭＳ Ｐゴシック" w:hAnsi="Arial" w:cs="Arial"/>
                <w:bCs/>
                <w:kern w:val="0"/>
                <w:sz w:val="16"/>
                <w:szCs w:val="16"/>
              </w:rPr>
              <w:t xml:space="preserve">　</w:t>
            </w:r>
          </w:p>
        </w:tc>
        <w:tc>
          <w:tcPr>
            <w:tcW w:w="432" w:type="dxa"/>
            <w:noWrap/>
            <w:vAlign w:val="center"/>
          </w:tcPr>
          <w:p w14:paraId="782FC25B" w14:textId="77777777" w:rsidR="002474CE" w:rsidRPr="00ED7D06" w:rsidRDefault="002474CE">
            <w:pPr>
              <w:widowControl/>
              <w:jc w:val="left"/>
              <w:rPr>
                <w:rFonts w:ascii="Arial" w:eastAsia="ＭＳ Ｐゴシック" w:hAnsi="Arial" w:cs="Arial"/>
                <w:kern w:val="0"/>
                <w:sz w:val="16"/>
                <w:szCs w:val="16"/>
              </w:rPr>
            </w:pPr>
            <w:r w:rsidRPr="00ED7D06">
              <w:rPr>
                <w:rFonts w:ascii="Arial" w:eastAsia="ＭＳ Ｐゴシック" w:hAnsi="ＭＳ Ｐゴシック" w:cs="Arial"/>
                <w:kern w:val="0"/>
                <w:sz w:val="16"/>
                <w:szCs w:val="16"/>
              </w:rPr>
              <w:t xml:space="preserve">　</w:t>
            </w:r>
          </w:p>
        </w:tc>
      </w:tr>
      <w:tr w:rsidR="00ED7D06" w:rsidRPr="00ED7D06" w14:paraId="50D8AEA2" w14:textId="77777777" w:rsidTr="00ED7D06">
        <w:trPr>
          <w:trHeight w:hRule="exact" w:val="238"/>
          <w:jc w:val="center"/>
        </w:trPr>
        <w:tc>
          <w:tcPr>
            <w:tcW w:w="603" w:type="dxa"/>
            <w:shd w:val="clear" w:color="auto" w:fill="C0C0C0"/>
            <w:noWrap/>
            <w:vAlign w:val="center"/>
          </w:tcPr>
          <w:p w14:paraId="4422B6EF" w14:textId="77777777" w:rsidR="00ED7D06" w:rsidRPr="00ED7D06" w:rsidRDefault="00ED7D06">
            <w:pPr>
              <w:widowControl/>
              <w:jc w:val="center"/>
              <w:rPr>
                <w:rFonts w:ascii="Arial" w:eastAsia="ＭＳ Ｐゴシック" w:hAnsi="Arial" w:cs="Arial"/>
                <w:kern w:val="0"/>
                <w:sz w:val="16"/>
                <w:szCs w:val="16"/>
              </w:rPr>
            </w:pPr>
            <w:r>
              <w:rPr>
                <w:rFonts w:ascii="Arial" w:eastAsia="ＭＳ Ｐゴシック" w:hAnsi="Arial" w:cs="Arial" w:hint="eastAsia"/>
                <w:kern w:val="0"/>
                <w:sz w:val="16"/>
                <w:szCs w:val="16"/>
              </w:rPr>
              <w:t>12</w:t>
            </w:r>
          </w:p>
        </w:tc>
        <w:tc>
          <w:tcPr>
            <w:tcW w:w="1080" w:type="dxa"/>
            <w:noWrap/>
            <w:vAlign w:val="center"/>
          </w:tcPr>
          <w:p w14:paraId="02D0C871" w14:textId="77777777" w:rsidR="00ED7D06" w:rsidRPr="00ED7D06" w:rsidRDefault="00ED7D06">
            <w:pPr>
              <w:widowControl/>
              <w:jc w:val="left"/>
              <w:rPr>
                <w:rFonts w:ascii="Arial" w:eastAsia="ＭＳ Ｐゴシック" w:hAnsi="Arial" w:cs="Arial"/>
                <w:b/>
                <w:bCs/>
                <w:kern w:val="0"/>
                <w:sz w:val="16"/>
                <w:szCs w:val="16"/>
              </w:rPr>
            </w:pPr>
          </w:p>
        </w:tc>
        <w:tc>
          <w:tcPr>
            <w:tcW w:w="940" w:type="dxa"/>
            <w:noWrap/>
            <w:vAlign w:val="center"/>
          </w:tcPr>
          <w:p w14:paraId="1EA653D2" w14:textId="77777777" w:rsidR="00ED7D06" w:rsidRPr="00ED7D06" w:rsidRDefault="00ED7D06">
            <w:pPr>
              <w:widowControl/>
              <w:jc w:val="right"/>
              <w:rPr>
                <w:rFonts w:ascii="Arial" w:eastAsia="ＭＳ Ｐゴシック" w:hAnsi="Arial" w:cs="Arial"/>
                <w:b/>
                <w:bCs/>
                <w:kern w:val="0"/>
                <w:sz w:val="16"/>
                <w:szCs w:val="16"/>
              </w:rPr>
            </w:pPr>
          </w:p>
        </w:tc>
        <w:tc>
          <w:tcPr>
            <w:tcW w:w="800" w:type="dxa"/>
            <w:noWrap/>
            <w:vAlign w:val="center"/>
          </w:tcPr>
          <w:p w14:paraId="6DEA5EAE" w14:textId="77777777" w:rsidR="00ED7D06" w:rsidRPr="00ED7D06" w:rsidRDefault="00ED7D06">
            <w:pPr>
              <w:widowControl/>
              <w:jc w:val="right"/>
              <w:rPr>
                <w:rFonts w:ascii="Arial" w:eastAsia="ＭＳ Ｐゴシック" w:hAnsi="Arial" w:cs="Arial"/>
                <w:b/>
                <w:bCs/>
                <w:kern w:val="0"/>
                <w:sz w:val="16"/>
                <w:szCs w:val="16"/>
              </w:rPr>
            </w:pPr>
          </w:p>
        </w:tc>
        <w:tc>
          <w:tcPr>
            <w:tcW w:w="1319" w:type="dxa"/>
            <w:noWrap/>
            <w:vAlign w:val="center"/>
          </w:tcPr>
          <w:p w14:paraId="533F1D50" w14:textId="77777777" w:rsidR="00ED7D06" w:rsidRPr="00ED7D06" w:rsidRDefault="00ED7D06">
            <w:pPr>
              <w:widowControl/>
              <w:jc w:val="left"/>
              <w:rPr>
                <w:rFonts w:ascii="Arial" w:eastAsia="ＭＳ Ｐゴシック" w:hAnsi="Arial" w:cs="Arial"/>
                <w:b/>
                <w:bCs/>
                <w:kern w:val="0"/>
                <w:sz w:val="16"/>
                <w:szCs w:val="16"/>
              </w:rPr>
            </w:pPr>
          </w:p>
        </w:tc>
        <w:tc>
          <w:tcPr>
            <w:tcW w:w="1180" w:type="dxa"/>
            <w:noWrap/>
            <w:vAlign w:val="center"/>
          </w:tcPr>
          <w:p w14:paraId="375479AD" w14:textId="77777777" w:rsidR="00ED7D06" w:rsidRPr="00ED7D06" w:rsidRDefault="00ED7D06">
            <w:pPr>
              <w:widowControl/>
              <w:jc w:val="left"/>
              <w:rPr>
                <w:rFonts w:ascii="Arial" w:eastAsia="ＭＳ Ｐゴシック" w:hAnsi="Arial" w:cs="Arial"/>
                <w:b/>
                <w:bCs/>
                <w:kern w:val="0"/>
                <w:sz w:val="16"/>
                <w:szCs w:val="16"/>
              </w:rPr>
            </w:pPr>
          </w:p>
        </w:tc>
        <w:tc>
          <w:tcPr>
            <w:tcW w:w="432" w:type="dxa"/>
            <w:noWrap/>
            <w:vAlign w:val="center"/>
          </w:tcPr>
          <w:p w14:paraId="3ECCC61A" w14:textId="77777777" w:rsidR="00ED7D06" w:rsidRPr="00ED7D06" w:rsidRDefault="00ED7D06">
            <w:pPr>
              <w:widowControl/>
              <w:jc w:val="left"/>
              <w:rPr>
                <w:rFonts w:ascii="Arial" w:eastAsia="ＭＳ Ｐゴシック" w:hAnsi="ＭＳ Ｐゴシック" w:cs="Arial"/>
                <w:kern w:val="0"/>
                <w:sz w:val="16"/>
                <w:szCs w:val="16"/>
              </w:rPr>
            </w:pPr>
          </w:p>
        </w:tc>
      </w:tr>
    </w:tbl>
    <w:p w14:paraId="23B058DE" w14:textId="77777777" w:rsidR="002474CE" w:rsidRDefault="000114AB">
      <w:pPr>
        <w:jc w:val="center"/>
        <w:rPr>
          <w:rFonts w:ascii="Times New Roman" w:hAnsi="Times New Roman"/>
          <w:b/>
        </w:rPr>
      </w:pPr>
      <w:r>
        <w:rPr>
          <w:rFonts w:hint="eastAsia"/>
          <w:b/>
        </w:rPr>
        <w:t xml:space="preserve"> </w:t>
      </w:r>
      <w:r w:rsidR="00DA453C">
        <w:rPr>
          <w:rFonts w:hint="eastAsia"/>
          <w:b/>
        </w:rPr>
        <w:t>Figure 9</w:t>
      </w:r>
      <w:r w:rsidR="002474CE">
        <w:rPr>
          <w:rFonts w:ascii="Times New Roman" w:hAnsi="Times New Roman" w:hint="eastAsia"/>
          <w:b/>
        </w:rPr>
        <w:t>: Sample WeightedSBM.xls in Excel Sheet</w:t>
      </w:r>
    </w:p>
    <w:p w14:paraId="3F4DF239" w14:textId="77777777" w:rsidR="002474CE" w:rsidRPr="00943D84" w:rsidRDefault="002474CE">
      <w:pPr>
        <w:jc w:val="center"/>
        <w:rPr>
          <w:rFonts w:ascii="Times New Roman" w:hAnsi="Times New Roman"/>
          <w:b/>
        </w:rPr>
      </w:pPr>
    </w:p>
    <w:p w14:paraId="2C5249AD" w14:textId="77777777" w:rsidR="002474CE" w:rsidRPr="00943D84" w:rsidRDefault="002474CE"/>
    <w:p w14:paraId="6BE14AEF" w14:textId="77777777" w:rsidR="002474CE" w:rsidRDefault="002474CE">
      <w:pPr>
        <w:pStyle w:val="1"/>
        <w:jc w:val="both"/>
        <w:rPr>
          <w:sz w:val="24"/>
          <w:szCs w:val="24"/>
        </w:rPr>
      </w:pPr>
      <w:bookmarkStart w:id="378" w:name="_(18)_The_Network"/>
      <w:bookmarkStart w:id="379" w:name="_Toc534898297"/>
      <w:bookmarkStart w:id="380" w:name="_Toc534899475"/>
      <w:bookmarkStart w:id="381" w:name="_Toc534900069"/>
      <w:bookmarkStart w:id="382" w:name="_Toc534908802"/>
      <w:bookmarkStart w:id="383" w:name="_Toc534935023"/>
      <w:bookmarkStart w:id="384" w:name="_Toc534935510"/>
      <w:bookmarkStart w:id="385" w:name="_Toc534935770"/>
      <w:bookmarkStart w:id="386" w:name="_Toc534960272"/>
      <w:bookmarkStart w:id="387" w:name="_Toc534963203"/>
      <w:bookmarkStart w:id="388" w:name="_Toc535040225"/>
      <w:bookmarkStart w:id="389" w:name="_Toc535041631"/>
      <w:bookmarkStart w:id="390" w:name="_Toc535074296"/>
      <w:bookmarkStart w:id="391" w:name="_Toc535125919"/>
      <w:bookmarkStart w:id="392" w:name="_Toc535154412"/>
      <w:bookmarkStart w:id="393" w:name="_Toc329599872"/>
      <w:bookmarkStart w:id="394" w:name="_Toc329600228"/>
      <w:bookmarkStart w:id="395" w:name="_Toc336106438"/>
      <w:bookmarkStart w:id="396" w:name="_Toc370887244"/>
      <w:bookmarkStart w:id="397" w:name="_Toc370887382"/>
      <w:bookmarkStart w:id="398" w:name="_Toc370887953"/>
      <w:bookmarkEnd w:id="378"/>
      <w:r>
        <w:rPr>
          <w:sz w:val="24"/>
          <w:szCs w:val="24"/>
        </w:rPr>
        <w:t>5. Starting DEA-Solver</w:t>
      </w:r>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r>
        <w:rPr>
          <w:sz w:val="24"/>
          <w:szCs w:val="24"/>
        </w:rPr>
        <w:fldChar w:fldCharType="begin"/>
      </w:r>
      <w:r>
        <w:instrText xml:space="preserve"> XE "</w:instrText>
      </w:r>
      <w:r>
        <w:rPr>
          <w:sz w:val="24"/>
          <w:szCs w:val="24"/>
        </w:rPr>
        <w:instrText>Starting DEA-Solver</w:instrText>
      </w:r>
      <w:r>
        <w:instrText xml:space="preserve">" </w:instrText>
      </w:r>
      <w:r>
        <w:rPr>
          <w:sz w:val="24"/>
          <w:szCs w:val="24"/>
        </w:rPr>
        <w:fldChar w:fldCharType="end"/>
      </w:r>
    </w:p>
    <w:p w14:paraId="3D04B1E7" w14:textId="77777777" w:rsidR="00E90BD1" w:rsidRDefault="00E90BD1">
      <w:pPr>
        <w:rPr>
          <w:rFonts w:ascii="Times New Roman" w:hAnsi="Times New Roman"/>
        </w:rPr>
      </w:pPr>
    </w:p>
    <w:p w14:paraId="7829C727" w14:textId="77777777" w:rsidR="002474CE" w:rsidRDefault="002474CE">
      <w:pPr>
        <w:rPr>
          <w:rFonts w:ascii="Times New Roman" w:hAnsi="Times New Roman"/>
        </w:rPr>
      </w:pPr>
      <w:r>
        <w:rPr>
          <w:rFonts w:ascii="Times New Roman" w:hAnsi="Times New Roman"/>
        </w:rPr>
        <w:t xml:space="preserve"> After completion of the data file in an Excel </w:t>
      </w:r>
      <w:r>
        <w:rPr>
          <w:rFonts w:ascii="Times New Roman" w:hAnsi="Times New Roman" w:hint="eastAsia"/>
        </w:rPr>
        <w:t>work</w:t>
      </w:r>
      <w:r>
        <w:rPr>
          <w:rFonts w:ascii="Times New Roman" w:hAnsi="Times New Roman"/>
        </w:rPr>
        <w:t xml:space="preserve">sheet on an Excel </w:t>
      </w:r>
      <w:r>
        <w:rPr>
          <w:rFonts w:ascii="Times New Roman" w:hAnsi="Times New Roman" w:hint="eastAsia"/>
        </w:rPr>
        <w:t>work</w:t>
      </w:r>
      <w:r>
        <w:rPr>
          <w:rFonts w:ascii="Times New Roman" w:hAnsi="Times New Roman"/>
        </w:rPr>
        <w:t xml:space="preserve">book as mentioned above, </w:t>
      </w:r>
      <w:r>
        <w:rPr>
          <w:rFonts w:ascii="Times New Roman" w:hAnsi="Times New Roman" w:hint="eastAsia"/>
        </w:rPr>
        <w:t>save</w:t>
      </w:r>
      <w:r>
        <w:rPr>
          <w:rFonts w:ascii="Times New Roman" w:hAnsi="Times New Roman"/>
        </w:rPr>
        <w:t xml:space="preserve"> the data file and click </w:t>
      </w:r>
      <w:r w:rsidR="00B74156">
        <w:rPr>
          <w:rFonts w:ascii="Times New Roman" w:hAnsi="Times New Roman"/>
        </w:rPr>
        <w:t>the file “DEA-Solver-</w:t>
      </w:r>
      <w:r w:rsidR="00B74156">
        <w:rPr>
          <w:rFonts w:ascii="Times New Roman" w:hAnsi="Times New Roman" w:hint="eastAsia"/>
        </w:rPr>
        <w:t>LV(V7)</w:t>
      </w:r>
      <w:r w:rsidR="00B74156">
        <w:rPr>
          <w:rFonts w:ascii="Times New Roman" w:hAnsi="Times New Roman"/>
        </w:rPr>
        <w:t xml:space="preserve">” </w:t>
      </w:r>
      <w:r>
        <w:rPr>
          <w:rFonts w:ascii="Times New Roman" w:hAnsi="Times New Roman"/>
        </w:rPr>
        <w:t xml:space="preserve">. This starts DEA-Solver. Then follow the instructions on the </w:t>
      </w:r>
      <w:r w:rsidR="00CB7E31">
        <w:rPr>
          <w:rFonts w:ascii="Times New Roman" w:hAnsi="Times New Roman" w:hint="eastAsia"/>
        </w:rPr>
        <w:t>window</w:t>
      </w:r>
      <w:r>
        <w:rPr>
          <w:rFonts w:ascii="Times New Roman" w:hAnsi="Times New Roman"/>
        </w:rPr>
        <w:t xml:space="preserve">. </w:t>
      </w:r>
    </w:p>
    <w:p w14:paraId="75CA1402" w14:textId="77777777" w:rsidR="002474CE" w:rsidRDefault="002474CE">
      <w:pPr>
        <w:rPr>
          <w:rFonts w:ascii="Times New Roman" w:hAnsi="Times New Roman"/>
        </w:rPr>
      </w:pPr>
      <w:r>
        <w:rPr>
          <w:rFonts w:ascii="Times New Roman" w:hAnsi="Times New Roman"/>
        </w:rPr>
        <w:t>This Solver proceeds as follows,</w:t>
      </w:r>
    </w:p>
    <w:p w14:paraId="646E7FD8" w14:textId="77777777" w:rsidR="002474CE" w:rsidRDefault="002474CE" w:rsidP="00C3398A">
      <w:pPr>
        <w:pStyle w:val="2"/>
      </w:pPr>
      <w:bookmarkStart w:id="399" w:name="_Toc329599873"/>
      <w:bookmarkStart w:id="400" w:name="_Toc329600229"/>
      <w:bookmarkStart w:id="401" w:name="_Toc336106439"/>
      <w:bookmarkStart w:id="402" w:name="_Toc370887383"/>
      <w:bookmarkStart w:id="403" w:name="_Toc370887954"/>
      <w:r>
        <w:t>(1) Selection of a DEA model</w:t>
      </w:r>
      <w:bookmarkEnd w:id="399"/>
      <w:bookmarkEnd w:id="400"/>
      <w:bookmarkEnd w:id="401"/>
      <w:bookmarkEnd w:id="402"/>
      <w:bookmarkEnd w:id="403"/>
    </w:p>
    <w:p w14:paraId="7E2B69B1" w14:textId="77777777" w:rsidR="002474CE" w:rsidRDefault="002474CE" w:rsidP="00C3398A">
      <w:pPr>
        <w:pStyle w:val="2"/>
      </w:pPr>
      <w:bookmarkStart w:id="404" w:name="_Toc329599874"/>
      <w:bookmarkStart w:id="405" w:name="_Toc329600230"/>
      <w:bookmarkStart w:id="406" w:name="_Toc336106440"/>
      <w:bookmarkStart w:id="407" w:name="_Toc370887384"/>
      <w:bookmarkStart w:id="408" w:name="_Toc370887955"/>
      <w:r>
        <w:t>(2) Selection of a data set in Excel Worksheet</w:t>
      </w:r>
      <w:bookmarkEnd w:id="404"/>
      <w:bookmarkEnd w:id="405"/>
      <w:bookmarkEnd w:id="406"/>
      <w:bookmarkEnd w:id="407"/>
      <w:bookmarkEnd w:id="408"/>
    </w:p>
    <w:p w14:paraId="62829E8A" w14:textId="77777777" w:rsidR="002474CE" w:rsidRDefault="002474CE" w:rsidP="00C3398A">
      <w:pPr>
        <w:pStyle w:val="2"/>
      </w:pPr>
      <w:bookmarkStart w:id="409" w:name="_Toc329599875"/>
      <w:bookmarkStart w:id="410" w:name="_Toc329600231"/>
      <w:bookmarkStart w:id="411" w:name="_Toc336106441"/>
      <w:bookmarkStart w:id="412" w:name="_Toc370887385"/>
      <w:bookmarkStart w:id="413" w:name="_Toc370887956"/>
      <w:r>
        <w:t>(3) Selection of a Workbook for saving the results of computation and</w:t>
      </w:r>
      <w:bookmarkEnd w:id="409"/>
      <w:bookmarkEnd w:id="410"/>
      <w:bookmarkEnd w:id="411"/>
      <w:bookmarkEnd w:id="412"/>
      <w:bookmarkEnd w:id="413"/>
      <w:r>
        <w:t xml:space="preserve"> </w:t>
      </w:r>
    </w:p>
    <w:p w14:paraId="4808FC0F" w14:textId="77777777" w:rsidR="002474CE" w:rsidRDefault="002474CE" w:rsidP="00C3398A">
      <w:pPr>
        <w:pStyle w:val="2"/>
      </w:pPr>
      <w:bookmarkStart w:id="414" w:name="_Toc329599876"/>
      <w:bookmarkStart w:id="415" w:name="_Toc329600232"/>
      <w:bookmarkStart w:id="416" w:name="_Toc336106442"/>
      <w:bookmarkStart w:id="417" w:name="_Toc370887386"/>
      <w:bookmarkStart w:id="418" w:name="_Toc370887957"/>
      <w:r>
        <w:t>(4) DEA computation</w:t>
      </w:r>
      <w:bookmarkEnd w:id="414"/>
      <w:bookmarkEnd w:id="415"/>
      <w:bookmarkEnd w:id="416"/>
      <w:bookmarkEnd w:id="417"/>
      <w:bookmarkEnd w:id="418"/>
    </w:p>
    <w:p w14:paraId="1BBAA2D1" w14:textId="77777777" w:rsidR="002474CE" w:rsidRDefault="002474CE"/>
    <w:p w14:paraId="6204FDD2" w14:textId="77777777" w:rsidR="002474CE" w:rsidRDefault="002474CE">
      <w:pPr>
        <w:pStyle w:val="1"/>
        <w:jc w:val="both"/>
        <w:rPr>
          <w:sz w:val="24"/>
          <w:szCs w:val="24"/>
        </w:rPr>
      </w:pPr>
      <w:bookmarkStart w:id="419" w:name="_Toc534898298"/>
      <w:bookmarkStart w:id="420" w:name="_Toc534899476"/>
      <w:bookmarkStart w:id="421" w:name="_Toc534900070"/>
      <w:bookmarkStart w:id="422" w:name="_Toc534908803"/>
      <w:bookmarkStart w:id="423" w:name="_Toc534935024"/>
      <w:bookmarkStart w:id="424" w:name="_Toc534935511"/>
      <w:bookmarkStart w:id="425" w:name="_Toc534935771"/>
      <w:bookmarkStart w:id="426" w:name="_Toc534960273"/>
      <w:bookmarkStart w:id="427" w:name="_Toc534963204"/>
      <w:bookmarkStart w:id="428" w:name="_Toc535040226"/>
      <w:bookmarkStart w:id="429" w:name="_Toc535041632"/>
      <w:bookmarkStart w:id="430" w:name="_Toc535074297"/>
      <w:bookmarkStart w:id="431" w:name="_Toc535125920"/>
      <w:bookmarkStart w:id="432" w:name="_Toc535154413"/>
      <w:bookmarkStart w:id="433" w:name="_Toc329599877"/>
      <w:bookmarkStart w:id="434" w:name="_Toc329600233"/>
      <w:bookmarkStart w:id="435" w:name="_Toc336106443"/>
      <w:bookmarkStart w:id="436" w:name="_Toc370887245"/>
      <w:bookmarkStart w:id="437" w:name="_Toc370887387"/>
      <w:bookmarkStart w:id="438" w:name="_Toc370887958"/>
      <w:r>
        <w:rPr>
          <w:sz w:val="24"/>
          <w:szCs w:val="24"/>
        </w:rPr>
        <w:t>6. Results</w:t>
      </w:r>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p>
    <w:p w14:paraId="748A4F95" w14:textId="77777777" w:rsidR="00E90BD1" w:rsidRDefault="002474CE">
      <w:pPr>
        <w:rPr>
          <w:rFonts w:ascii="Times New Roman" w:hAnsi="Times New Roman"/>
        </w:rPr>
      </w:pPr>
      <w:r>
        <w:rPr>
          <w:rFonts w:ascii="Times New Roman" w:hAnsi="Times New Roman"/>
        </w:rPr>
        <w:t xml:space="preserve"> </w:t>
      </w:r>
    </w:p>
    <w:p w14:paraId="791BEF5A" w14:textId="77777777" w:rsidR="002474CE" w:rsidRDefault="002474CE">
      <w:pPr>
        <w:rPr>
          <w:rFonts w:ascii="Times New Roman" w:hAnsi="Times New Roman"/>
        </w:rPr>
      </w:pPr>
      <w:r>
        <w:rPr>
          <w:rFonts w:ascii="Times New Roman" w:hAnsi="Times New Roman"/>
        </w:rPr>
        <w:t>The results of computation are stored in the selected Excel workbook. The following worksheets contain the results, although some models lack some of them.</w:t>
      </w:r>
    </w:p>
    <w:p w14:paraId="3FBA4303" w14:textId="77777777" w:rsidR="0065447F" w:rsidRDefault="0065447F">
      <w:pPr>
        <w:numPr>
          <w:ins w:id="439" w:author="ctone" w:date="2012-08-24T14:00:00Z"/>
        </w:numPr>
        <w:rPr>
          <w:rFonts w:ascii="Times New Roman" w:hAnsi="Times New Roman"/>
        </w:rPr>
      </w:pPr>
    </w:p>
    <w:p w14:paraId="67A9928B" w14:textId="77777777" w:rsidR="002474CE" w:rsidRDefault="002474CE" w:rsidP="00C3398A">
      <w:pPr>
        <w:pStyle w:val="2"/>
      </w:pPr>
      <w:bookmarkStart w:id="440" w:name="_Toc534898299"/>
      <w:bookmarkStart w:id="441" w:name="_Toc534899477"/>
      <w:bookmarkStart w:id="442" w:name="_Toc534900071"/>
      <w:bookmarkStart w:id="443" w:name="_Toc534908804"/>
      <w:bookmarkStart w:id="444" w:name="_Toc534935025"/>
      <w:bookmarkStart w:id="445" w:name="_Toc534935512"/>
      <w:bookmarkStart w:id="446" w:name="_Toc534935772"/>
      <w:bookmarkStart w:id="447" w:name="_Toc534960274"/>
      <w:bookmarkStart w:id="448" w:name="_Toc534963205"/>
      <w:bookmarkStart w:id="449" w:name="_Toc535040227"/>
      <w:bookmarkStart w:id="450" w:name="_Toc535041633"/>
      <w:bookmarkStart w:id="451" w:name="_Toc535074298"/>
      <w:bookmarkStart w:id="452" w:name="_Toc535125921"/>
      <w:bookmarkStart w:id="453" w:name="_Toc535154414"/>
      <w:bookmarkStart w:id="454" w:name="_Toc329599878"/>
      <w:bookmarkStart w:id="455" w:name="_Toc329600234"/>
      <w:bookmarkStart w:id="456" w:name="_Toc336106444"/>
      <w:bookmarkStart w:id="457" w:name="_Toc370887388"/>
      <w:bookmarkStart w:id="458" w:name="_Toc370887959"/>
      <w:r>
        <w:t>(1) Worksheet “Summary”</w:t>
      </w:r>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r>
        <w:fldChar w:fldCharType="begin"/>
      </w:r>
      <w:r>
        <w:instrText xml:space="preserve"> XE "Worksheet </w:instrText>
      </w:r>
      <w:r>
        <w:rPr>
          <w:rFonts w:ascii="Century" w:hAnsi="Century"/>
          <w:sz w:val="20"/>
          <w:szCs w:val="20"/>
        </w:rPr>
        <w:instrText>\</w:instrText>
      </w:r>
      <w:r>
        <w:instrText>“Summary</w:instrText>
      </w:r>
      <w:r>
        <w:rPr>
          <w:rFonts w:ascii="Century" w:hAnsi="Century"/>
          <w:sz w:val="20"/>
          <w:szCs w:val="20"/>
        </w:rPr>
        <w:instrText>\</w:instrText>
      </w:r>
      <w:r>
        <w:instrText xml:space="preserve">”" </w:instrText>
      </w:r>
      <w:r>
        <w:fldChar w:fldCharType="end"/>
      </w:r>
    </w:p>
    <w:p w14:paraId="6F67D122" w14:textId="77777777" w:rsidR="002474CE" w:rsidRDefault="002474CE">
      <w:pPr>
        <w:rPr>
          <w:rFonts w:ascii="Times New Roman" w:hAnsi="Times New Roman"/>
        </w:rPr>
      </w:pPr>
      <w:r>
        <w:rPr>
          <w:rFonts w:ascii="Times New Roman" w:hAnsi="Times New Roman"/>
        </w:rPr>
        <w:t xml:space="preserve">This worksheet shows statistics on data and a summary report of results obtained. </w:t>
      </w:r>
    </w:p>
    <w:p w14:paraId="7CCF021B" w14:textId="77777777" w:rsidR="0065447F" w:rsidRDefault="0065447F">
      <w:pPr>
        <w:numPr>
          <w:ins w:id="459" w:author="ctone" w:date="2012-08-24T14:00:00Z"/>
        </w:numPr>
        <w:rPr>
          <w:rFonts w:ascii="Times New Roman" w:hAnsi="Times New Roman"/>
        </w:rPr>
      </w:pPr>
    </w:p>
    <w:p w14:paraId="2C90B049" w14:textId="77777777" w:rsidR="002474CE" w:rsidRDefault="002474CE" w:rsidP="00C3398A">
      <w:pPr>
        <w:pStyle w:val="2"/>
      </w:pPr>
      <w:bookmarkStart w:id="460" w:name="_Toc534898300"/>
      <w:bookmarkStart w:id="461" w:name="_Toc534899478"/>
      <w:bookmarkStart w:id="462" w:name="_Toc534900072"/>
      <w:bookmarkStart w:id="463" w:name="_Toc534908805"/>
      <w:bookmarkStart w:id="464" w:name="_Toc534935026"/>
      <w:bookmarkStart w:id="465" w:name="_Toc534935513"/>
      <w:bookmarkStart w:id="466" w:name="_Toc534935773"/>
      <w:bookmarkStart w:id="467" w:name="_Toc534960275"/>
      <w:bookmarkStart w:id="468" w:name="_Toc534963206"/>
      <w:bookmarkStart w:id="469" w:name="_Toc535040228"/>
      <w:bookmarkStart w:id="470" w:name="_Toc535041634"/>
      <w:bookmarkStart w:id="471" w:name="_Toc535074299"/>
      <w:bookmarkStart w:id="472" w:name="_Toc535125922"/>
      <w:bookmarkStart w:id="473" w:name="_Toc535154415"/>
      <w:bookmarkStart w:id="474" w:name="_Toc329599879"/>
      <w:bookmarkStart w:id="475" w:name="_Toc329600235"/>
      <w:bookmarkStart w:id="476" w:name="_Toc336106445"/>
      <w:bookmarkStart w:id="477" w:name="_Toc370887389"/>
      <w:bookmarkStart w:id="478" w:name="_Toc370887960"/>
      <w:r>
        <w:t>(2) Worksheet “Score”</w:t>
      </w:r>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r>
        <w:fldChar w:fldCharType="begin"/>
      </w:r>
      <w:r>
        <w:instrText xml:space="preserve"> XE "Worksheet </w:instrText>
      </w:r>
      <w:r>
        <w:rPr>
          <w:rFonts w:ascii="Century" w:hAnsi="Century"/>
          <w:sz w:val="20"/>
          <w:szCs w:val="20"/>
        </w:rPr>
        <w:instrText>\</w:instrText>
      </w:r>
      <w:r>
        <w:instrText>“Score</w:instrText>
      </w:r>
      <w:r>
        <w:rPr>
          <w:rFonts w:ascii="Century" w:hAnsi="Century"/>
          <w:sz w:val="20"/>
          <w:szCs w:val="20"/>
        </w:rPr>
        <w:instrText>\</w:instrText>
      </w:r>
      <w:r>
        <w:instrText xml:space="preserve">”" </w:instrText>
      </w:r>
      <w:r>
        <w:fldChar w:fldCharType="end"/>
      </w:r>
    </w:p>
    <w:p w14:paraId="45C79857" w14:textId="77777777" w:rsidR="002474CE" w:rsidRDefault="002474CE">
      <w:pPr>
        <w:rPr>
          <w:rFonts w:ascii="Times New Roman" w:hAnsi="Times New Roman"/>
        </w:rPr>
      </w:pPr>
      <w:r>
        <w:rPr>
          <w:rFonts w:ascii="Times New Roman" w:hAnsi="Times New Roman"/>
        </w:rPr>
        <w:t xml:space="preserve">This worksheet contains the DEA-score, reference set, </w:t>
      </w:r>
      <w:r>
        <w:rPr>
          <w:rFonts w:ascii="Times New Roman" w:hAnsi="Times New Roman"/>
          <w:szCs w:val="20"/>
        </w:rPr>
        <w:sym w:font="Symbol" w:char="F06C"/>
      </w:r>
      <w:r>
        <w:rPr>
          <w:rFonts w:ascii="Times New Roman" w:hAnsi="Times New Roman"/>
        </w:rPr>
        <w:t xml:space="preserve"> -value for each DMU in the reference set</w:t>
      </w:r>
      <w:r w:rsidR="00CB7E31">
        <w:rPr>
          <w:rFonts w:ascii="Times New Roman" w:hAnsi="Times New Roman" w:hint="eastAsia"/>
        </w:rPr>
        <w:t>,</w:t>
      </w:r>
      <w:r>
        <w:rPr>
          <w:rFonts w:ascii="Times New Roman" w:hAnsi="Times New Roman"/>
        </w:rPr>
        <w:t xml:space="preserve"> and ranking of efficiency scores.  </w:t>
      </w:r>
    </w:p>
    <w:p w14:paraId="152C27D0" w14:textId="77777777" w:rsidR="002474CE" w:rsidRDefault="002474CE">
      <w:pPr>
        <w:rPr>
          <w:rFonts w:ascii="Times New Roman" w:hAnsi="Times New Roman"/>
        </w:rPr>
      </w:pPr>
      <w:r>
        <w:rPr>
          <w:rFonts w:ascii="Times New Roman" w:hAnsi="Times New Roman"/>
        </w:rPr>
        <w:t xml:space="preserve">A part of a sample Worksheet “Score” is displayed in </w:t>
      </w:r>
      <w:r w:rsidR="00DA453C">
        <w:rPr>
          <w:rFonts w:ascii="Times New Roman" w:hAnsi="Times New Roman"/>
        </w:rPr>
        <w:t>Figure 10</w:t>
      </w:r>
      <w:r>
        <w:rPr>
          <w:rFonts w:ascii="Times New Roman" w:hAnsi="Times New Roman"/>
        </w:rPr>
        <w:t>, where it is shown that DMUs A, B and D are efficient (Score=1) and DMU C is inefficient (Score=0.8827083) with the reference set composed of B (</w:t>
      </w:r>
      <w:r>
        <w:rPr>
          <w:rFonts w:ascii="Times New Roman" w:hAnsi="Times New Roman"/>
          <w:szCs w:val="20"/>
        </w:rPr>
        <w:sym w:font="Symbol" w:char="F06C"/>
      </w:r>
      <w:r>
        <w:rPr>
          <w:rFonts w:ascii="Times New Roman" w:hAnsi="Times New Roman"/>
          <w:vertAlign w:val="subscript"/>
        </w:rPr>
        <w:t>B</w:t>
      </w:r>
      <w:r>
        <w:rPr>
          <w:rFonts w:ascii="Times New Roman" w:hAnsi="Times New Roman"/>
        </w:rPr>
        <w:t>=0.9) and D (</w:t>
      </w:r>
      <w:r>
        <w:rPr>
          <w:rFonts w:ascii="Times New Roman" w:hAnsi="Times New Roman"/>
          <w:szCs w:val="20"/>
        </w:rPr>
        <w:sym w:font="Symbol" w:char="F06C"/>
      </w:r>
      <w:r>
        <w:rPr>
          <w:rFonts w:ascii="Times New Roman" w:hAnsi="Times New Roman"/>
          <w:vertAlign w:val="subscript"/>
        </w:rPr>
        <w:t>D</w:t>
      </w:r>
      <w:r>
        <w:rPr>
          <w:rFonts w:ascii="Times New Roman" w:hAnsi="Times New Roman"/>
        </w:rPr>
        <w:t xml:space="preserve">=0.13888889) and so on. </w:t>
      </w:r>
    </w:p>
    <w:p w14:paraId="5A0000BF" w14:textId="77777777" w:rsidR="002474CE" w:rsidRDefault="002474CE">
      <w:pPr>
        <w:rPr>
          <w:rFonts w:ascii="Times New Roman" w:hAnsi="Times New Roman"/>
        </w:rPr>
      </w:pPr>
      <w:r>
        <w:rPr>
          <w:rFonts w:ascii="Times New Roman" w:hAnsi="Times New Roman"/>
        </w:rPr>
        <w:t xml:space="preserve">The ranking of DMUs in the descending order of efficiency scores </w:t>
      </w:r>
      <w:r>
        <w:rPr>
          <w:rFonts w:ascii="Times New Roman" w:hAnsi="Times New Roman" w:hint="eastAsia"/>
        </w:rPr>
        <w:t>is</w:t>
      </w:r>
      <w:r>
        <w:rPr>
          <w:rFonts w:ascii="Times New Roman" w:hAnsi="Times New Roman"/>
        </w:rPr>
        <w:t xml:space="preserve"> listed in the worksheet “Rank”. </w:t>
      </w:r>
      <w:bookmarkStart w:id="479" w:name="_Toc534896144"/>
      <w:bookmarkStart w:id="480" w:name="_Toc534896337"/>
    </w:p>
    <w:p w14:paraId="4D298357" w14:textId="77777777" w:rsidR="0065447F" w:rsidRDefault="0065447F">
      <w:pPr>
        <w:rPr>
          <w:rFonts w:ascii="Times New Roman" w:hAnsi="Times New Roman"/>
        </w:rPr>
      </w:pPr>
    </w:p>
    <w:p w14:paraId="4CA08648" w14:textId="77777777" w:rsidR="00A83614" w:rsidRDefault="00A83614">
      <w:pPr>
        <w:rPr>
          <w:rFonts w:ascii="Times New Roman" w:hAnsi="Times New Roman"/>
        </w:rPr>
      </w:pPr>
    </w:p>
    <w:tbl>
      <w:tblPr>
        <w:tblW w:w="412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0"/>
        <w:gridCol w:w="565"/>
        <w:gridCol w:w="995"/>
        <w:gridCol w:w="572"/>
        <w:gridCol w:w="482"/>
        <w:gridCol w:w="962"/>
        <w:gridCol w:w="426"/>
        <w:gridCol w:w="1126"/>
        <w:gridCol w:w="403"/>
        <w:gridCol w:w="955"/>
      </w:tblGrid>
      <w:tr w:rsidR="00E90BD1" w:rsidRPr="00A83B85" w14:paraId="7532A813" w14:textId="77777777" w:rsidTr="00626E98">
        <w:trPr>
          <w:trHeight w:hRule="exact" w:val="238"/>
          <w:jc w:val="center"/>
        </w:trPr>
        <w:tc>
          <w:tcPr>
            <w:tcW w:w="347" w:type="pct"/>
            <w:shd w:val="clear" w:color="auto" w:fill="FFCC99"/>
            <w:noWrap/>
            <w:vAlign w:val="center"/>
          </w:tcPr>
          <w:p w14:paraId="454C64A7" w14:textId="77777777" w:rsidR="00E90BD1" w:rsidRPr="00A83B85" w:rsidRDefault="00E90BD1" w:rsidP="0065447F">
            <w:pPr>
              <w:widowControl/>
              <w:jc w:val="center"/>
              <w:rPr>
                <w:rFonts w:ascii="Arial" w:eastAsia="ＭＳ Ｐゴシック" w:hAnsi="Arial" w:cs="Arial"/>
                <w:bCs/>
                <w:kern w:val="0"/>
                <w:sz w:val="16"/>
                <w:szCs w:val="16"/>
              </w:rPr>
            </w:pPr>
            <w:r w:rsidRPr="00A83B85">
              <w:rPr>
                <w:rFonts w:ascii="Arial" w:eastAsia="ＭＳ Ｐゴシック" w:hAnsi="Arial" w:cs="Arial"/>
                <w:bCs/>
                <w:kern w:val="0"/>
                <w:sz w:val="16"/>
                <w:szCs w:val="16"/>
              </w:rPr>
              <w:t>No.</w:t>
            </w:r>
          </w:p>
        </w:tc>
        <w:tc>
          <w:tcPr>
            <w:tcW w:w="408" w:type="pct"/>
            <w:shd w:val="clear" w:color="auto" w:fill="FFCC99"/>
            <w:noWrap/>
            <w:vAlign w:val="center"/>
          </w:tcPr>
          <w:p w14:paraId="1EBE351C" w14:textId="77777777" w:rsidR="00E90BD1" w:rsidRPr="00A83B85" w:rsidRDefault="00E90BD1" w:rsidP="0065447F">
            <w:pPr>
              <w:widowControl/>
              <w:jc w:val="center"/>
              <w:rPr>
                <w:rFonts w:ascii="Arial" w:eastAsia="ＭＳ Ｐゴシック" w:hAnsi="Arial" w:cs="Arial"/>
                <w:bCs/>
                <w:kern w:val="0"/>
                <w:sz w:val="16"/>
                <w:szCs w:val="16"/>
              </w:rPr>
            </w:pPr>
            <w:r w:rsidRPr="00A83B85">
              <w:rPr>
                <w:rFonts w:ascii="Arial" w:eastAsia="ＭＳ Ｐゴシック" w:hAnsi="Arial" w:cs="Arial"/>
                <w:bCs/>
                <w:kern w:val="0"/>
                <w:sz w:val="16"/>
                <w:szCs w:val="16"/>
              </w:rPr>
              <w:t>DMU</w:t>
            </w:r>
          </w:p>
        </w:tc>
        <w:tc>
          <w:tcPr>
            <w:tcW w:w="716" w:type="pct"/>
            <w:shd w:val="clear" w:color="auto" w:fill="FFCC99"/>
            <w:noWrap/>
            <w:vAlign w:val="center"/>
          </w:tcPr>
          <w:p w14:paraId="02082FDE" w14:textId="77777777" w:rsidR="00E90BD1" w:rsidRPr="00A83B85" w:rsidRDefault="00E90BD1" w:rsidP="0065447F">
            <w:pPr>
              <w:widowControl/>
              <w:jc w:val="center"/>
              <w:rPr>
                <w:rFonts w:ascii="Arial" w:eastAsia="ＭＳ Ｐゴシック" w:hAnsi="Arial" w:cs="Arial"/>
                <w:bCs/>
                <w:kern w:val="0"/>
                <w:sz w:val="16"/>
                <w:szCs w:val="16"/>
              </w:rPr>
            </w:pPr>
            <w:r w:rsidRPr="00A83B85">
              <w:rPr>
                <w:rFonts w:ascii="Arial" w:eastAsia="ＭＳ Ｐゴシック" w:hAnsi="Arial" w:cs="Arial"/>
                <w:bCs/>
                <w:kern w:val="0"/>
                <w:sz w:val="16"/>
                <w:szCs w:val="16"/>
              </w:rPr>
              <w:t>Score</w:t>
            </w:r>
          </w:p>
        </w:tc>
        <w:tc>
          <w:tcPr>
            <w:tcW w:w="401" w:type="pct"/>
            <w:shd w:val="clear" w:color="auto" w:fill="FFCC99"/>
            <w:vAlign w:val="center"/>
          </w:tcPr>
          <w:p w14:paraId="0F211013" w14:textId="77777777" w:rsidR="00E90BD1" w:rsidRPr="00A83B85" w:rsidRDefault="00E90BD1" w:rsidP="0065447F">
            <w:pPr>
              <w:widowControl/>
              <w:jc w:val="center"/>
              <w:rPr>
                <w:rFonts w:ascii="Arial" w:eastAsia="ＭＳ Ｐゴシック" w:hAnsi="Arial" w:cs="Arial"/>
                <w:bCs/>
                <w:kern w:val="0"/>
                <w:sz w:val="16"/>
                <w:szCs w:val="16"/>
              </w:rPr>
            </w:pPr>
            <w:r w:rsidRPr="00A83B85">
              <w:rPr>
                <w:rFonts w:ascii="Arial" w:eastAsia="ＭＳ Ｐゴシック" w:hAnsi="Arial" w:cs="Arial"/>
                <w:bCs/>
                <w:kern w:val="0"/>
                <w:sz w:val="16"/>
                <w:szCs w:val="16"/>
              </w:rPr>
              <w:t>Rank</w:t>
            </w:r>
          </w:p>
        </w:tc>
        <w:tc>
          <w:tcPr>
            <w:tcW w:w="1349" w:type="pct"/>
            <w:gridSpan w:val="3"/>
            <w:shd w:val="clear" w:color="auto" w:fill="auto"/>
            <w:vAlign w:val="center"/>
          </w:tcPr>
          <w:p w14:paraId="027253C5" w14:textId="77777777" w:rsidR="00E90BD1" w:rsidRPr="00A83B85" w:rsidRDefault="00E90BD1" w:rsidP="0065447F">
            <w:pPr>
              <w:widowControl/>
              <w:rPr>
                <w:rFonts w:ascii="Arial" w:eastAsia="ＭＳ Ｐゴシック" w:hAnsi="Arial" w:cs="Arial"/>
                <w:bCs/>
                <w:kern w:val="0"/>
                <w:sz w:val="16"/>
                <w:szCs w:val="16"/>
              </w:rPr>
            </w:pPr>
            <w:r w:rsidRPr="00A83B85">
              <w:rPr>
                <w:rFonts w:ascii="Arial" w:eastAsia="ＭＳ Ｐゴシック" w:hAnsi="Arial" w:cs="Arial"/>
                <w:bCs/>
                <w:kern w:val="0"/>
                <w:sz w:val="16"/>
                <w:szCs w:val="16"/>
              </w:rPr>
              <w:t>Reference set (lambda)</w:t>
            </w:r>
          </w:p>
        </w:tc>
        <w:tc>
          <w:tcPr>
            <w:tcW w:w="810" w:type="pct"/>
            <w:shd w:val="clear" w:color="auto" w:fill="auto"/>
            <w:vAlign w:val="center"/>
          </w:tcPr>
          <w:p w14:paraId="77044CC8" w14:textId="77777777" w:rsidR="00E90BD1" w:rsidRPr="00A83B85" w:rsidRDefault="00E90BD1" w:rsidP="0065447F">
            <w:pPr>
              <w:widowControl/>
              <w:rPr>
                <w:rFonts w:ascii="Arial" w:eastAsia="ＭＳ Ｐゴシック" w:hAnsi="Arial" w:cs="Arial"/>
                <w:bCs/>
                <w:kern w:val="0"/>
                <w:sz w:val="16"/>
                <w:szCs w:val="16"/>
              </w:rPr>
            </w:pPr>
          </w:p>
        </w:tc>
        <w:tc>
          <w:tcPr>
            <w:tcW w:w="291" w:type="pct"/>
            <w:shd w:val="clear" w:color="auto" w:fill="auto"/>
            <w:vAlign w:val="center"/>
          </w:tcPr>
          <w:p w14:paraId="7B0298E7" w14:textId="77777777" w:rsidR="00E90BD1" w:rsidRPr="00A83B85" w:rsidRDefault="00E90BD1" w:rsidP="0065447F">
            <w:pPr>
              <w:widowControl/>
              <w:rPr>
                <w:rFonts w:ascii="Arial" w:eastAsia="ＭＳ Ｐゴシック" w:hAnsi="Arial" w:cs="Arial"/>
                <w:bCs/>
                <w:kern w:val="0"/>
                <w:sz w:val="16"/>
                <w:szCs w:val="16"/>
              </w:rPr>
            </w:pPr>
          </w:p>
        </w:tc>
        <w:tc>
          <w:tcPr>
            <w:tcW w:w="679" w:type="pct"/>
            <w:shd w:val="clear" w:color="auto" w:fill="auto"/>
            <w:vAlign w:val="center"/>
          </w:tcPr>
          <w:p w14:paraId="2DB0DD9D" w14:textId="77777777" w:rsidR="00E90BD1" w:rsidRPr="00A83B85" w:rsidRDefault="00E90BD1" w:rsidP="0065447F">
            <w:pPr>
              <w:widowControl/>
              <w:rPr>
                <w:rFonts w:ascii="Arial" w:eastAsia="ＭＳ Ｐゴシック" w:hAnsi="Arial" w:cs="Arial"/>
                <w:bCs/>
                <w:kern w:val="0"/>
                <w:sz w:val="16"/>
                <w:szCs w:val="16"/>
              </w:rPr>
            </w:pPr>
          </w:p>
        </w:tc>
      </w:tr>
      <w:tr w:rsidR="0065447F" w:rsidRPr="00A83B85" w14:paraId="66C363F3" w14:textId="77777777" w:rsidTr="00626E98">
        <w:trPr>
          <w:trHeight w:hRule="exact" w:val="238"/>
          <w:jc w:val="center"/>
        </w:trPr>
        <w:tc>
          <w:tcPr>
            <w:tcW w:w="347" w:type="pct"/>
            <w:shd w:val="clear" w:color="auto" w:fill="auto"/>
            <w:noWrap/>
            <w:vAlign w:val="center"/>
          </w:tcPr>
          <w:p w14:paraId="3366CB27" w14:textId="77777777" w:rsidR="0065447F" w:rsidRPr="00A83B85" w:rsidRDefault="0065447F" w:rsidP="0065447F">
            <w:pPr>
              <w:widowControl/>
              <w:jc w:val="center"/>
              <w:rPr>
                <w:rFonts w:ascii="Arial" w:eastAsia="ＭＳ Ｐゴシック" w:hAnsi="Arial" w:cs="Arial"/>
                <w:bCs/>
                <w:kern w:val="0"/>
                <w:sz w:val="16"/>
                <w:szCs w:val="16"/>
              </w:rPr>
            </w:pPr>
            <w:r w:rsidRPr="00A83B85">
              <w:rPr>
                <w:rFonts w:ascii="Arial" w:eastAsia="ＭＳ Ｐゴシック" w:hAnsi="Arial" w:cs="Arial"/>
                <w:bCs/>
                <w:kern w:val="0"/>
                <w:sz w:val="16"/>
                <w:szCs w:val="16"/>
              </w:rPr>
              <w:t>1</w:t>
            </w:r>
          </w:p>
        </w:tc>
        <w:tc>
          <w:tcPr>
            <w:tcW w:w="408" w:type="pct"/>
            <w:noWrap/>
            <w:vAlign w:val="center"/>
          </w:tcPr>
          <w:p w14:paraId="098C6087"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A </w:t>
            </w:r>
          </w:p>
        </w:tc>
        <w:tc>
          <w:tcPr>
            <w:tcW w:w="716" w:type="pct"/>
            <w:noWrap/>
            <w:vAlign w:val="center"/>
          </w:tcPr>
          <w:p w14:paraId="695FC7D9"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1</w:t>
            </w:r>
          </w:p>
        </w:tc>
        <w:tc>
          <w:tcPr>
            <w:tcW w:w="401" w:type="pct"/>
            <w:vAlign w:val="center"/>
          </w:tcPr>
          <w:p w14:paraId="1A82C180"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1</w:t>
            </w:r>
          </w:p>
        </w:tc>
        <w:tc>
          <w:tcPr>
            <w:tcW w:w="348" w:type="pct"/>
            <w:vAlign w:val="center"/>
          </w:tcPr>
          <w:p w14:paraId="25461408"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A </w:t>
            </w:r>
          </w:p>
        </w:tc>
        <w:tc>
          <w:tcPr>
            <w:tcW w:w="693" w:type="pct"/>
            <w:noWrap/>
            <w:vAlign w:val="center"/>
          </w:tcPr>
          <w:p w14:paraId="0C7B4A28"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1</w:t>
            </w:r>
          </w:p>
        </w:tc>
        <w:tc>
          <w:tcPr>
            <w:tcW w:w="308" w:type="pct"/>
            <w:noWrap/>
            <w:vAlign w:val="center"/>
          </w:tcPr>
          <w:p w14:paraId="70D88C70"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w:t>
            </w:r>
          </w:p>
        </w:tc>
        <w:tc>
          <w:tcPr>
            <w:tcW w:w="810" w:type="pct"/>
            <w:noWrap/>
            <w:vAlign w:val="center"/>
          </w:tcPr>
          <w:p w14:paraId="3E908F76"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w:t>
            </w:r>
          </w:p>
        </w:tc>
        <w:tc>
          <w:tcPr>
            <w:tcW w:w="291" w:type="pct"/>
            <w:vAlign w:val="center"/>
          </w:tcPr>
          <w:p w14:paraId="4ADC7590"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w:t>
            </w:r>
          </w:p>
        </w:tc>
        <w:tc>
          <w:tcPr>
            <w:tcW w:w="679" w:type="pct"/>
            <w:vAlign w:val="center"/>
          </w:tcPr>
          <w:p w14:paraId="0696EB09"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w:t>
            </w:r>
          </w:p>
        </w:tc>
      </w:tr>
      <w:tr w:rsidR="0065447F" w:rsidRPr="00A83B85" w14:paraId="07275FA2" w14:textId="77777777" w:rsidTr="00626E98">
        <w:trPr>
          <w:trHeight w:hRule="exact" w:val="238"/>
          <w:jc w:val="center"/>
        </w:trPr>
        <w:tc>
          <w:tcPr>
            <w:tcW w:w="347" w:type="pct"/>
            <w:shd w:val="clear" w:color="auto" w:fill="auto"/>
            <w:noWrap/>
            <w:vAlign w:val="center"/>
          </w:tcPr>
          <w:p w14:paraId="70DE5D81" w14:textId="77777777" w:rsidR="0065447F" w:rsidRPr="00A83B85" w:rsidRDefault="0065447F" w:rsidP="0065447F">
            <w:pPr>
              <w:widowControl/>
              <w:jc w:val="center"/>
              <w:rPr>
                <w:rFonts w:ascii="Arial" w:eastAsia="ＭＳ Ｐゴシック" w:hAnsi="Arial" w:cs="Arial"/>
                <w:bCs/>
                <w:kern w:val="0"/>
                <w:sz w:val="16"/>
                <w:szCs w:val="16"/>
              </w:rPr>
            </w:pPr>
            <w:r w:rsidRPr="00A83B85">
              <w:rPr>
                <w:rFonts w:ascii="Arial" w:eastAsia="ＭＳ Ｐゴシック" w:hAnsi="Arial" w:cs="Arial"/>
                <w:bCs/>
                <w:kern w:val="0"/>
                <w:sz w:val="16"/>
                <w:szCs w:val="16"/>
              </w:rPr>
              <w:t>2</w:t>
            </w:r>
          </w:p>
        </w:tc>
        <w:tc>
          <w:tcPr>
            <w:tcW w:w="408" w:type="pct"/>
            <w:noWrap/>
            <w:vAlign w:val="center"/>
          </w:tcPr>
          <w:p w14:paraId="1DB62436"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B </w:t>
            </w:r>
          </w:p>
        </w:tc>
        <w:tc>
          <w:tcPr>
            <w:tcW w:w="716" w:type="pct"/>
            <w:noWrap/>
            <w:vAlign w:val="center"/>
          </w:tcPr>
          <w:p w14:paraId="6F97F951"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1</w:t>
            </w:r>
          </w:p>
        </w:tc>
        <w:tc>
          <w:tcPr>
            <w:tcW w:w="401" w:type="pct"/>
            <w:vAlign w:val="center"/>
          </w:tcPr>
          <w:p w14:paraId="34448021"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1</w:t>
            </w:r>
          </w:p>
        </w:tc>
        <w:tc>
          <w:tcPr>
            <w:tcW w:w="348" w:type="pct"/>
            <w:vAlign w:val="center"/>
          </w:tcPr>
          <w:p w14:paraId="42F43473"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B </w:t>
            </w:r>
          </w:p>
        </w:tc>
        <w:tc>
          <w:tcPr>
            <w:tcW w:w="693" w:type="pct"/>
            <w:noWrap/>
            <w:vAlign w:val="center"/>
          </w:tcPr>
          <w:p w14:paraId="2D8CFE0A"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1</w:t>
            </w:r>
          </w:p>
        </w:tc>
        <w:tc>
          <w:tcPr>
            <w:tcW w:w="308" w:type="pct"/>
            <w:noWrap/>
            <w:vAlign w:val="center"/>
          </w:tcPr>
          <w:p w14:paraId="14FA8C71"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w:t>
            </w:r>
          </w:p>
        </w:tc>
        <w:tc>
          <w:tcPr>
            <w:tcW w:w="810" w:type="pct"/>
            <w:noWrap/>
            <w:vAlign w:val="center"/>
          </w:tcPr>
          <w:p w14:paraId="6AEA977A"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w:t>
            </w:r>
          </w:p>
        </w:tc>
        <w:tc>
          <w:tcPr>
            <w:tcW w:w="291" w:type="pct"/>
            <w:vAlign w:val="center"/>
          </w:tcPr>
          <w:p w14:paraId="44C207A6"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w:t>
            </w:r>
          </w:p>
        </w:tc>
        <w:tc>
          <w:tcPr>
            <w:tcW w:w="679" w:type="pct"/>
            <w:vAlign w:val="center"/>
          </w:tcPr>
          <w:p w14:paraId="62AC4D89"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w:t>
            </w:r>
          </w:p>
        </w:tc>
      </w:tr>
      <w:tr w:rsidR="0065447F" w:rsidRPr="00A83B85" w14:paraId="77FC185B" w14:textId="77777777" w:rsidTr="00626E98">
        <w:trPr>
          <w:trHeight w:hRule="exact" w:val="238"/>
          <w:jc w:val="center"/>
        </w:trPr>
        <w:tc>
          <w:tcPr>
            <w:tcW w:w="347" w:type="pct"/>
            <w:shd w:val="clear" w:color="auto" w:fill="auto"/>
            <w:noWrap/>
            <w:vAlign w:val="center"/>
          </w:tcPr>
          <w:p w14:paraId="0C8C7BAF" w14:textId="77777777" w:rsidR="0065447F" w:rsidRPr="00A83B85" w:rsidRDefault="0065447F" w:rsidP="0065447F">
            <w:pPr>
              <w:widowControl/>
              <w:jc w:val="center"/>
              <w:rPr>
                <w:rFonts w:ascii="Arial" w:eastAsia="ＭＳ Ｐゴシック" w:hAnsi="Arial" w:cs="Arial"/>
                <w:bCs/>
                <w:kern w:val="0"/>
                <w:sz w:val="16"/>
                <w:szCs w:val="16"/>
              </w:rPr>
            </w:pPr>
            <w:r w:rsidRPr="00A83B85">
              <w:rPr>
                <w:rFonts w:ascii="Arial" w:eastAsia="ＭＳ Ｐゴシック" w:hAnsi="Arial" w:cs="Arial"/>
                <w:bCs/>
                <w:kern w:val="0"/>
                <w:sz w:val="16"/>
                <w:szCs w:val="16"/>
              </w:rPr>
              <w:t>3</w:t>
            </w:r>
          </w:p>
        </w:tc>
        <w:tc>
          <w:tcPr>
            <w:tcW w:w="408" w:type="pct"/>
            <w:noWrap/>
            <w:vAlign w:val="center"/>
          </w:tcPr>
          <w:p w14:paraId="04719409"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C </w:t>
            </w:r>
          </w:p>
        </w:tc>
        <w:tc>
          <w:tcPr>
            <w:tcW w:w="716" w:type="pct"/>
            <w:noWrap/>
            <w:vAlign w:val="center"/>
          </w:tcPr>
          <w:p w14:paraId="1448DE3C"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0.8827083</w:t>
            </w:r>
          </w:p>
        </w:tc>
        <w:tc>
          <w:tcPr>
            <w:tcW w:w="401" w:type="pct"/>
            <w:vAlign w:val="center"/>
          </w:tcPr>
          <w:p w14:paraId="4A8269C8"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8</w:t>
            </w:r>
          </w:p>
        </w:tc>
        <w:tc>
          <w:tcPr>
            <w:tcW w:w="348" w:type="pct"/>
            <w:vAlign w:val="center"/>
          </w:tcPr>
          <w:p w14:paraId="0820EA29"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B </w:t>
            </w:r>
          </w:p>
        </w:tc>
        <w:tc>
          <w:tcPr>
            <w:tcW w:w="693" w:type="pct"/>
            <w:noWrap/>
            <w:vAlign w:val="center"/>
          </w:tcPr>
          <w:p w14:paraId="71C3EBD3"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0.9</w:t>
            </w:r>
          </w:p>
        </w:tc>
        <w:tc>
          <w:tcPr>
            <w:tcW w:w="308" w:type="pct"/>
            <w:noWrap/>
            <w:vAlign w:val="center"/>
          </w:tcPr>
          <w:p w14:paraId="043B020E"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D </w:t>
            </w:r>
          </w:p>
        </w:tc>
        <w:tc>
          <w:tcPr>
            <w:tcW w:w="810" w:type="pct"/>
            <w:noWrap/>
            <w:vAlign w:val="center"/>
          </w:tcPr>
          <w:p w14:paraId="66CA8510"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0.13888889</w:t>
            </w:r>
          </w:p>
        </w:tc>
        <w:tc>
          <w:tcPr>
            <w:tcW w:w="291" w:type="pct"/>
            <w:vAlign w:val="center"/>
          </w:tcPr>
          <w:p w14:paraId="025F9693"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w:t>
            </w:r>
          </w:p>
        </w:tc>
        <w:tc>
          <w:tcPr>
            <w:tcW w:w="679" w:type="pct"/>
            <w:vAlign w:val="center"/>
          </w:tcPr>
          <w:p w14:paraId="28203E20"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w:t>
            </w:r>
          </w:p>
        </w:tc>
      </w:tr>
      <w:tr w:rsidR="0065447F" w:rsidRPr="00A83B85" w14:paraId="3E5DB6E4" w14:textId="77777777" w:rsidTr="00626E98">
        <w:trPr>
          <w:trHeight w:hRule="exact" w:val="238"/>
          <w:jc w:val="center"/>
        </w:trPr>
        <w:tc>
          <w:tcPr>
            <w:tcW w:w="347" w:type="pct"/>
            <w:shd w:val="clear" w:color="auto" w:fill="auto"/>
            <w:noWrap/>
            <w:vAlign w:val="center"/>
          </w:tcPr>
          <w:p w14:paraId="1D3F5DE3" w14:textId="77777777" w:rsidR="0065447F" w:rsidRPr="00A83B85" w:rsidRDefault="0065447F" w:rsidP="0065447F">
            <w:pPr>
              <w:widowControl/>
              <w:jc w:val="center"/>
              <w:rPr>
                <w:rFonts w:ascii="Arial" w:eastAsia="ＭＳ Ｐゴシック" w:hAnsi="Arial" w:cs="Arial"/>
                <w:bCs/>
                <w:kern w:val="0"/>
                <w:sz w:val="16"/>
                <w:szCs w:val="16"/>
              </w:rPr>
            </w:pPr>
            <w:r w:rsidRPr="00A83B85">
              <w:rPr>
                <w:rFonts w:ascii="Arial" w:eastAsia="ＭＳ Ｐゴシック" w:hAnsi="Arial" w:cs="Arial"/>
                <w:bCs/>
                <w:kern w:val="0"/>
                <w:sz w:val="16"/>
                <w:szCs w:val="16"/>
              </w:rPr>
              <w:t>4</w:t>
            </w:r>
          </w:p>
        </w:tc>
        <w:tc>
          <w:tcPr>
            <w:tcW w:w="408" w:type="pct"/>
            <w:noWrap/>
            <w:vAlign w:val="center"/>
          </w:tcPr>
          <w:p w14:paraId="230186A3"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D </w:t>
            </w:r>
          </w:p>
        </w:tc>
        <w:tc>
          <w:tcPr>
            <w:tcW w:w="716" w:type="pct"/>
            <w:noWrap/>
            <w:vAlign w:val="center"/>
          </w:tcPr>
          <w:p w14:paraId="0C96E566"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1</w:t>
            </w:r>
          </w:p>
        </w:tc>
        <w:tc>
          <w:tcPr>
            <w:tcW w:w="401" w:type="pct"/>
            <w:vAlign w:val="center"/>
          </w:tcPr>
          <w:p w14:paraId="13EB26CA"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1</w:t>
            </w:r>
          </w:p>
        </w:tc>
        <w:tc>
          <w:tcPr>
            <w:tcW w:w="348" w:type="pct"/>
            <w:vAlign w:val="center"/>
          </w:tcPr>
          <w:p w14:paraId="3F3BD7B8"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D </w:t>
            </w:r>
          </w:p>
        </w:tc>
        <w:tc>
          <w:tcPr>
            <w:tcW w:w="693" w:type="pct"/>
            <w:noWrap/>
            <w:vAlign w:val="center"/>
          </w:tcPr>
          <w:p w14:paraId="75CF7A7E"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1</w:t>
            </w:r>
          </w:p>
        </w:tc>
        <w:tc>
          <w:tcPr>
            <w:tcW w:w="308" w:type="pct"/>
            <w:noWrap/>
            <w:vAlign w:val="center"/>
          </w:tcPr>
          <w:p w14:paraId="339B2D02"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w:t>
            </w:r>
          </w:p>
        </w:tc>
        <w:tc>
          <w:tcPr>
            <w:tcW w:w="810" w:type="pct"/>
            <w:noWrap/>
            <w:vAlign w:val="center"/>
          </w:tcPr>
          <w:p w14:paraId="631A7BAB"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w:t>
            </w:r>
          </w:p>
        </w:tc>
        <w:tc>
          <w:tcPr>
            <w:tcW w:w="291" w:type="pct"/>
            <w:vAlign w:val="center"/>
          </w:tcPr>
          <w:p w14:paraId="0A073614"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w:t>
            </w:r>
          </w:p>
        </w:tc>
        <w:tc>
          <w:tcPr>
            <w:tcW w:w="679" w:type="pct"/>
            <w:vAlign w:val="center"/>
          </w:tcPr>
          <w:p w14:paraId="51B24068"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w:t>
            </w:r>
          </w:p>
        </w:tc>
      </w:tr>
      <w:tr w:rsidR="0065447F" w:rsidRPr="00A83B85" w14:paraId="1195056C" w14:textId="77777777" w:rsidTr="00626E98">
        <w:trPr>
          <w:trHeight w:hRule="exact" w:val="238"/>
          <w:jc w:val="center"/>
        </w:trPr>
        <w:tc>
          <w:tcPr>
            <w:tcW w:w="347" w:type="pct"/>
            <w:shd w:val="clear" w:color="auto" w:fill="auto"/>
            <w:noWrap/>
            <w:vAlign w:val="center"/>
          </w:tcPr>
          <w:p w14:paraId="2C3E0BE4" w14:textId="77777777" w:rsidR="0065447F" w:rsidRPr="00A83B85" w:rsidRDefault="0065447F" w:rsidP="0065447F">
            <w:pPr>
              <w:widowControl/>
              <w:jc w:val="center"/>
              <w:rPr>
                <w:rFonts w:ascii="Arial" w:eastAsia="ＭＳ Ｐゴシック" w:hAnsi="Arial" w:cs="Arial"/>
                <w:bCs/>
                <w:kern w:val="0"/>
                <w:sz w:val="16"/>
                <w:szCs w:val="16"/>
              </w:rPr>
            </w:pPr>
            <w:r w:rsidRPr="00A83B85">
              <w:rPr>
                <w:rFonts w:ascii="Arial" w:eastAsia="ＭＳ Ｐゴシック" w:hAnsi="Arial" w:cs="Arial"/>
                <w:bCs/>
                <w:kern w:val="0"/>
                <w:sz w:val="16"/>
                <w:szCs w:val="16"/>
              </w:rPr>
              <w:t>5</w:t>
            </w:r>
          </w:p>
        </w:tc>
        <w:tc>
          <w:tcPr>
            <w:tcW w:w="408" w:type="pct"/>
            <w:noWrap/>
            <w:vAlign w:val="center"/>
          </w:tcPr>
          <w:p w14:paraId="635AF31B"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E </w:t>
            </w:r>
          </w:p>
        </w:tc>
        <w:tc>
          <w:tcPr>
            <w:tcW w:w="716" w:type="pct"/>
            <w:noWrap/>
            <w:vAlign w:val="center"/>
          </w:tcPr>
          <w:p w14:paraId="332D4560"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0.7634995</w:t>
            </w:r>
          </w:p>
        </w:tc>
        <w:tc>
          <w:tcPr>
            <w:tcW w:w="401" w:type="pct"/>
            <w:vAlign w:val="center"/>
          </w:tcPr>
          <w:p w14:paraId="6ACB434C"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12</w:t>
            </w:r>
          </w:p>
        </w:tc>
        <w:tc>
          <w:tcPr>
            <w:tcW w:w="348" w:type="pct"/>
            <w:vAlign w:val="center"/>
          </w:tcPr>
          <w:p w14:paraId="12E1A922"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A </w:t>
            </w:r>
          </w:p>
        </w:tc>
        <w:tc>
          <w:tcPr>
            <w:tcW w:w="693" w:type="pct"/>
            <w:noWrap/>
            <w:vAlign w:val="center"/>
          </w:tcPr>
          <w:p w14:paraId="76222DD4"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0.5794409</w:t>
            </w:r>
          </w:p>
        </w:tc>
        <w:tc>
          <w:tcPr>
            <w:tcW w:w="308" w:type="pct"/>
            <w:noWrap/>
            <w:vAlign w:val="center"/>
          </w:tcPr>
          <w:p w14:paraId="18450BDD"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B </w:t>
            </w:r>
          </w:p>
        </w:tc>
        <w:tc>
          <w:tcPr>
            <w:tcW w:w="810" w:type="pct"/>
            <w:noWrap/>
            <w:vAlign w:val="center"/>
          </w:tcPr>
          <w:p w14:paraId="2BE4DBDA"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5.72E-02</w:t>
            </w:r>
          </w:p>
        </w:tc>
        <w:tc>
          <w:tcPr>
            <w:tcW w:w="291" w:type="pct"/>
            <w:vAlign w:val="center"/>
          </w:tcPr>
          <w:p w14:paraId="05D30760" w14:textId="77777777" w:rsidR="0065447F" w:rsidRPr="00A83B85" w:rsidRDefault="0065447F" w:rsidP="0065447F">
            <w:pPr>
              <w:jc w:val="center"/>
              <w:rPr>
                <w:rFonts w:ascii="Arial" w:eastAsia="ＭＳ Ｐゴシック" w:hAnsi="Arial" w:cs="Arial"/>
                <w:bCs/>
                <w:sz w:val="16"/>
                <w:szCs w:val="16"/>
              </w:rPr>
            </w:pPr>
            <w:r>
              <w:rPr>
                <w:rFonts w:ascii="Arial" w:eastAsia="ＭＳ Ｐゴシック" w:hAnsi="Arial" w:cs="Arial" w:hint="eastAsia"/>
                <w:bCs/>
                <w:sz w:val="16"/>
                <w:szCs w:val="16"/>
              </w:rPr>
              <w:t>D</w:t>
            </w:r>
          </w:p>
        </w:tc>
        <w:tc>
          <w:tcPr>
            <w:tcW w:w="679" w:type="pct"/>
            <w:vAlign w:val="center"/>
          </w:tcPr>
          <w:p w14:paraId="0BCEA4CD"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0.1526401</w:t>
            </w:r>
          </w:p>
        </w:tc>
      </w:tr>
      <w:tr w:rsidR="0065447F" w:rsidRPr="00A83B85" w14:paraId="0D281AA3" w14:textId="77777777" w:rsidTr="00626E98">
        <w:trPr>
          <w:trHeight w:hRule="exact" w:val="238"/>
          <w:jc w:val="center"/>
        </w:trPr>
        <w:tc>
          <w:tcPr>
            <w:tcW w:w="347" w:type="pct"/>
            <w:shd w:val="clear" w:color="auto" w:fill="auto"/>
            <w:noWrap/>
            <w:vAlign w:val="center"/>
          </w:tcPr>
          <w:p w14:paraId="1CFDB583" w14:textId="77777777" w:rsidR="0065447F" w:rsidRPr="00A83B85" w:rsidRDefault="0065447F" w:rsidP="0065447F">
            <w:pPr>
              <w:widowControl/>
              <w:jc w:val="center"/>
              <w:rPr>
                <w:rFonts w:ascii="Arial" w:eastAsia="ＭＳ Ｐゴシック" w:hAnsi="Arial" w:cs="Arial"/>
                <w:bCs/>
                <w:kern w:val="0"/>
                <w:sz w:val="16"/>
                <w:szCs w:val="16"/>
              </w:rPr>
            </w:pPr>
            <w:r w:rsidRPr="00A83B85">
              <w:rPr>
                <w:rFonts w:ascii="Arial" w:eastAsia="ＭＳ Ｐゴシック" w:hAnsi="Arial" w:cs="Arial"/>
                <w:bCs/>
                <w:kern w:val="0"/>
                <w:sz w:val="16"/>
                <w:szCs w:val="16"/>
              </w:rPr>
              <w:t>6</w:t>
            </w:r>
          </w:p>
        </w:tc>
        <w:tc>
          <w:tcPr>
            <w:tcW w:w="408" w:type="pct"/>
            <w:noWrap/>
            <w:vAlign w:val="center"/>
          </w:tcPr>
          <w:p w14:paraId="4C291BAF"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F </w:t>
            </w:r>
          </w:p>
        </w:tc>
        <w:tc>
          <w:tcPr>
            <w:tcW w:w="716" w:type="pct"/>
            <w:noWrap/>
            <w:vAlign w:val="center"/>
          </w:tcPr>
          <w:p w14:paraId="6017F226"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0.8347712</w:t>
            </w:r>
          </w:p>
        </w:tc>
        <w:tc>
          <w:tcPr>
            <w:tcW w:w="401" w:type="pct"/>
            <w:vAlign w:val="center"/>
          </w:tcPr>
          <w:p w14:paraId="11B17306"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10</w:t>
            </w:r>
          </w:p>
        </w:tc>
        <w:tc>
          <w:tcPr>
            <w:tcW w:w="348" w:type="pct"/>
            <w:vAlign w:val="center"/>
          </w:tcPr>
          <w:p w14:paraId="5F967123"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B </w:t>
            </w:r>
          </w:p>
        </w:tc>
        <w:tc>
          <w:tcPr>
            <w:tcW w:w="693" w:type="pct"/>
            <w:noWrap/>
            <w:vAlign w:val="center"/>
          </w:tcPr>
          <w:p w14:paraId="297F4241"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0.2</w:t>
            </w:r>
          </w:p>
        </w:tc>
        <w:tc>
          <w:tcPr>
            <w:tcW w:w="308" w:type="pct"/>
            <w:noWrap/>
            <w:vAlign w:val="center"/>
          </w:tcPr>
          <w:p w14:paraId="121D78BB"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D </w:t>
            </w:r>
          </w:p>
        </w:tc>
        <w:tc>
          <w:tcPr>
            <w:tcW w:w="810" w:type="pct"/>
            <w:noWrap/>
            <w:vAlign w:val="center"/>
          </w:tcPr>
          <w:p w14:paraId="0FAD4B7E"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1.11111111</w:t>
            </w:r>
          </w:p>
        </w:tc>
        <w:tc>
          <w:tcPr>
            <w:tcW w:w="291" w:type="pct"/>
            <w:vAlign w:val="center"/>
          </w:tcPr>
          <w:p w14:paraId="0635E509"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w:t>
            </w:r>
          </w:p>
        </w:tc>
        <w:tc>
          <w:tcPr>
            <w:tcW w:w="679" w:type="pct"/>
            <w:vAlign w:val="center"/>
          </w:tcPr>
          <w:p w14:paraId="5CA04FF4"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w:t>
            </w:r>
          </w:p>
        </w:tc>
      </w:tr>
      <w:tr w:rsidR="0065447F" w:rsidRPr="00A83B85" w14:paraId="324A7442" w14:textId="77777777" w:rsidTr="00626E98">
        <w:trPr>
          <w:trHeight w:hRule="exact" w:val="238"/>
          <w:jc w:val="center"/>
        </w:trPr>
        <w:tc>
          <w:tcPr>
            <w:tcW w:w="347" w:type="pct"/>
            <w:shd w:val="clear" w:color="auto" w:fill="auto"/>
            <w:noWrap/>
            <w:vAlign w:val="center"/>
          </w:tcPr>
          <w:p w14:paraId="56928E45" w14:textId="77777777" w:rsidR="0065447F" w:rsidRPr="00A83B85" w:rsidRDefault="0065447F" w:rsidP="0065447F">
            <w:pPr>
              <w:widowControl/>
              <w:jc w:val="center"/>
              <w:rPr>
                <w:rFonts w:ascii="Arial" w:eastAsia="ＭＳ Ｐゴシック" w:hAnsi="Arial" w:cs="Arial"/>
                <w:bCs/>
                <w:kern w:val="0"/>
                <w:sz w:val="16"/>
                <w:szCs w:val="16"/>
              </w:rPr>
            </w:pPr>
            <w:r w:rsidRPr="00A83B85">
              <w:rPr>
                <w:rFonts w:ascii="Arial" w:eastAsia="ＭＳ Ｐゴシック" w:hAnsi="Arial" w:cs="Arial"/>
                <w:bCs/>
                <w:kern w:val="0"/>
                <w:sz w:val="16"/>
                <w:szCs w:val="16"/>
              </w:rPr>
              <w:t>7</w:t>
            </w:r>
          </w:p>
        </w:tc>
        <w:tc>
          <w:tcPr>
            <w:tcW w:w="408" w:type="pct"/>
            <w:noWrap/>
            <w:vAlign w:val="center"/>
          </w:tcPr>
          <w:p w14:paraId="4F68C99A"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G </w:t>
            </w:r>
          </w:p>
        </w:tc>
        <w:tc>
          <w:tcPr>
            <w:tcW w:w="716" w:type="pct"/>
            <w:noWrap/>
            <w:vAlign w:val="center"/>
          </w:tcPr>
          <w:p w14:paraId="020AFF4D"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0.9019608</w:t>
            </w:r>
          </w:p>
        </w:tc>
        <w:tc>
          <w:tcPr>
            <w:tcW w:w="401" w:type="pct"/>
            <w:vAlign w:val="center"/>
          </w:tcPr>
          <w:p w14:paraId="7AF0E517"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7</w:t>
            </w:r>
          </w:p>
        </w:tc>
        <w:tc>
          <w:tcPr>
            <w:tcW w:w="348" w:type="pct"/>
            <w:vAlign w:val="center"/>
          </w:tcPr>
          <w:p w14:paraId="0691A570"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A </w:t>
            </w:r>
          </w:p>
        </w:tc>
        <w:tc>
          <w:tcPr>
            <w:tcW w:w="693" w:type="pct"/>
            <w:noWrap/>
            <w:vAlign w:val="center"/>
          </w:tcPr>
          <w:p w14:paraId="1C846A78"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0.2588235</w:t>
            </w:r>
          </w:p>
        </w:tc>
        <w:tc>
          <w:tcPr>
            <w:tcW w:w="308" w:type="pct"/>
            <w:noWrap/>
            <w:vAlign w:val="center"/>
          </w:tcPr>
          <w:p w14:paraId="1EF53A96"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B </w:t>
            </w:r>
          </w:p>
        </w:tc>
        <w:tc>
          <w:tcPr>
            <w:tcW w:w="810" w:type="pct"/>
            <w:noWrap/>
            <w:vAlign w:val="center"/>
          </w:tcPr>
          <w:p w14:paraId="40D560C9"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1.29411765</w:t>
            </w:r>
          </w:p>
        </w:tc>
        <w:tc>
          <w:tcPr>
            <w:tcW w:w="291" w:type="pct"/>
            <w:vAlign w:val="center"/>
          </w:tcPr>
          <w:p w14:paraId="54EEE61F"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w:t>
            </w:r>
          </w:p>
        </w:tc>
        <w:tc>
          <w:tcPr>
            <w:tcW w:w="679" w:type="pct"/>
            <w:vAlign w:val="center"/>
          </w:tcPr>
          <w:p w14:paraId="6BFF0AB3"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w:t>
            </w:r>
          </w:p>
        </w:tc>
      </w:tr>
      <w:tr w:rsidR="0065447F" w:rsidRPr="00A83B85" w14:paraId="48C49744" w14:textId="77777777" w:rsidTr="00626E98">
        <w:trPr>
          <w:trHeight w:hRule="exact" w:val="238"/>
          <w:jc w:val="center"/>
        </w:trPr>
        <w:tc>
          <w:tcPr>
            <w:tcW w:w="347" w:type="pct"/>
            <w:shd w:val="clear" w:color="auto" w:fill="auto"/>
            <w:noWrap/>
            <w:vAlign w:val="center"/>
          </w:tcPr>
          <w:p w14:paraId="6D5ACBEF" w14:textId="77777777" w:rsidR="0065447F" w:rsidRPr="00A83B85" w:rsidRDefault="0065447F" w:rsidP="0065447F">
            <w:pPr>
              <w:widowControl/>
              <w:jc w:val="center"/>
              <w:rPr>
                <w:rFonts w:ascii="Arial" w:eastAsia="ＭＳ Ｐゴシック" w:hAnsi="Arial" w:cs="Arial"/>
                <w:bCs/>
                <w:kern w:val="0"/>
                <w:sz w:val="16"/>
                <w:szCs w:val="16"/>
              </w:rPr>
            </w:pPr>
            <w:r w:rsidRPr="00A83B85">
              <w:rPr>
                <w:rFonts w:ascii="Arial" w:eastAsia="ＭＳ Ｐゴシック" w:hAnsi="Arial" w:cs="Arial"/>
                <w:bCs/>
                <w:kern w:val="0"/>
                <w:sz w:val="16"/>
                <w:szCs w:val="16"/>
              </w:rPr>
              <w:t>8</w:t>
            </w:r>
          </w:p>
        </w:tc>
        <w:tc>
          <w:tcPr>
            <w:tcW w:w="408" w:type="pct"/>
            <w:noWrap/>
            <w:vAlign w:val="center"/>
          </w:tcPr>
          <w:p w14:paraId="4F4E865C"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H </w:t>
            </w:r>
          </w:p>
        </w:tc>
        <w:tc>
          <w:tcPr>
            <w:tcW w:w="716" w:type="pct"/>
            <w:noWrap/>
            <w:vAlign w:val="center"/>
          </w:tcPr>
          <w:p w14:paraId="12855F0D"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0.7963338</w:t>
            </w:r>
          </w:p>
        </w:tc>
        <w:tc>
          <w:tcPr>
            <w:tcW w:w="401" w:type="pct"/>
            <w:vAlign w:val="center"/>
          </w:tcPr>
          <w:p w14:paraId="219C3138"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11</w:t>
            </w:r>
          </w:p>
        </w:tc>
        <w:tc>
          <w:tcPr>
            <w:tcW w:w="348" w:type="pct"/>
            <w:vAlign w:val="center"/>
          </w:tcPr>
          <w:p w14:paraId="0018ED5E"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A </w:t>
            </w:r>
          </w:p>
        </w:tc>
        <w:tc>
          <w:tcPr>
            <w:tcW w:w="693" w:type="pct"/>
            <w:noWrap/>
            <w:vAlign w:val="center"/>
          </w:tcPr>
          <w:p w14:paraId="5756CF37"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0.3866921</w:t>
            </w:r>
          </w:p>
        </w:tc>
        <w:tc>
          <w:tcPr>
            <w:tcW w:w="308" w:type="pct"/>
            <w:noWrap/>
            <w:vAlign w:val="center"/>
          </w:tcPr>
          <w:p w14:paraId="3858674B"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B </w:t>
            </w:r>
          </w:p>
        </w:tc>
        <w:tc>
          <w:tcPr>
            <w:tcW w:w="810" w:type="pct"/>
            <w:noWrap/>
            <w:vAlign w:val="center"/>
          </w:tcPr>
          <w:p w14:paraId="327F8875"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1.35E-02</w:t>
            </w:r>
          </w:p>
        </w:tc>
        <w:tc>
          <w:tcPr>
            <w:tcW w:w="291" w:type="pct"/>
            <w:vAlign w:val="center"/>
          </w:tcPr>
          <w:p w14:paraId="61A2ACAB" w14:textId="77777777" w:rsidR="0065447F" w:rsidRPr="00A83B85" w:rsidRDefault="0065447F" w:rsidP="0065447F">
            <w:pPr>
              <w:jc w:val="center"/>
              <w:rPr>
                <w:rFonts w:ascii="Arial" w:eastAsia="ＭＳ Ｐゴシック" w:hAnsi="Arial" w:cs="Arial"/>
                <w:bCs/>
                <w:sz w:val="16"/>
                <w:szCs w:val="16"/>
              </w:rPr>
            </w:pPr>
            <w:r>
              <w:rPr>
                <w:rFonts w:ascii="Arial" w:eastAsia="ＭＳ Ｐゴシック" w:hAnsi="Arial" w:cs="Arial" w:hint="eastAsia"/>
                <w:bCs/>
                <w:sz w:val="16"/>
                <w:szCs w:val="16"/>
              </w:rPr>
              <w:t>D</w:t>
            </w:r>
          </w:p>
        </w:tc>
        <w:tc>
          <w:tcPr>
            <w:tcW w:w="679" w:type="pct"/>
            <w:vAlign w:val="center"/>
          </w:tcPr>
          <w:p w14:paraId="38C716DB"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0.6183983</w:t>
            </w:r>
          </w:p>
        </w:tc>
      </w:tr>
      <w:tr w:rsidR="0065447F" w:rsidRPr="00A83B85" w14:paraId="14933099" w14:textId="77777777" w:rsidTr="00626E98">
        <w:trPr>
          <w:trHeight w:hRule="exact" w:val="238"/>
          <w:jc w:val="center"/>
        </w:trPr>
        <w:tc>
          <w:tcPr>
            <w:tcW w:w="347" w:type="pct"/>
            <w:shd w:val="clear" w:color="auto" w:fill="auto"/>
            <w:noWrap/>
            <w:vAlign w:val="center"/>
          </w:tcPr>
          <w:p w14:paraId="38EBDF06" w14:textId="77777777" w:rsidR="0065447F" w:rsidRPr="00A83B85" w:rsidRDefault="0065447F" w:rsidP="0065447F">
            <w:pPr>
              <w:widowControl/>
              <w:jc w:val="center"/>
              <w:rPr>
                <w:rFonts w:ascii="Arial" w:eastAsia="ＭＳ Ｐゴシック" w:hAnsi="Arial" w:cs="Arial"/>
                <w:bCs/>
                <w:kern w:val="0"/>
                <w:sz w:val="16"/>
                <w:szCs w:val="16"/>
              </w:rPr>
            </w:pPr>
            <w:r w:rsidRPr="00A83B85">
              <w:rPr>
                <w:rFonts w:ascii="Arial" w:eastAsia="ＭＳ Ｐゴシック" w:hAnsi="Arial" w:cs="Arial"/>
                <w:bCs/>
                <w:kern w:val="0"/>
                <w:sz w:val="16"/>
                <w:szCs w:val="16"/>
              </w:rPr>
              <w:t>9</w:t>
            </w:r>
          </w:p>
        </w:tc>
        <w:tc>
          <w:tcPr>
            <w:tcW w:w="408" w:type="pct"/>
            <w:noWrap/>
            <w:vAlign w:val="center"/>
          </w:tcPr>
          <w:p w14:paraId="4BD7C26B"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I </w:t>
            </w:r>
          </w:p>
        </w:tc>
        <w:tc>
          <w:tcPr>
            <w:tcW w:w="716" w:type="pct"/>
            <w:noWrap/>
            <w:vAlign w:val="center"/>
          </w:tcPr>
          <w:p w14:paraId="2F4A6986"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0.9603922</w:t>
            </w:r>
          </w:p>
        </w:tc>
        <w:tc>
          <w:tcPr>
            <w:tcW w:w="401" w:type="pct"/>
            <w:vAlign w:val="center"/>
          </w:tcPr>
          <w:p w14:paraId="54BF0DAC"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4</w:t>
            </w:r>
          </w:p>
        </w:tc>
        <w:tc>
          <w:tcPr>
            <w:tcW w:w="348" w:type="pct"/>
            <w:vAlign w:val="center"/>
          </w:tcPr>
          <w:p w14:paraId="407C7113"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A </w:t>
            </w:r>
          </w:p>
        </w:tc>
        <w:tc>
          <w:tcPr>
            <w:tcW w:w="693" w:type="pct"/>
            <w:noWrap/>
            <w:vAlign w:val="center"/>
          </w:tcPr>
          <w:p w14:paraId="010ACDD5"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0.6470588</w:t>
            </w:r>
          </w:p>
        </w:tc>
        <w:tc>
          <w:tcPr>
            <w:tcW w:w="308" w:type="pct"/>
            <w:noWrap/>
            <w:vAlign w:val="center"/>
          </w:tcPr>
          <w:p w14:paraId="16871563"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B </w:t>
            </w:r>
          </w:p>
        </w:tc>
        <w:tc>
          <w:tcPr>
            <w:tcW w:w="810" w:type="pct"/>
            <w:noWrap/>
            <w:vAlign w:val="center"/>
          </w:tcPr>
          <w:p w14:paraId="574C2280"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0.83529412</w:t>
            </w:r>
          </w:p>
        </w:tc>
        <w:tc>
          <w:tcPr>
            <w:tcW w:w="291" w:type="pct"/>
            <w:vAlign w:val="center"/>
          </w:tcPr>
          <w:p w14:paraId="1ED45BEF"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w:t>
            </w:r>
          </w:p>
        </w:tc>
        <w:tc>
          <w:tcPr>
            <w:tcW w:w="679" w:type="pct"/>
            <w:vAlign w:val="center"/>
          </w:tcPr>
          <w:p w14:paraId="53D7B04C"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w:t>
            </w:r>
          </w:p>
        </w:tc>
      </w:tr>
      <w:tr w:rsidR="0065447F" w:rsidRPr="00A83B85" w14:paraId="4F824EE0" w14:textId="77777777" w:rsidTr="00626E98">
        <w:trPr>
          <w:trHeight w:hRule="exact" w:val="238"/>
          <w:jc w:val="center"/>
        </w:trPr>
        <w:tc>
          <w:tcPr>
            <w:tcW w:w="347" w:type="pct"/>
            <w:shd w:val="clear" w:color="auto" w:fill="auto"/>
            <w:noWrap/>
            <w:vAlign w:val="center"/>
          </w:tcPr>
          <w:p w14:paraId="6DBC2104" w14:textId="77777777" w:rsidR="0065447F" w:rsidRPr="00A83B85" w:rsidRDefault="0065447F" w:rsidP="0065447F">
            <w:pPr>
              <w:widowControl/>
              <w:jc w:val="center"/>
              <w:rPr>
                <w:rFonts w:ascii="Arial" w:eastAsia="ＭＳ Ｐゴシック" w:hAnsi="Arial" w:cs="Arial"/>
                <w:bCs/>
                <w:kern w:val="0"/>
                <w:sz w:val="16"/>
                <w:szCs w:val="16"/>
              </w:rPr>
            </w:pPr>
            <w:r w:rsidRPr="00A83B85">
              <w:rPr>
                <w:rFonts w:ascii="Arial" w:eastAsia="ＭＳ Ｐゴシック" w:hAnsi="Arial" w:cs="Arial"/>
                <w:bCs/>
                <w:kern w:val="0"/>
                <w:sz w:val="16"/>
                <w:szCs w:val="16"/>
              </w:rPr>
              <w:t>10</w:t>
            </w:r>
          </w:p>
        </w:tc>
        <w:tc>
          <w:tcPr>
            <w:tcW w:w="408" w:type="pct"/>
            <w:noWrap/>
            <w:vAlign w:val="center"/>
          </w:tcPr>
          <w:p w14:paraId="654B8293"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J </w:t>
            </w:r>
          </w:p>
        </w:tc>
        <w:tc>
          <w:tcPr>
            <w:tcW w:w="716" w:type="pct"/>
            <w:noWrap/>
            <w:vAlign w:val="center"/>
          </w:tcPr>
          <w:p w14:paraId="1CDD1F71"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0.8706468</w:t>
            </w:r>
          </w:p>
        </w:tc>
        <w:tc>
          <w:tcPr>
            <w:tcW w:w="401" w:type="pct"/>
            <w:vAlign w:val="center"/>
          </w:tcPr>
          <w:p w14:paraId="6A0BE3F3"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9</w:t>
            </w:r>
          </w:p>
        </w:tc>
        <w:tc>
          <w:tcPr>
            <w:tcW w:w="348" w:type="pct"/>
            <w:vAlign w:val="center"/>
          </w:tcPr>
          <w:p w14:paraId="6534E06E"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D </w:t>
            </w:r>
          </w:p>
        </w:tc>
        <w:tc>
          <w:tcPr>
            <w:tcW w:w="693" w:type="pct"/>
            <w:noWrap/>
            <w:vAlign w:val="center"/>
          </w:tcPr>
          <w:p w14:paraId="3892BF2B"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1.3888889</w:t>
            </w:r>
          </w:p>
        </w:tc>
        <w:tc>
          <w:tcPr>
            <w:tcW w:w="308" w:type="pct"/>
            <w:noWrap/>
            <w:vAlign w:val="center"/>
          </w:tcPr>
          <w:p w14:paraId="70BC9AFA"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w:t>
            </w:r>
          </w:p>
        </w:tc>
        <w:tc>
          <w:tcPr>
            <w:tcW w:w="810" w:type="pct"/>
            <w:noWrap/>
            <w:vAlign w:val="center"/>
          </w:tcPr>
          <w:p w14:paraId="0E92582B"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w:t>
            </w:r>
          </w:p>
        </w:tc>
        <w:tc>
          <w:tcPr>
            <w:tcW w:w="291" w:type="pct"/>
            <w:vAlign w:val="center"/>
          </w:tcPr>
          <w:p w14:paraId="1F4D1A1A"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w:t>
            </w:r>
          </w:p>
        </w:tc>
        <w:tc>
          <w:tcPr>
            <w:tcW w:w="679" w:type="pct"/>
            <w:vAlign w:val="center"/>
          </w:tcPr>
          <w:p w14:paraId="6BEF1EED"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w:t>
            </w:r>
          </w:p>
        </w:tc>
      </w:tr>
      <w:tr w:rsidR="0065447F" w:rsidRPr="00A83B85" w14:paraId="7E8AAE5D" w14:textId="77777777" w:rsidTr="00626E98">
        <w:trPr>
          <w:trHeight w:hRule="exact" w:val="238"/>
          <w:jc w:val="center"/>
        </w:trPr>
        <w:tc>
          <w:tcPr>
            <w:tcW w:w="347" w:type="pct"/>
            <w:shd w:val="clear" w:color="auto" w:fill="auto"/>
            <w:noWrap/>
            <w:vAlign w:val="center"/>
          </w:tcPr>
          <w:p w14:paraId="5518CD0D" w14:textId="77777777" w:rsidR="0065447F" w:rsidRPr="00A83B85" w:rsidRDefault="0065447F" w:rsidP="0065447F">
            <w:pPr>
              <w:widowControl/>
              <w:jc w:val="center"/>
              <w:rPr>
                <w:rFonts w:ascii="Arial" w:eastAsia="ＭＳ Ｐゴシック" w:hAnsi="Arial" w:cs="Arial"/>
                <w:bCs/>
                <w:kern w:val="0"/>
                <w:sz w:val="16"/>
                <w:szCs w:val="16"/>
              </w:rPr>
            </w:pPr>
            <w:r w:rsidRPr="00A83B85">
              <w:rPr>
                <w:rFonts w:ascii="Arial" w:eastAsia="ＭＳ Ｐゴシック" w:hAnsi="Arial" w:cs="Arial"/>
                <w:bCs/>
                <w:kern w:val="0"/>
                <w:sz w:val="16"/>
                <w:szCs w:val="16"/>
              </w:rPr>
              <w:lastRenderedPageBreak/>
              <w:t>11</w:t>
            </w:r>
          </w:p>
        </w:tc>
        <w:tc>
          <w:tcPr>
            <w:tcW w:w="408" w:type="pct"/>
            <w:noWrap/>
            <w:vAlign w:val="center"/>
          </w:tcPr>
          <w:p w14:paraId="337F5838"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K </w:t>
            </w:r>
          </w:p>
        </w:tc>
        <w:tc>
          <w:tcPr>
            <w:tcW w:w="716" w:type="pct"/>
            <w:noWrap/>
            <w:vAlign w:val="center"/>
          </w:tcPr>
          <w:p w14:paraId="376836C8"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0.955098</w:t>
            </w:r>
          </w:p>
        </w:tc>
        <w:tc>
          <w:tcPr>
            <w:tcW w:w="401" w:type="pct"/>
            <w:vAlign w:val="center"/>
          </w:tcPr>
          <w:p w14:paraId="340A79B6"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6</w:t>
            </w:r>
          </w:p>
        </w:tc>
        <w:tc>
          <w:tcPr>
            <w:tcW w:w="348" w:type="pct"/>
            <w:vAlign w:val="center"/>
          </w:tcPr>
          <w:p w14:paraId="10EC19E8"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A </w:t>
            </w:r>
          </w:p>
        </w:tc>
        <w:tc>
          <w:tcPr>
            <w:tcW w:w="693" w:type="pct"/>
            <w:noWrap/>
            <w:vAlign w:val="center"/>
          </w:tcPr>
          <w:p w14:paraId="4CAA8424"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0.86</w:t>
            </w:r>
          </w:p>
        </w:tc>
        <w:tc>
          <w:tcPr>
            <w:tcW w:w="308" w:type="pct"/>
            <w:noWrap/>
            <w:vAlign w:val="center"/>
          </w:tcPr>
          <w:p w14:paraId="449C2F05"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D </w:t>
            </w:r>
          </w:p>
        </w:tc>
        <w:tc>
          <w:tcPr>
            <w:tcW w:w="810" w:type="pct"/>
            <w:noWrap/>
            <w:vAlign w:val="center"/>
          </w:tcPr>
          <w:p w14:paraId="36C4B9C5"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0.96666667</w:t>
            </w:r>
          </w:p>
        </w:tc>
        <w:tc>
          <w:tcPr>
            <w:tcW w:w="291" w:type="pct"/>
            <w:vAlign w:val="center"/>
          </w:tcPr>
          <w:p w14:paraId="34178412"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w:t>
            </w:r>
          </w:p>
        </w:tc>
        <w:tc>
          <w:tcPr>
            <w:tcW w:w="679" w:type="pct"/>
            <w:vAlign w:val="center"/>
          </w:tcPr>
          <w:p w14:paraId="053287A6"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w:t>
            </w:r>
          </w:p>
        </w:tc>
      </w:tr>
      <w:tr w:rsidR="0065447F" w:rsidRPr="00A83B85" w14:paraId="52019290" w14:textId="77777777" w:rsidTr="00626E98">
        <w:trPr>
          <w:trHeight w:hRule="exact" w:val="238"/>
          <w:jc w:val="center"/>
        </w:trPr>
        <w:tc>
          <w:tcPr>
            <w:tcW w:w="347" w:type="pct"/>
            <w:shd w:val="clear" w:color="auto" w:fill="auto"/>
            <w:noWrap/>
            <w:vAlign w:val="center"/>
          </w:tcPr>
          <w:p w14:paraId="2950156E" w14:textId="77777777" w:rsidR="0065447F" w:rsidRPr="00A83B85" w:rsidRDefault="0065447F" w:rsidP="0065447F">
            <w:pPr>
              <w:widowControl/>
              <w:jc w:val="center"/>
              <w:rPr>
                <w:rFonts w:ascii="Arial" w:eastAsia="ＭＳ Ｐゴシック" w:hAnsi="Arial" w:cs="Arial"/>
                <w:bCs/>
                <w:kern w:val="0"/>
                <w:sz w:val="16"/>
                <w:szCs w:val="16"/>
              </w:rPr>
            </w:pPr>
            <w:r w:rsidRPr="00A83B85">
              <w:rPr>
                <w:rFonts w:ascii="Arial" w:eastAsia="ＭＳ Ｐゴシック" w:hAnsi="Arial" w:cs="Arial"/>
                <w:bCs/>
                <w:kern w:val="0"/>
                <w:sz w:val="16"/>
                <w:szCs w:val="16"/>
              </w:rPr>
              <w:t>12</w:t>
            </w:r>
          </w:p>
        </w:tc>
        <w:tc>
          <w:tcPr>
            <w:tcW w:w="408" w:type="pct"/>
            <w:noWrap/>
            <w:vAlign w:val="center"/>
          </w:tcPr>
          <w:p w14:paraId="0052E951"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L </w:t>
            </w:r>
          </w:p>
        </w:tc>
        <w:tc>
          <w:tcPr>
            <w:tcW w:w="716" w:type="pct"/>
            <w:noWrap/>
            <w:vAlign w:val="center"/>
          </w:tcPr>
          <w:p w14:paraId="07CD7F6D"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0.9582043</w:t>
            </w:r>
          </w:p>
        </w:tc>
        <w:tc>
          <w:tcPr>
            <w:tcW w:w="401" w:type="pct"/>
            <w:vAlign w:val="center"/>
          </w:tcPr>
          <w:p w14:paraId="719E3883"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5</w:t>
            </w:r>
          </w:p>
        </w:tc>
        <w:tc>
          <w:tcPr>
            <w:tcW w:w="348" w:type="pct"/>
            <w:vAlign w:val="center"/>
          </w:tcPr>
          <w:p w14:paraId="5DEADF7B"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A </w:t>
            </w:r>
          </w:p>
        </w:tc>
        <w:tc>
          <w:tcPr>
            <w:tcW w:w="693" w:type="pct"/>
            <w:noWrap/>
            <w:vAlign w:val="center"/>
          </w:tcPr>
          <w:p w14:paraId="168C63F4"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0.6470588</w:t>
            </w:r>
          </w:p>
        </w:tc>
        <w:tc>
          <w:tcPr>
            <w:tcW w:w="308" w:type="pct"/>
            <w:noWrap/>
            <w:vAlign w:val="center"/>
          </w:tcPr>
          <w:p w14:paraId="22E33B32"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B </w:t>
            </w:r>
          </w:p>
        </w:tc>
        <w:tc>
          <w:tcPr>
            <w:tcW w:w="810" w:type="pct"/>
            <w:noWrap/>
            <w:vAlign w:val="center"/>
          </w:tcPr>
          <w:p w14:paraId="02629F72"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1.23529412</w:t>
            </w:r>
          </w:p>
        </w:tc>
        <w:tc>
          <w:tcPr>
            <w:tcW w:w="291" w:type="pct"/>
            <w:vAlign w:val="center"/>
          </w:tcPr>
          <w:p w14:paraId="1C8B8752"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w:t>
            </w:r>
          </w:p>
        </w:tc>
        <w:tc>
          <w:tcPr>
            <w:tcW w:w="679" w:type="pct"/>
            <w:vAlign w:val="center"/>
          </w:tcPr>
          <w:p w14:paraId="2FD32364" w14:textId="77777777" w:rsidR="0065447F" w:rsidRPr="00A83B85" w:rsidRDefault="0065447F" w:rsidP="0065447F">
            <w:pPr>
              <w:jc w:val="center"/>
              <w:rPr>
                <w:rFonts w:ascii="Arial" w:eastAsia="ＭＳ Ｐゴシック" w:hAnsi="Arial" w:cs="Arial"/>
                <w:bCs/>
                <w:sz w:val="16"/>
                <w:szCs w:val="16"/>
              </w:rPr>
            </w:pPr>
            <w:r w:rsidRPr="00A83B85">
              <w:rPr>
                <w:rFonts w:ascii="Arial" w:hAnsi="Arial" w:cs="Arial"/>
                <w:bCs/>
                <w:sz w:val="16"/>
                <w:szCs w:val="16"/>
              </w:rPr>
              <w:t xml:space="preserve">　</w:t>
            </w:r>
          </w:p>
        </w:tc>
      </w:tr>
    </w:tbl>
    <w:p w14:paraId="216072FC" w14:textId="77777777" w:rsidR="002474CE" w:rsidRDefault="00DA453C">
      <w:pPr>
        <w:jc w:val="center"/>
        <w:rPr>
          <w:rFonts w:ascii="Times New Roman" w:hAnsi="Times New Roman"/>
          <w:b/>
        </w:rPr>
      </w:pPr>
      <w:r>
        <w:rPr>
          <w:rFonts w:ascii="Times New Roman" w:hAnsi="Times New Roman"/>
          <w:b/>
        </w:rPr>
        <w:t>Figure 10</w:t>
      </w:r>
      <w:r w:rsidR="00943D84">
        <w:rPr>
          <w:rFonts w:ascii="Times New Roman" w:hAnsi="Times New Roman" w:hint="eastAsia"/>
          <w:b/>
        </w:rPr>
        <w:t>:</w:t>
      </w:r>
      <w:r w:rsidR="002474CE">
        <w:rPr>
          <w:rFonts w:ascii="Times New Roman" w:hAnsi="Times New Roman"/>
          <w:b/>
        </w:rPr>
        <w:t xml:space="preserve">  A Sample Score Sheet</w:t>
      </w:r>
      <w:bookmarkEnd w:id="479"/>
      <w:bookmarkEnd w:id="480"/>
    </w:p>
    <w:p w14:paraId="0C27EAC4" w14:textId="77777777" w:rsidR="002474CE" w:rsidRDefault="002474CE">
      <w:pPr>
        <w:rPr>
          <w:rFonts w:ascii="Times New Roman" w:hAnsi="Times New Roman"/>
        </w:rPr>
      </w:pPr>
    </w:p>
    <w:p w14:paraId="72662409" w14:textId="77777777" w:rsidR="002474CE" w:rsidRDefault="002474CE" w:rsidP="00C3398A">
      <w:pPr>
        <w:pStyle w:val="2"/>
      </w:pPr>
      <w:bookmarkStart w:id="481" w:name="_Toc534899479"/>
      <w:bookmarkStart w:id="482" w:name="_Toc534900073"/>
      <w:bookmarkStart w:id="483" w:name="_Toc534908806"/>
      <w:bookmarkStart w:id="484" w:name="_Toc534935027"/>
      <w:bookmarkStart w:id="485" w:name="_Toc534935514"/>
      <w:bookmarkStart w:id="486" w:name="_Toc534935774"/>
      <w:bookmarkStart w:id="487" w:name="_Toc534960276"/>
      <w:bookmarkStart w:id="488" w:name="_Toc534963207"/>
      <w:bookmarkStart w:id="489" w:name="_Toc535040229"/>
      <w:bookmarkStart w:id="490" w:name="_Toc535041635"/>
      <w:bookmarkStart w:id="491" w:name="_Toc535074300"/>
      <w:bookmarkStart w:id="492" w:name="_Toc535125923"/>
      <w:bookmarkStart w:id="493" w:name="_Toc535154416"/>
      <w:bookmarkStart w:id="494" w:name="_Toc329599880"/>
      <w:bookmarkStart w:id="495" w:name="_Toc329600236"/>
      <w:bookmarkStart w:id="496" w:name="_Toc336106446"/>
      <w:bookmarkStart w:id="497" w:name="_Toc370887390"/>
      <w:bookmarkStart w:id="498" w:name="_Toc370887961"/>
      <w:r>
        <w:t>(3) Worksheet “Projection”</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r>
        <w:fldChar w:fldCharType="begin"/>
      </w:r>
      <w:r>
        <w:instrText xml:space="preserve"> XE "Worksheet </w:instrText>
      </w:r>
      <w:r>
        <w:rPr>
          <w:rFonts w:ascii="Century" w:hAnsi="Century"/>
          <w:sz w:val="20"/>
          <w:szCs w:val="20"/>
        </w:rPr>
        <w:instrText>\</w:instrText>
      </w:r>
      <w:r>
        <w:instrText>“Projection</w:instrText>
      </w:r>
      <w:r>
        <w:rPr>
          <w:rFonts w:ascii="Century" w:hAnsi="Century"/>
          <w:sz w:val="20"/>
          <w:szCs w:val="20"/>
        </w:rPr>
        <w:instrText>\</w:instrText>
      </w:r>
      <w:r>
        <w:instrText xml:space="preserve">”" </w:instrText>
      </w:r>
      <w:r>
        <w:fldChar w:fldCharType="end"/>
      </w:r>
    </w:p>
    <w:p w14:paraId="53816E5F" w14:textId="77777777" w:rsidR="002474CE" w:rsidRDefault="002474CE">
      <w:pPr>
        <w:rPr>
          <w:rFonts w:ascii="Times New Roman" w:hAnsi="Times New Roman"/>
        </w:rPr>
      </w:pPr>
      <w:r>
        <w:rPr>
          <w:rFonts w:ascii="Times New Roman" w:hAnsi="Times New Roman"/>
        </w:rPr>
        <w:t>This worksheet contains projections of each DMU on</w:t>
      </w:r>
      <w:r w:rsidR="00533D9F">
        <w:rPr>
          <w:rFonts w:ascii="Times New Roman" w:hAnsi="Times New Roman" w:hint="eastAsia"/>
        </w:rPr>
        <w:t>to</w:t>
      </w:r>
      <w:r>
        <w:rPr>
          <w:rFonts w:ascii="Times New Roman" w:hAnsi="Times New Roman"/>
        </w:rPr>
        <w:t xml:space="preserve"> the efficient frontier </w:t>
      </w:r>
      <w:r w:rsidR="00CB7E31">
        <w:rPr>
          <w:rFonts w:ascii="Times New Roman" w:hAnsi="Times New Roman" w:hint="eastAsia"/>
        </w:rPr>
        <w:t xml:space="preserve">analyzed </w:t>
      </w:r>
      <w:r>
        <w:rPr>
          <w:rFonts w:ascii="Times New Roman" w:hAnsi="Times New Roman"/>
        </w:rPr>
        <w:t xml:space="preserve">by the chosen model. </w:t>
      </w:r>
    </w:p>
    <w:p w14:paraId="27740B27" w14:textId="77777777" w:rsidR="0065447F" w:rsidRDefault="0065447F">
      <w:pPr>
        <w:numPr>
          <w:ins w:id="499" w:author="ctone" w:date="2012-08-24T14:15:00Z"/>
        </w:numPr>
        <w:rPr>
          <w:rFonts w:ascii="Times New Roman" w:hAnsi="Times New Roman"/>
        </w:rPr>
      </w:pPr>
    </w:p>
    <w:p w14:paraId="29DCAC70" w14:textId="77777777" w:rsidR="002474CE" w:rsidRDefault="002474CE" w:rsidP="00C3398A">
      <w:pPr>
        <w:pStyle w:val="2"/>
      </w:pPr>
      <w:bookmarkStart w:id="500" w:name="_Toc534899480"/>
      <w:bookmarkStart w:id="501" w:name="_Toc534900074"/>
      <w:bookmarkStart w:id="502" w:name="_Toc534908807"/>
      <w:bookmarkStart w:id="503" w:name="_Toc534935028"/>
      <w:bookmarkStart w:id="504" w:name="_Toc534935515"/>
      <w:bookmarkStart w:id="505" w:name="_Toc534935775"/>
      <w:bookmarkStart w:id="506" w:name="_Toc534960277"/>
      <w:bookmarkStart w:id="507" w:name="_Toc534963208"/>
      <w:bookmarkStart w:id="508" w:name="_Toc535040230"/>
      <w:bookmarkStart w:id="509" w:name="_Toc535041636"/>
      <w:bookmarkStart w:id="510" w:name="_Toc535074301"/>
      <w:bookmarkStart w:id="511" w:name="_Toc535125924"/>
      <w:bookmarkStart w:id="512" w:name="_Toc535154417"/>
      <w:bookmarkStart w:id="513" w:name="_Toc329599881"/>
      <w:bookmarkStart w:id="514" w:name="_Toc329600237"/>
      <w:bookmarkStart w:id="515" w:name="_Toc336106447"/>
      <w:bookmarkStart w:id="516" w:name="_Toc370887391"/>
      <w:bookmarkStart w:id="517" w:name="_Toc370887962"/>
      <w:r>
        <w:t>(4) Worksheet “Weight”</w:t>
      </w:r>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r>
        <w:fldChar w:fldCharType="begin"/>
      </w:r>
      <w:r>
        <w:instrText xml:space="preserve"> XE "Worksheet </w:instrText>
      </w:r>
      <w:r>
        <w:rPr>
          <w:rFonts w:ascii="Century" w:hAnsi="Century"/>
          <w:sz w:val="20"/>
          <w:szCs w:val="20"/>
        </w:rPr>
        <w:instrText>\</w:instrText>
      </w:r>
      <w:r>
        <w:instrText>“Weight</w:instrText>
      </w:r>
      <w:r>
        <w:rPr>
          <w:rFonts w:ascii="Century" w:hAnsi="Century"/>
          <w:sz w:val="20"/>
          <w:szCs w:val="20"/>
        </w:rPr>
        <w:instrText>\</w:instrText>
      </w:r>
      <w:r>
        <w:instrText xml:space="preserve">”" </w:instrText>
      </w:r>
      <w:r>
        <w:fldChar w:fldCharType="end"/>
      </w:r>
    </w:p>
    <w:p w14:paraId="11D0134A" w14:textId="77777777" w:rsidR="002474CE" w:rsidRDefault="002474CE">
      <w:pPr>
        <w:rPr>
          <w:rFonts w:ascii="Times New Roman" w:hAnsi="Times New Roman"/>
        </w:rPr>
      </w:pPr>
      <w:r>
        <w:rPr>
          <w:rFonts w:ascii="Times New Roman" w:hAnsi="Times New Roman"/>
        </w:rPr>
        <w:t xml:space="preserve">Optimal weights v(i) and u(i) for inputs and outputs are exhibited in this worksheet. v(0) corresponds to the constraints </w:t>
      </w:r>
      <w:r>
        <w:rPr>
          <w:rFonts w:ascii="Times New Roman" w:hAnsi="Times New Roman"/>
          <w:szCs w:val="20"/>
        </w:rPr>
        <w:sym w:font="Symbol" w:char="F06C"/>
      </w:r>
      <w:r>
        <w:rPr>
          <w:rFonts w:ascii="Times New Roman" w:hAnsi="Times New Roman"/>
          <w:vertAlign w:val="subscript"/>
        </w:rPr>
        <w:t>1</w:t>
      </w:r>
      <w:r>
        <w:rPr>
          <w:rFonts w:ascii="Times New Roman" w:hAnsi="Times New Roman"/>
        </w:rPr>
        <w:t xml:space="preserve"> +</w:t>
      </w:r>
      <w:r>
        <w:rPr>
          <w:rFonts w:ascii="Times New Roman" w:hAnsi="Times New Roman"/>
          <w:szCs w:val="20"/>
        </w:rPr>
        <w:sym w:font="Symbol" w:char="F06C"/>
      </w:r>
      <w:r>
        <w:rPr>
          <w:rFonts w:ascii="Times New Roman" w:hAnsi="Times New Roman"/>
          <w:vertAlign w:val="subscript"/>
        </w:rPr>
        <w:t>2</w:t>
      </w:r>
      <w:r>
        <w:rPr>
          <w:rFonts w:ascii="Times New Roman" w:hAnsi="Times New Roman"/>
        </w:rPr>
        <w:t xml:space="preserve"> +…+</w:t>
      </w:r>
      <w:r>
        <w:rPr>
          <w:rFonts w:ascii="Times New Roman" w:hAnsi="Times New Roman"/>
          <w:szCs w:val="20"/>
        </w:rPr>
        <w:sym w:font="Symbol" w:char="F06C"/>
      </w:r>
      <w:r>
        <w:rPr>
          <w:rFonts w:ascii="Times New Roman" w:hAnsi="Times New Roman"/>
          <w:vertAlign w:val="subscript"/>
        </w:rPr>
        <w:t>n</w:t>
      </w:r>
      <w:r>
        <w:rPr>
          <w:rFonts w:ascii="Times New Roman" w:hAnsi="Times New Roman"/>
        </w:rPr>
        <w:t xml:space="preserve"> </w:t>
      </w:r>
      <w:r>
        <w:rPr>
          <w:rFonts w:ascii="Times New Roman" w:hAnsi="Times New Roman"/>
          <w:szCs w:val="20"/>
        </w:rPr>
        <w:sym w:font="Symbol" w:char="F0B3"/>
      </w:r>
      <w:r>
        <w:rPr>
          <w:rFonts w:ascii="Times New Roman" w:hAnsi="Times New Roman"/>
        </w:rPr>
        <w:t xml:space="preserve"> L and u(0) to </w:t>
      </w:r>
      <w:r>
        <w:rPr>
          <w:rFonts w:ascii="Times New Roman" w:hAnsi="Times New Roman"/>
          <w:szCs w:val="20"/>
        </w:rPr>
        <w:sym w:font="Symbol" w:char="F06C"/>
      </w:r>
      <w:r>
        <w:rPr>
          <w:rFonts w:ascii="Times New Roman" w:hAnsi="Times New Roman"/>
          <w:vertAlign w:val="subscript"/>
        </w:rPr>
        <w:t>1</w:t>
      </w:r>
      <w:r>
        <w:rPr>
          <w:rFonts w:ascii="Times New Roman" w:hAnsi="Times New Roman"/>
        </w:rPr>
        <w:t xml:space="preserve"> +</w:t>
      </w:r>
      <w:r>
        <w:rPr>
          <w:rFonts w:ascii="Times New Roman" w:hAnsi="Times New Roman"/>
          <w:szCs w:val="20"/>
        </w:rPr>
        <w:sym w:font="Symbol" w:char="F06C"/>
      </w:r>
      <w:r>
        <w:rPr>
          <w:rFonts w:ascii="Times New Roman" w:hAnsi="Times New Roman"/>
          <w:vertAlign w:val="subscript"/>
        </w:rPr>
        <w:t>2</w:t>
      </w:r>
      <w:r>
        <w:rPr>
          <w:rFonts w:ascii="Times New Roman" w:hAnsi="Times New Roman"/>
        </w:rPr>
        <w:t xml:space="preserve"> +…+</w:t>
      </w:r>
      <w:r>
        <w:rPr>
          <w:rFonts w:ascii="Times New Roman" w:hAnsi="Times New Roman"/>
          <w:szCs w:val="20"/>
        </w:rPr>
        <w:sym w:font="Symbol" w:char="F06C"/>
      </w:r>
      <w:r>
        <w:rPr>
          <w:rFonts w:ascii="Times New Roman" w:hAnsi="Times New Roman"/>
          <w:vertAlign w:val="subscript"/>
        </w:rPr>
        <w:t>n</w:t>
      </w:r>
      <w:r>
        <w:rPr>
          <w:rFonts w:ascii="Times New Roman" w:hAnsi="Times New Roman"/>
          <w:szCs w:val="20"/>
        </w:rPr>
        <w:sym w:font="Symbol" w:char="F0A3"/>
      </w:r>
      <w:r>
        <w:rPr>
          <w:rFonts w:ascii="Times New Roman" w:hAnsi="Times New Roman"/>
        </w:rPr>
        <w:t xml:space="preserve"> U. In the BCC model where L=U=1 holds, u(0) stands for the value of the dual variable for this constraint. </w:t>
      </w:r>
    </w:p>
    <w:p w14:paraId="7680C61C" w14:textId="77777777" w:rsidR="0065447F" w:rsidRDefault="0065447F">
      <w:pPr>
        <w:numPr>
          <w:ins w:id="518" w:author="ctone" w:date="2012-08-24T14:15:00Z"/>
        </w:numPr>
        <w:rPr>
          <w:rFonts w:ascii="Times New Roman" w:hAnsi="Times New Roman"/>
        </w:rPr>
      </w:pPr>
    </w:p>
    <w:p w14:paraId="453D2445" w14:textId="77777777" w:rsidR="002474CE" w:rsidRDefault="002474CE" w:rsidP="00C3398A">
      <w:pPr>
        <w:pStyle w:val="2"/>
      </w:pPr>
      <w:bookmarkStart w:id="519" w:name="_Toc534899481"/>
      <w:bookmarkStart w:id="520" w:name="_Toc534900075"/>
      <w:bookmarkStart w:id="521" w:name="_Toc534908808"/>
      <w:bookmarkStart w:id="522" w:name="_Toc534935029"/>
      <w:bookmarkStart w:id="523" w:name="_Toc534935516"/>
      <w:bookmarkStart w:id="524" w:name="_Toc534935776"/>
      <w:bookmarkStart w:id="525" w:name="_Toc534960278"/>
      <w:bookmarkStart w:id="526" w:name="_Toc534963209"/>
      <w:bookmarkStart w:id="527" w:name="_Toc535040231"/>
      <w:bookmarkStart w:id="528" w:name="_Toc535041637"/>
      <w:bookmarkStart w:id="529" w:name="_Toc535074302"/>
      <w:bookmarkStart w:id="530" w:name="_Toc535125925"/>
      <w:bookmarkStart w:id="531" w:name="_Toc535154418"/>
      <w:bookmarkStart w:id="532" w:name="_Toc329599882"/>
      <w:bookmarkStart w:id="533" w:name="_Toc329600238"/>
      <w:bookmarkStart w:id="534" w:name="_Toc336106448"/>
      <w:bookmarkStart w:id="535" w:name="_Toc370887392"/>
      <w:bookmarkStart w:id="536" w:name="_Toc370887963"/>
      <w:r>
        <w:t>(5) Worksheet “WeightedData”</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r>
        <w:fldChar w:fldCharType="begin"/>
      </w:r>
      <w:r>
        <w:instrText xml:space="preserve"> XE "Worksheet </w:instrText>
      </w:r>
      <w:r>
        <w:rPr>
          <w:rFonts w:ascii="Century" w:hAnsi="Century"/>
          <w:sz w:val="20"/>
          <w:szCs w:val="20"/>
        </w:rPr>
        <w:instrText>\</w:instrText>
      </w:r>
      <w:r>
        <w:instrText>“WeightedData</w:instrText>
      </w:r>
      <w:r>
        <w:rPr>
          <w:rFonts w:ascii="Century" w:hAnsi="Century"/>
          <w:sz w:val="20"/>
          <w:szCs w:val="20"/>
        </w:rPr>
        <w:instrText>\</w:instrText>
      </w:r>
      <w:r>
        <w:instrText xml:space="preserve">”" </w:instrText>
      </w:r>
      <w:r>
        <w:fldChar w:fldCharType="end"/>
      </w:r>
    </w:p>
    <w:p w14:paraId="55A54DE5" w14:textId="77777777" w:rsidR="002474CE" w:rsidRDefault="002474CE">
      <w:pPr>
        <w:rPr>
          <w:rFonts w:ascii="Times New Roman" w:hAnsi="Times New Roman"/>
        </w:rPr>
      </w:pPr>
      <w:r>
        <w:rPr>
          <w:rFonts w:ascii="Times New Roman" w:hAnsi="Times New Roman"/>
        </w:rPr>
        <w:t>This worksheet shows the optimal weighted I/O values,</w:t>
      </w:r>
      <w:r>
        <w:rPr>
          <w:rFonts w:ascii="Times New Roman" w:hAnsi="Times New Roman"/>
          <w:i/>
          <w:iCs/>
        </w:rPr>
        <w:t xml:space="preserve"> x</w:t>
      </w:r>
      <w:r>
        <w:rPr>
          <w:rFonts w:ascii="Times New Roman" w:hAnsi="Times New Roman"/>
          <w:vertAlign w:val="subscript"/>
        </w:rPr>
        <w:t>ij</w:t>
      </w:r>
      <w:r>
        <w:rPr>
          <w:rFonts w:ascii="Times New Roman" w:hAnsi="Times New Roman"/>
          <w:i/>
          <w:iCs/>
        </w:rPr>
        <w:t>v</w:t>
      </w:r>
      <w:r>
        <w:rPr>
          <w:rFonts w:ascii="Times New Roman" w:hAnsi="Times New Roman"/>
        </w:rPr>
        <w:t xml:space="preserve">(i) and </w:t>
      </w:r>
      <w:r>
        <w:rPr>
          <w:rFonts w:ascii="Times New Roman" w:hAnsi="Times New Roman"/>
          <w:i/>
          <w:iCs/>
        </w:rPr>
        <w:t>y</w:t>
      </w:r>
      <w:r>
        <w:rPr>
          <w:rFonts w:ascii="Times New Roman" w:hAnsi="Times New Roman"/>
          <w:vertAlign w:val="subscript"/>
        </w:rPr>
        <w:t>rj</w:t>
      </w:r>
      <w:r>
        <w:rPr>
          <w:rFonts w:ascii="Times New Roman" w:hAnsi="Times New Roman"/>
          <w:i/>
          <w:iCs/>
        </w:rPr>
        <w:t>u</w:t>
      </w:r>
      <w:r>
        <w:rPr>
          <w:rFonts w:ascii="Times New Roman" w:hAnsi="Times New Roman"/>
        </w:rPr>
        <w:t>(r) for each DMU</w:t>
      </w:r>
      <w:r>
        <w:rPr>
          <w:rFonts w:ascii="Times New Roman" w:hAnsi="Times New Roman"/>
          <w:i/>
          <w:iCs/>
          <w:vertAlign w:val="subscript"/>
        </w:rPr>
        <w:t>j</w:t>
      </w:r>
      <w:r>
        <w:rPr>
          <w:rFonts w:ascii="Times New Roman" w:hAnsi="Times New Roman"/>
        </w:rPr>
        <w:t xml:space="preserve"> (for </w:t>
      </w:r>
      <w:r>
        <w:rPr>
          <w:rFonts w:ascii="Times New Roman" w:hAnsi="Times New Roman"/>
          <w:i/>
          <w:iCs/>
        </w:rPr>
        <w:t>j</w:t>
      </w:r>
      <w:r>
        <w:rPr>
          <w:rFonts w:ascii="Times New Roman" w:hAnsi="Times New Roman"/>
        </w:rPr>
        <w:t xml:space="preserve">=1,…, </w:t>
      </w:r>
      <w:r>
        <w:rPr>
          <w:rFonts w:ascii="Times New Roman" w:hAnsi="Times New Roman"/>
          <w:i/>
          <w:iCs/>
        </w:rPr>
        <w:t>n</w:t>
      </w:r>
      <w:r>
        <w:rPr>
          <w:rFonts w:ascii="Times New Roman" w:hAnsi="Times New Roman"/>
        </w:rPr>
        <w:t>).</w:t>
      </w:r>
    </w:p>
    <w:p w14:paraId="41AA3A6F" w14:textId="77777777" w:rsidR="0065447F" w:rsidRDefault="0065447F">
      <w:pPr>
        <w:numPr>
          <w:ins w:id="537" w:author="ctone" w:date="2012-08-24T14:15:00Z"/>
        </w:numPr>
        <w:rPr>
          <w:rFonts w:ascii="Times New Roman" w:hAnsi="Times New Roman"/>
        </w:rPr>
      </w:pPr>
    </w:p>
    <w:p w14:paraId="3A9091E9" w14:textId="77777777" w:rsidR="002474CE" w:rsidRDefault="002474CE" w:rsidP="00C3398A">
      <w:pPr>
        <w:pStyle w:val="2"/>
      </w:pPr>
      <w:bookmarkStart w:id="538" w:name="_Toc534899482"/>
      <w:bookmarkStart w:id="539" w:name="_Toc534900076"/>
      <w:bookmarkStart w:id="540" w:name="_Toc534908809"/>
      <w:bookmarkStart w:id="541" w:name="_Toc534935030"/>
      <w:bookmarkStart w:id="542" w:name="_Toc534935517"/>
      <w:bookmarkStart w:id="543" w:name="_Toc534935777"/>
      <w:bookmarkStart w:id="544" w:name="_Toc534960279"/>
      <w:bookmarkStart w:id="545" w:name="_Toc534963210"/>
      <w:bookmarkStart w:id="546" w:name="_Toc535040232"/>
      <w:bookmarkStart w:id="547" w:name="_Toc535041638"/>
      <w:bookmarkStart w:id="548" w:name="_Toc535074303"/>
      <w:bookmarkStart w:id="549" w:name="_Toc535125926"/>
      <w:bookmarkStart w:id="550" w:name="_Toc535154419"/>
      <w:bookmarkStart w:id="551" w:name="_Toc329599883"/>
      <w:bookmarkStart w:id="552" w:name="_Toc329600239"/>
      <w:bookmarkStart w:id="553" w:name="_Toc336106449"/>
      <w:bookmarkStart w:id="554" w:name="_Toc370887393"/>
      <w:bookmarkStart w:id="555" w:name="_Toc370887964"/>
      <w:r>
        <w:t>(6) Worksheet “Slack”</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r>
        <w:fldChar w:fldCharType="begin"/>
      </w:r>
      <w:r>
        <w:instrText xml:space="preserve"> XE "Worksheet </w:instrText>
      </w:r>
      <w:r>
        <w:rPr>
          <w:rFonts w:ascii="Century" w:hAnsi="Century"/>
          <w:sz w:val="20"/>
          <w:szCs w:val="20"/>
        </w:rPr>
        <w:instrText>\</w:instrText>
      </w:r>
      <w:r>
        <w:instrText>“Slack</w:instrText>
      </w:r>
      <w:r>
        <w:rPr>
          <w:rFonts w:ascii="Century" w:hAnsi="Century"/>
          <w:sz w:val="20"/>
          <w:szCs w:val="20"/>
        </w:rPr>
        <w:instrText>\</w:instrText>
      </w:r>
      <w:r>
        <w:instrText xml:space="preserve">”" </w:instrText>
      </w:r>
      <w:r>
        <w:fldChar w:fldCharType="end"/>
      </w:r>
    </w:p>
    <w:p w14:paraId="573A6C76" w14:textId="77777777" w:rsidR="002474CE" w:rsidRDefault="002474CE">
      <w:pPr>
        <w:rPr>
          <w:rFonts w:ascii="Times New Roman" w:hAnsi="Times New Roman"/>
        </w:rPr>
      </w:pPr>
      <w:r>
        <w:rPr>
          <w:rFonts w:ascii="Times New Roman" w:hAnsi="Times New Roman"/>
        </w:rPr>
        <w:t xml:space="preserve">This worksheet contains the input excesses </w:t>
      </w:r>
      <w:r>
        <w:rPr>
          <w:rFonts w:ascii="Times New Roman" w:hAnsi="Times New Roman"/>
          <w:i/>
          <w:iCs/>
        </w:rPr>
        <w:t>s</w:t>
      </w:r>
      <w:r>
        <w:rPr>
          <w:rFonts w:ascii="Times New Roman" w:hAnsi="Times New Roman"/>
          <w:vertAlign w:val="superscript"/>
        </w:rPr>
        <w:t xml:space="preserve">- </w:t>
      </w:r>
      <w:r>
        <w:rPr>
          <w:rFonts w:ascii="Times New Roman" w:hAnsi="Times New Roman"/>
        </w:rPr>
        <w:t xml:space="preserve">and output shortfalls </w:t>
      </w:r>
      <w:r>
        <w:rPr>
          <w:rFonts w:ascii="Times New Roman" w:hAnsi="Times New Roman"/>
          <w:i/>
          <w:iCs/>
        </w:rPr>
        <w:t>s</w:t>
      </w:r>
      <w:r>
        <w:rPr>
          <w:rFonts w:ascii="Times New Roman" w:hAnsi="Times New Roman"/>
          <w:vertAlign w:val="superscript"/>
        </w:rPr>
        <w:t>+</w:t>
      </w:r>
      <w:r>
        <w:rPr>
          <w:rFonts w:ascii="Times New Roman" w:hAnsi="Times New Roman"/>
        </w:rPr>
        <w:t xml:space="preserve"> for each DMU.</w:t>
      </w:r>
    </w:p>
    <w:p w14:paraId="775FDC61" w14:textId="77777777" w:rsidR="0065447F" w:rsidRDefault="0065447F">
      <w:pPr>
        <w:numPr>
          <w:ins w:id="556" w:author="ctone" w:date="2012-08-24T14:15:00Z"/>
        </w:numPr>
        <w:rPr>
          <w:rFonts w:ascii="Times New Roman" w:hAnsi="Times New Roman"/>
        </w:rPr>
      </w:pPr>
    </w:p>
    <w:p w14:paraId="33967C8F" w14:textId="77777777" w:rsidR="002474CE" w:rsidRDefault="002474CE" w:rsidP="00C3398A">
      <w:pPr>
        <w:pStyle w:val="2"/>
      </w:pPr>
      <w:bookmarkStart w:id="557" w:name="_Toc534899483"/>
      <w:bookmarkStart w:id="558" w:name="_Toc534900077"/>
      <w:bookmarkStart w:id="559" w:name="_Toc534908810"/>
      <w:bookmarkStart w:id="560" w:name="_Toc534935031"/>
      <w:bookmarkStart w:id="561" w:name="_Toc534935518"/>
      <w:bookmarkStart w:id="562" w:name="_Toc534935778"/>
      <w:bookmarkStart w:id="563" w:name="_Toc534960280"/>
      <w:bookmarkStart w:id="564" w:name="_Toc534963211"/>
      <w:bookmarkStart w:id="565" w:name="_Toc535040233"/>
      <w:bookmarkStart w:id="566" w:name="_Toc535041639"/>
      <w:bookmarkStart w:id="567" w:name="_Toc535074304"/>
      <w:bookmarkStart w:id="568" w:name="_Toc535125927"/>
      <w:bookmarkStart w:id="569" w:name="_Toc535154420"/>
      <w:bookmarkStart w:id="570" w:name="_Toc329599884"/>
      <w:bookmarkStart w:id="571" w:name="_Toc329600240"/>
      <w:bookmarkStart w:id="572" w:name="_Toc336106450"/>
      <w:bookmarkStart w:id="573" w:name="_Toc370887394"/>
      <w:bookmarkStart w:id="574" w:name="_Toc370887965"/>
      <w:r>
        <w:t>(7) Worksheet “RTS”</w:t>
      </w:r>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fldChar w:fldCharType="begin"/>
      </w:r>
      <w:r>
        <w:instrText xml:space="preserve"> XE "Worksheet </w:instrText>
      </w:r>
      <w:r>
        <w:rPr>
          <w:rFonts w:ascii="Century" w:hAnsi="Century"/>
          <w:sz w:val="20"/>
          <w:szCs w:val="20"/>
        </w:rPr>
        <w:instrText>\</w:instrText>
      </w:r>
      <w:r>
        <w:instrText>“RTS</w:instrText>
      </w:r>
      <w:r>
        <w:rPr>
          <w:rFonts w:ascii="Century" w:hAnsi="Century"/>
          <w:sz w:val="20"/>
          <w:szCs w:val="20"/>
        </w:rPr>
        <w:instrText>\</w:instrText>
      </w:r>
      <w:r>
        <w:instrText xml:space="preserve">”" </w:instrText>
      </w:r>
      <w:r>
        <w:fldChar w:fldCharType="end"/>
      </w:r>
      <w:r>
        <w:t xml:space="preserve"> </w:t>
      </w:r>
    </w:p>
    <w:p w14:paraId="2F355596" w14:textId="77777777" w:rsidR="002474CE" w:rsidRDefault="002474CE">
      <w:pPr>
        <w:rPr>
          <w:rFonts w:ascii="Times New Roman" w:hAnsi="Times New Roman"/>
        </w:rPr>
      </w:pPr>
      <w:r>
        <w:rPr>
          <w:rFonts w:ascii="Times New Roman" w:hAnsi="Times New Roman"/>
        </w:rPr>
        <w:t>In case of the BCC, AR-I-V and AR-O-V models, the returns-to-scale characteristics are recorded in this worksheet. For BCC inefficient DMUs, returns-to-scale characteristics are those of the (input or output) projected DMUs on the frontier.</w:t>
      </w:r>
    </w:p>
    <w:p w14:paraId="2C213AF4" w14:textId="77777777" w:rsidR="0065447F" w:rsidRDefault="0065447F">
      <w:pPr>
        <w:numPr>
          <w:ins w:id="575" w:author="ctone" w:date="2012-08-24T14:15:00Z"/>
        </w:numPr>
        <w:rPr>
          <w:rFonts w:ascii="Times New Roman" w:hAnsi="Times New Roman"/>
        </w:rPr>
      </w:pPr>
    </w:p>
    <w:p w14:paraId="11DF65DB" w14:textId="77777777" w:rsidR="002474CE" w:rsidRDefault="002474CE" w:rsidP="00C3398A">
      <w:pPr>
        <w:pStyle w:val="2"/>
      </w:pPr>
      <w:bookmarkStart w:id="576" w:name="_Toc534899484"/>
      <w:bookmarkStart w:id="577" w:name="_Toc534900078"/>
      <w:bookmarkStart w:id="578" w:name="_Toc534908811"/>
      <w:bookmarkStart w:id="579" w:name="_Toc534935032"/>
      <w:bookmarkStart w:id="580" w:name="_Toc534935519"/>
      <w:bookmarkStart w:id="581" w:name="_Toc534935779"/>
      <w:bookmarkStart w:id="582" w:name="_Toc534960281"/>
      <w:bookmarkStart w:id="583" w:name="_Toc534963212"/>
      <w:bookmarkStart w:id="584" w:name="_Toc535040234"/>
      <w:bookmarkStart w:id="585" w:name="_Toc535041640"/>
      <w:bookmarkStart w:id="586" w:name="_Toc535074305"/>
      <w:bookmarkStart w:id="587" w:name="_Toc535125928"/>
      <w:bookmarkStart w:id="588" w:name="_Toc535154421"/>
      <w:bookmarkStart w:id="589" w:name="_Toc329599885"/>
      <w:bookmarkStart w:id="590" w:name="_Toc329600241"/>
      <w:bookmarkStart w:id="591" w:name="_Toc336106451"/>
      <w:bookmarkStart w:id="592" w:name="_Toc370887395"/>
      <w:bookmarkStart w:id="593" w:name="_Toc370887966"/>
      <w:r>
        <w:t>(8) Graphsheet “Graph1”</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r>
        <w:fldChar w:fldCharType="begin"/>
      </w:r>
      <w:r>
        <w:instrText xml:space="preserve"> XE "Graphsheet </w:instrText>
      </w:r>
      <w:r>
        <w:rPr>
          <w:rFonts w:ascii="Century" w:hAnsi="Century"/>
          <w:sz w:val="20"/>
          <w:szCs w:val="20"/>
        </w:rPr>
        <w:instrText>\</w:instrText>
      </w:r>
      <w:r>
        <w:instrText>“Graph1</w:instrText>
      </w:r>
      <w:r>
        <w:rPr>
          <w:rFonts w:ascii="Century" w:hAnsi="Century"/>
          <w:sz w:val="20"/>
          <w:szCs w:val="20"/>
        </w:rPr>
        <w:instrText>\</w:instrText>
      </w:r>
      <w:r>
        <w:instrText xml:space="preserve">”" </w:instrText>
      </w:r>
      <w:r>
        <w:fldChar w:fldCharType="end"/>
      </w:r>
    </w:p>
    <w:p w14:paraId="42533369" w14:textId="77777777" w:rsidR="002474CE" w:rsidRDefault="002474CE">
      <w:pPr>
        <w:rPr>
          <w:rFonts w:ascii="Times New Roman" w:hAnsi="Times New Roman"/>
        </w:rPr>
      </w:pPr>
      <w:r>
        <w:rPr>
          <w:rFonts w:ascii="Times New Roman" w:hAnsi="Times New Roman" w:hint="eastAsia"/>
        </w:rPr>
        <w:t>This graphsheet exhibits t</w:t>
      </w:r>
      <w:r>
        <w:rPr>
          <w:rFonts w:ascii="Times New Roman" w:hAnsi="Times New Roman"/>
        </w:rPr>
        <w:t>he bar chart of the DEA scores</w:t>
      </w:r>
      <w:r>
        <w:rPr>
          <w:rFonts w:ascii="Times New Roman" w:hAnsi="Times New Roman" w:hint="eastAsia"/>
        </w:rPr>
        <w:t>. You can redesign t</w:t>
      </w:r>
      <w:r>
        <w:rPr>
          <w:rFonts w:ascii="Times New Roman" w:hAnsi="Times New Roman"/>
        </w:rPr>
        <w:t>his graph using the Graph functions of Excel.</w:t>
      </w:r>
    </w:p>
    <w:p w14:paraId="0CE82D79" w14:textId="77777777" w:rsidR="008B6E4E" w:rsidRDefault="008B6E4E">
      <w:pPr>
        <w:numPr>
          <w:ins w:id="594" w:author="ctone" w:date="2012-08-24T14:15:00Z"/>
        </w:numPr>
        <w:rPr>
          <w:rFonts w:ascii="Times New Roman" w:hAnsi="Times New Roman"/>
        </w:rPr>
      </w:pPr>
    </w:p>
    <w:p w14:paraId="422524C4" w14:textId="77777777" w:rsidR="008B6E4E" w:rsidRDefault="002474CE" w:rsidP="008B6E4E">
      <w:pPr>
        <w:pStyle w:val="2"/>
      </w:pPr>
      <w:bookmarkStart w:id="595" w:name="_Toc534899485"/>
      <w:bookmarkStart w:id="596" w:name="_Toc534900079"/>
      <w:bookmarkStart w:id="597" w:name="_Toc534908812"/>
      <w:bookmarkStart w:id="598" w:name="_Toc534935033"/>
      <w:bookmarkStart w:id="599" w:name="_Toc534935520"/>
      <w:bookmarkStart w:id="600" w:name="_Toc534935780"/>
      <w:bookmarkStart w:id="601" w:name="_Toc534960282"/>
      <w:bookmarkStart w:id="602" w:name="_Toc534963213"/>
      <w:bookmarkStart w:id="603" w:name="_Toc535040235"/>
      <w:bookmarkStart w:id="604" w:name="_Toc535041641"/>
      <w:bookmarkStart w:id="605" w:name="_Toc535074306"/>
      <w:bookmarkStart w:id="606" w:name="_Toc535125929"/>
      <w:bookmarkStart w:id="607" w:name="_Toc535154422"/>
      <w:bookmarkStart w:id="608" w:name="_Toc329599886"/>
      <w:bookmarkStart w:id="609" w:name="_Toc329600242"/>
      <w:bookmarkStart w:id="610" w:name="_Toc336106452"/>
      <w:bookmarkStart w:id="611" w:name="_Toc370887396"/>
      <w:bookmarkStart w:id="612" w:name="_Toc370887967"/>
      <w:r>
        <w:t>(9) Graphsheet “Graph2”</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r>
        <w:fldChar w:fldCharType="begin"/>
      </w:r>
      <w:r>
        <w:instrText xml:space="preserve"> XE "Graphsheet </w:instrText>
      </w:r>
      <w:r>
        <w:rPr>
          <w:rFonts w:ascii="Century" w:hAnsi="Century"/>
          <w:sz w:val="20"/>
          <w:szCs w:val="20"/>
        </w:rPr>
        <w:instrText>\</w:instrText>
      </w:r>
      <w:r>
        <w:instrText>“Graph2</w:instrText>
      </w:r>
      <w:r>
        <w:rPr>
          <w:rFonts w:ascii="Century" w:hAnsi="Century"/>
          <w:sz w:val="20"/>
          <w:szCs w:val="20"/>
        </w:rPr>
        <w:instrText>\</w:instrText>
      </w:r>
      <w:r>
        <w:instrText xml:space="preserve">”" </w:instrText>
      </w:r>
      <w:r>
        <w:fldChar w:fldCharType="end"/>
      </w:r>
    </w:p>
    <w:p w14:paraId="26005AAE" w14:textId="77777777" w:rsidR="002474CE" w:rsidRDefault="00212EE8">
      <w:pPr>
        <w:rPr>
          <w:rFonts w:ascii="Times New Roman" w:hAnsi="Times New Roman"/>
        </w:rPr>
      </w:pPr>
      <w:r>
        <w:rPr>
          <w:rFonts w:ascii="Times New Roman" w:hAnsi="Times New Roman"/>
          <w:b/>
          <w:noProof/>
        </w:rPr>
        <w:drawing>
          <wp:anchor distT="0" distB="0" distL="114300" distR="114300" simplePos="0" relativeHeight="251665408" behindDoc="0" locked="0" layoutInCell="0" allowOverlap="1" wp14:anchorId="43ADB188" wp14:editId="79808EFC">
            <wp:simplePos x="0" y="0"/>
            <wp:positionH relativeFrom="column">
              <wp:align>center</wp:align>
            </wp:positionH>
            <wp:positionV relativeFrom="paragraph">
              <wp:posOffset>360045</wp:posOffset>
            </wp:positionV>
            <wp:extent cx="5017135" cy="3201670"/>
            <wp:effectExtent l="0" t="0" r="0" b="0"/>
            <wp:wrapTopAndBottom/>
            <wp:docPr id="68" name="オブジェクト 6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anchor>
        </w:drawing>
      </w:r>
      <w:r w:rsidR="002474CE">
        <w:rPr>
          <w:rFonts w:ascii="Times New Roman" w:hAnsi="Times New Roman" w:hint="eastAsia"/>
        </w:rPr>
        <w:t>This graphsheet exhibits t</w:t>
      </w:r>
      <w:r w:rsidR="002474CE">
        <w:rPr>
          <w:rFonts w:ascii="Times New Roman" w:hAnsi="Times New Roman"/>
        </w:rPr>
        <w:t>he bar chart of the DEA scores in the ascending order</w:t>
      </w:r>
      <w:r w:rsidR="002474CE">
        <w:rPr>
          <w:rFonts w:ascii="Times New Roman" w:hAnsi="Times New Roman" w:hint="eastAsia"/>
        </w:rPr>
        <w:t>.</w:t>
      </w:r>
      <w:r w:rsidR="002474CE">
        <w:rPr>
          <w:rFonts w:ascii="Times New Roman" w:hAnsi="Times New Roman"/>
        </w:rPr>
        <w:t xml:space="preserve"> </w:t>
      </w:r>
      <w:r w:rsidR="00DA453C">
        <w:rPr>
          <w:rFonts w:ascii="Times New Roman" w:hAnsi="Times New Roman"/>
        </w:rPr>
        <w:t>Figure 11</w:t>
      </w:r>
      <w:r w:rsidR="002474CE">
        <w:rPr>
          <w:rFonts w:ascii="Times New Roman" w:hAnsi="Times New Roman" w:hint="eastAsia"/>
        </w:rPr>
        <w:t xml:space="preserve"> shows a</w:t>
      </w:r>
      <w:r w:rsidR="002474CE">
        <w:rPr>
          <w:rFonts w:ascii="Times New Roman" w:hAnsi="Times New Roman"/>
        </w:rPr>
        <w:t xml:space="preserve"> sample Graph2.</w:t>
      </w:r>
    </w:p>
    <w:p w14:paraId="76A39921" w14:textId="77777777" w:rsidR="002474CE" w:rsidRDefault="00DA453C">
      <w:pPr>
        <w:jc w:val="center"/>
        <w:rPr>
          <w:rFonts w:ascii="Times New Roman" w:hAnsi="Times New Roman"/>
          <w:b/>
        </w:rPr>
      </w:pPr>
      <w:bookmarkStart w:id="613" w:name="_Toc534896145"/>
      <w:bookmarkStart w:id="614" w:name="_Toc534896338"/>
      <w:bookmarkStart w:id="615" w:name="_Toc534898301"/>
      <w:r>
        <w:rPr>
          <w:rFonts w:ascii="Times New Roman" w:hAnsi="Times New Roman"/>
          <w:b/>
        </w:rPr>
        <w:t>Figure 11</w:t>
      </w:r>
      <w:r w:rsidR="002474CE">
        <w:rPr>
          <w:rFonts w:ascii="Times New Roman" w:hAnsi="Times New Roman"/>
          <w:b/>
        </w:rPr>
        <w:t>:  A Sample Graph2</w:t>
      </w:r>
      <w:bookmarkEnd w:id="613"/>
      <w:bookmarkEnd w:id="614"/>
      <w:bookmarkEnd w:id="615"/>
    </w:p>
    <w:p w14:paraId="7D36719C" w14:textId="77777777" w:rsidR="002474CE" w:rsidRDefault="002474CE">
      <w:pPr>
        <w:jc w:val="center"/>
        <w:rPr>
          <w:rFonts w:ascii="Times New Roman" w:hAnsi="Times New Roman"/>
          <w:b/>
        </w:rPr>
      </w:pPr>
    </w:p>
    <w:p w14:paraId="2CB159CB" w14:textId="77777777" w:rsidR="002474CE" w:rsidRDefault="002474CE" w:rsidP="00C3398A">
      <w:pPr>
        <w:pStyle w:val="2"/>
      </w:pPr>
      <w:bookmarkStart w:id="616" w:name="_Toc534899486"/>
      <w:bookmarkStart w:id="617" w:name="_Toc534900080"/>
      <w:bookmarkStart w:id="618" w:name="_Toc534908813"/>
      <w:bookmarkStart w:id="619" w:name="_Toc534935034"/>
      <w:bookmarkStart w:id="620" w:name="_Toc534935521"/>
      <w:bookmarkStart w:id="621" w:name="_Toc534935781"/>
      <w:bookmarkStart w:id="622" w:name="_Toc534960283"/>
      <w:bookmarkStart w:id="623" w:name="_Toc534963214"/>
      <w:bookmarkStart w:id="624" w:name="_Toc535040236"/>
      <w:bookmarkStart w:id="625" w:name="_Toc535041642"/>
      <w:bookmarkStart w:id="626" w:name="_Toc535074307"/>
      <w:bookmarkStart w:id="627" w:name="_Toc535125930"/>
      <w:bookmarkStart w:id="628" w:name="_Toc535154423"/>
      <w:bookmarkStart w:id="629" w:name="_Toc329599887"/>
      <w:bookmarkStart w:id="630" w:name="_Toc329600243"/>
      <w:bookmarkStart w:id="631" w:name="_Toc336106453"/>
      <w:bookmarkStart w:id="632" w:name="_Toc370887397"/>
      <w:bookmarkStart w:id="633" w:name="_Toc370887968"/>
      <w:r>
        <w:t>(10) Worksheets “Window</w:t>
      </w:r>
      <w:r>
        <w:fldChar w:fldCharType="begin"/>
      </w:r>
      <w:r>
        <w:instrText xml:space="preserve"> XE "Window" </w:instrText>
      </w:r>
      <w:r>
        <w:fldChar w:fldCharType="end"/>
      </w:r>
      <w:r>
        <w:rPr>
          <w:i/>
          <w:iCs/>
        </w:rPr>
        <w:t>k</w:t>
      </w:r>
      <w:r>
        <w:t>”</w:t>
      </w:r>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r>
        <w:fldChar w:fldCharType="begin"/>
      </w:r>
      <w:r>
        <w:instrText xml:space="preserve"> XE "Worksheets </w:instrText>
      </w:r>
      <w:r>
        <w:rPr>
          <w:rFonts w:ascii="Century" w:hAnsi="Century"/>
          <w:sz w:val="20"/>
          <w:szCs w:val="20"/>
        </w:rPr>
        <w:instrText>\</w:instrText>
      </w:r>
      <w:r>
        <w:instrText>“Window</w:instrText>
      </w:r>
      <w:r>
        <w:rPr>
          <w:i/>
          <w:iCs/>
        </w:rPr>
        <w:instrText>k</w:instrText>
      </w:r>
      <w:r>
        <w:rPr>
          <w:rFonts w:ascii="Century" w:hAnsi="Century"/>
          <w:sz w:val="20"/>
          <w:szCs w:val="20"/>
        </w:rPr>
        <w:instrText>\</w:instrText>
      </w:r>
      <w:r>
        <w:instrText xml:space="preserve">”" </w:instrText>
      </w:r>
      <w:r>
        <w:fldChar w:fldCharType="end"/>
      </w:r>
    </w:p>
    <w:p w14:paraId="2ACE9EC8" w14:textId="77777777" w:rsidR="002474CE" w:rsidRDefault="002474CE">
      <w:pPr>
        <w:rPr>
          <w:rFonts w:ascii="Times New Roman" w:hAnsi="Times New Roman"/>
        </w:rPr>
      </w:pPr>
      <w:r>
        <w:rPr>
          <w:rFonts w:ascii="Times New Roman" w:hAnsi="Times New Roman"/>
        </w:rPr>
        <w:t xml:space="preserve"> These sheets are only for Window</w:t>
      </w:r>
      <w:r>
        <w:rPr>
          <w:rFonts w:ascii="Times New Roman" w:hAnsi="Times New Roman"/>
        </w:rPr>
        <w:fldChar w:fldCharType="begin"/>
      </w:r>
      <w:r>
        <w:instrText xml:space="preserve"> XE "</w:instrText>
      </w:r>
      <w:r>
        <w:rPr>
          <w:rFonts w:ascii="Times New Roman" w:hAnsi="Times New Roman"/>
        </w:rPr>
        <w:instrText>Window</w:instrText>
      </w:r>
      <w:r>
        <w:instrText xml:space="preserve">" </w:instrText>
      </w:r>
      <w:r>
        <w:rPr>
          <w:rFonts w:ascii="Times New Roman" w:hAnsi="Times New Roman"/>
        </w:rPr>
        <w:fldChar w:fldCharType="end"/>
      </w:r>
      <w:r>
        <w:rPr>
          <w:rFonts w:ascii="Times New Roman" w:hAnsi="Times New Roman"/>
        </w:rPr>
        <w:t xml:space="preserve"> models and </w:t>
      </w:r>
      <w:r>
        <w:rPr>
          <w:rFonts w:ascii="Times New Roman" w:hAnsi="Times New Roman"/>
          <w:i/>
          <w:iCs/>
        </w:rPr>
        <w:t xml:space="preserve">k </w:t>
      </w:r>
      <w:r>
        <w:rPr>
          <w:rFonts w:ascii="Times New Roman" w:hAnsi="Times New Roman"/>
        </w:rPr>
        <w:t xml:space="preserve">ranges from 1 to L (the length of </w:t>
      </w:r>
      <w:r w:rsidR="00CB7E31">
        <w:rPr>
          <w:rFonts w:ascii="Times New Roman" w:hAnsi="Times New Roman" w:hint="eastAsia"/>
        </w:rPr>
        <w:t xml:space="preserve">the </w:t>
      </w:r>
      <w:r>
        <w:rPr>
          <w:rFonts w:ascii="Times New Roman" w:hAnsi="Times New Roman"/>
        </w:rPr>
        <w:t xml:space="preserve">time periods in the data).  They also include two graphs, ‘Variations through Window' and ‘Variations by Term'.  </w:t>
      </w:r>
    </w:p>
    <w:p w14:paraId="53AE36EC" w14:textId="77777777" w:rsidR="002474CE" w:rsidRDefault="002474CE">
      <w:pPr>
        <w:rPr>
          <w:rFonts w:ascii="Times New Roman" w:hAnsi="Times New Roman"/>
        </w:rPr>
      </w:pPr>
      <w:r>
        <w:t xml:space="preserve">Let </w:t>
      </w:r>
      <w:r>
        <w:rPr>
          <w:i/>
          <w:iCs/>
        </w:rPr>
        <w:t>k</w:t>
      </w:r>
      <w:r>
        <w:t>=3 (so we deal with three adjacent years, for example). The results of computation in the case of “Window</w:t>
      </w:r>
      <w:r>
        <w:fldChar w:fldCharType="begin"/>
      </w:r>
      <w:r>
        <w:instrText xml:space="preserve"> XE "</w:instrText>
      </w:r>
      <w:r>
        <w:rPr>
          <w:rFonts w:ascii="Times New Roman" w:hAnsi="Times New Roman"/>
        </w:rPr>
        <w:instrText>Window</w:instrText>
      </w:r>
      <w:r>
        <w:instrText xml:space="preserve">" </w:instrText>
      </w:r>
      <w:r>
        <w:fldChar w:fldCharType="end"/>
      </w:r>
      <w:r>
        <w:t xml:space="preserve">-I-C” are summarized in </w:t>
      </w:r>
      <w:r w:rsidR="00DA453C">
        <w:t>Figure 12</w:t>
      </w:r>
      <w:r>
        <w:t xml:space="preserve">.  </w:t>
      </w:r>
    </w:p>
    <w:p w14:paraId="5D7DD486" w14:textId="77777777" w:rsidR="002474CE" w:rsidRDefault="002474CE">
      <w:pPr>
        <w:pStyle w:val="a4"/>
      </w:pPr>
    </w:p>
    <w:tbl>
      <w:tblPr>
        <w:tblW w:w="40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0"/>
        <w:gridCol w:w="731"/>
        <w:gridCol w:w="733"/>
        <w:gridCol w:w="734"/>
        <w:gridCol w:w="734"/>
        <w:gridCol w:w="734"/>
        <w:gridCol w:w="235"/>
        <w:gridCol w:w="973"/>
        <w:gridCol w:w="973"/>
      </w:tblGrid>
      <w:tr w:rsidR="00055165" w:rsidRPr="00A83B85" w14:paraId="66738F0B" w14:textId="77777777" w:rsidTr="00076E3F">
        <w:trPr>
          <w:trHeight w:hRule="exact" w:val="238"/>
          <w:jc w:val="center"/>
        </w:trPr>
        <w:tc>
          <w:tcPr>
            <w:tcW w:w="655" w:type="pct"/>
            <w:shd w:val="clear" w:color="auto" w:fill="99CCFF"/>
            <w:noWrap/>
            <w:vAlign w:val="center"/>
          </w:tcPr>
          <w:p w14:paraId="3F4EFBE3" w14:textId="77777777" w:rsidR="00055165" w:rsidRPr="00A83B85" w:rsidRDefault="00055165" w:rsidP="00076E3F">
            <w:pPr>
              <w:widowControl/>
              <w:jc w:val="left"/>
              <w:rPr>
                <w:rFonts w:ascii="Arial" w:eastAsia="ＭＳ Ｐゴシック" w:hAnsi="Arial" w:cs="Arial"/>
                <w:bCs/>
                <w:kern w:val="0"/>
                <w:sz w:val="16"/>
                <w:szCs w:val="16"/>
              </w:rPr>
            </w:pPr>
          </w:p>
        </w:tc>
        <w:tc>
          <w:tcPr>
            <w:tcW w:w="544" w:type="pct"/>
            <w:shd w:val="clear" w:color="auto" w:fill="99CCFF"/>
            <w:noWrap/>
            <w:vAlign w:val="center"/>
          </w:tcPr>
          <w:p w14:paraId="5421F9D2" w14:textId="77777777" w:rsidR="00055165" w:rsidRPr="00A83B85" w:rsidRDefault="00055165" w:rsidP="00076E3F">
            <w:pPr>
              <w:widowControl/>
              <w:jc w:val="right"/>
              <w:rPr>
                <w:rFonts w:ascii="Arial" w:eastAsia="ＭＳ Ｐゴシック" w:hAnsi="Arial" w:cs="Arial"/>
                <w:bCs/>
                <w:kern w:val="0"/>
                <w:sz w:val="16"/>
                <w:szCs w:val="16"/>
              </w:rPr>
            </w:pPr>
            <w:r>
              <w:rPr>
                <w:rFonts w:ascii="Arial" w:eastAsia="ＭＳ Ｐゴシック" w:hAnsi="Arial" w:cs="Arial" w:hint="eastAsia"/>
                <w:bCs/>
                <w:kern w:val="0"/>
                <w:sz w:val="16"/>
                <w:szCs w:val="16"/>
              </w:rPr>
              <w:t>89</w:t>
            </w:r>
          </w:p>
        </w:tc>
        <w:tc>
          <w:tcPr>
            <w:tcW w:w="545" w:type="pct"/>
            <w:shd w:val="clear" w:color="auto" w:fill="99CCFF"/>
            <w:noWrap/>
            <w:vAlign w:val="center"/>
          </w:tcPr>
          <w:p w14:paraId="3679DCA2" w14:textId="77777777" w:rsidR="00055165" w:rsidRPr="00A83B85" w:rsidRDefault="00055165" w:rsidP="00076E3F">
            <w:pPr>
              <w:widowControl/>
              <w:jc w:val="right"/>
              <w:rPr>
                <w:rFonts w:ascii="Arial" w:eastAsia="ＭＳ Ｐゴシック" w:hAnsi="Arial" w:cs="Arial"/>
                <w:bCs/>
                <w:kern w:val="0"/>
                <w:sz w:val="16"/>
                <w:szCs w:val="16"/>
              </w:rPr>
            </w:pPr>
            <w:r>
              <w:rPr>
                <w:rFonts w:ascii="Arial" w:eastAsia="ＭＳ Ｐゴシック" w:hAnsi="Arial" w:cs="Arial" w:hint="eastAsia"/>
                <w:bCs/>
                <w:kern w:val="0"/>
                <w:sz w:val="16"/>
                <w:szCs w:val="16"/>
              </w:rPr>
              <w:t>90</w:t>
            </w:r>
          </w:p>
        </w:tc>
        <w:tc>
          <w:tcPr>
            <w:tcW w:w="545" w:type="pct"/>
            <w:shd w:val="clear" w:color="auto" w:fill="99CCFF"/>
            <w:vAlign w:val="center"/>
          </w:tcPr>
          <w:p w14:paraId="7C12098A" w14:textId="77777777" w:rsidR="00055165" w:rsidRPr="00A83B85" w:rsidRDefault="00055165" w:rsidP="00076E3F">
            <w:pPr>
              <w:widowControl/>
              <w:jc w:val="right"/>
              <w:rPr>
                <w:rFonts w:ascii="Arial" w:eastAsia="ＭＳ Ｐゴシック" w:hAnsi="Arial" w:cs="Arial"/>
                <w:bCs/>
                <w:kern w:val="0"/>
                <w:sz w:val="16"/>
                <w:szCs w:val="16"/>
              </w:rPr>
            </w:pPr>
            <w:r>
              <w:rPr>
                <w:rFonts w:ascii="Arial" w:eastAsia="ＭＳ Ｐゴシック" w:hAnsi="Arial" w:cs="Arial" w:hint="eastAsia"/>
                <w:bCs/>
                <w:kern w:val="0"/>
                <w:sz w:val="16"/>
                <w:szCs w:val="16"/>
              </w:rPr>
              <w:t>91</w:t>
            </w:r>
          </w:p>
        </w:tc>
        <w:tc>
          <w:tcPr>
            <w:tcW w:w="545" w:type="pct"/>
            <w:shd w:val="clear" w:color="auto" w:fill="99CCFF"/>
            <w:vAlign w:val="center"/>
          </w:tcPr>
          <w:p w14:paraId="5B04F967" w14:textId="77777777" w:rsidR="00055165" w:rsidRPr="00A83B85" w:rsidRDefault="00055165" w:rsidP="00076E3F">
            <w:pPr>
              <w:widowControl/>
              <w:jc w:val="right"/>
              <w:rPr>
                <w:rFonts w:ascii="Arial" w:eastAsia="ＭＳ Ｐゴシック" w:hAnsi="Arial" w:cs="Arial"/>
                <w:bCs/>
                <w:kern w:val="0"/>
                <w:sz w:val="16"/>
                <w:szCs w:val="16"/>
              </w:rPr>
            </w:pPr>
            <w:r>
              <w:rPr>
                <w:rFonts w:ascii="Arial" w:eastAsia="ＭＳ Ｐゴシック" w:hAnsi="Arial" w:cs="Arial" w:hint="eastAsia"/>
                <w:bCs/>
                <w:kern w:val="0"/>
                <w:sz w:val="16"/>
                <w:szCs w:val="16"/>
              </w:rPr>
              <w:t>92</w:t>
            </w:r>
          </w:p>
        </w:tc>
        <w:tc>
          <w:tcPr>
            <w:tcW w:w="545" w:type="pct"/>
            <w:shd w:val="clear" w:color="auto" w:fill="99CCFF"/>
            <w:vAlign w:val="center"/>
          </w:tcPr>
          <w:p w14:paraId="68E0D170" w14:textId="77777777" w:rsidR="00055165" w:rsidRPr="00A83B85" w:rsidRDefault="00055165" w:rsidP="00076E3F">
            <w:pPr>
              <w:widowControl/>
              <w:jc w:val="right"/>
              <w:rPr>
                <w:rFonts w:ascii="Arial" w:eastAsia="ＭＳ Ｐゴシック" w:hAnsi="Arial" w:cs="Arial"/>
                <w:bCs/>
                <w:kern w:val="0"/>
                <w:sz w:val="16"/>
                <w:szCs w:val="16"/>
              </w:rPr>
            </w:pPr>
            <w:r>
              <w:rPr>
                <w:rFonts w:ascii="Arial" w:eastAsia="ＭＳ Ｐゴシック" w:hAnsi="Arial" w:cs="Arial" w:hint="eastAsia"/>
                <w:bCs/>
                <w:kern w:val="0"/>
                <w:sz w:val="16"/>
                <w:szCs w:val="16"/>
              </w:rPr>
              <w:t>93</w:t>
            </w:r>
          </w:p>
        </w:tc>
        <w:tc>
          <w:tcPr>
            <w:tcW w:w="176" w:type="pct"/>
            <w:tcBorders>
              <w:top w:val="nil"/>
              <w:bottom w:val="nil"/>
            </w:tcBorders>
            <w:shd w:val="clear" w:color="auto" w:fill="auto"/>
            <w:vAlign w:val="center"/>
          </w:tcPr>
          <w:p w14:paraId="13CF9A8B" w14:textId="77777777" w:rsidR="00055165" w:rsidRPr="00A83B85" w:rsidRDefault="00055165" w:rsidP="00076E3F">
            <w:pPr>
              <w:widowControl/>
              <w:jc w:val="right"/>
              <w:rPr>
                <w:rFonts w:ascii="Arial" w:eastAsia="ＭＳ Ｐゴシック" w:hAnsi="Arial" w:cs="Arial"/>
                <w:bCs/>
                <w:kern w:val="0"/>
                <w:sz w:val="16"/>
                <w:szCs w:val="16"/>
              </w:rPr>
            </w:pPr>
          </w:p>
        </w:tc>
        <w:tc>
          <w:tcPr>
            <w:tcW w:w="722" w:type="pct"/>
            <w:shd w:val="clear" w:color="auto" w:fill="99CCFF"/>
            <w:vAlign w:val="center"/>
          </w:tcPr>
          <w:p w14:paraId="1E688CB5" w14:textId="77777777" w:rsidR="00055165" w:rsidRPr="00A83B85" w:rsidRDefault="00055165" w:rsidP="00076E3F">
            <w:pPr>
              <w:widowControl/>
              <w:jc w:val="center"/>
              <w:rPr>
                <w:rFonts w:ascii="Arial" w:eastAsia="ＭＳ Ｐゴシック" w:hAnsi="Arial" w:cs="Arial"/>
                <w:bCs/>
                <w:kern w:val="0"/>
                <w:sz w:val="16"/>
                <w:szCs w:val="16"/>
              </w:rPr>
            </w:pPr>
            <w:r>
              <w:rPr>
                <w:rFonts w:ascii="Arial" w:eastAsia="ＭＳ Ｐゴシック" w:hAnsi="Arial" w:cs="Arial" w:hint="eastAsia"/>
                <w:bCs/>
                <w:kern w:val="0"/>
                <w:sz w:val="16"/>
                <w:szCs w:val="16"/>
              </w:rPr>
              <w:t>Average</w:t>
            </w:r>
          </w:p>
        </w:tc>
        <w:tc>
          <w:tcPr>
            <w:tcW w:w="722" w:type="pct"/>
            <w:shd w:val="clear" w:color="auto" w:fill="99CCFF"/>
            <w:vAlign w:val="center"/>
          </w:tcPr>
          <w:p w14:paraId="2BEAB6CD" w14:textId="77777777" w:rsidR="00055165" w:rsidRPr="00864859" w:rsidRDefault="00055165" w:rsidP="00076E3F">
            <w:pPr>
              <w:widowControl/>
              <w:jc w:val="center"/>
              <w:rPr>
                <w:rFonts w:ascii="Arial" w:eastAsia="ＭＳ Ｐゴシック" w:hAnsi="Arial" w:cs="Arial"/>
                <w:bCs/>
                <w:kern w:val="0"/>
                <w:sz w:val="16"/>
                <w:szCs w:val="16"/>
              </w:rPr>
            </w:pPr>
            <w:r w:rsidRPr="00864859">
              <w:rPr>
                <w:rFonts w:ascii="Arial" w:eastAsia="ＭＳ Ｐゴシック" w:hAnsi="Arial" w:cs="Arial"/>
                <w:bCs/>
                <w:kern w:val="0"/>
                <w:sz w:val="16"/>
                <w:szCs w:val="16"/>
              </w:rPr>
              <w:t>C-Average</w:t>
            </w:r>
          </w:p>
        </w:tc>
      </w:tr>
      <w:tr w:rsidR="00055165" w:rsidRPr="00A83B85" w14:paraId="5FF3D9EB" w14:textId="77777777" w:rsidTr="00076E3F">
        <w:trPr>
          <w:trHeight w:hRule="exact" w:val="238"/>
          <w:jc w:val="center"/>
        </w:trPr>
        <w:tc>
          <w:tcPr>
            <w:tcW w:w="655" w:type="pct"/>
            <w:shd w:val="clear" w:color="auto" w:fill="99CCFF"/>
            <w:noWrap/>
            <w:vAlign w:val="center"/>
          </w:tcPr>
          <w:p w14:paraId="7A437827" w14:textId="77777777" w:rsidR="00055165" w:rsidRPr="00864859" w:rsidRDefault="00055165" w:rsidP="00076E3F">
            <w:pPr>
              <w:jc w:val="left"/>
              <w:rPr>
                <w:rFonts w:ascii="Arial" w:eastAsia="ＭＳ Ｐゴシック" w:hAnsi="Arial" w:cs="Arial"/>
                <w:sz w:val="16"/>
                <w:szCs w:val="16"/>
              </w:rPr>
            </w:pPr>
            <w:smartTag w:uri="urn:schemas-microsoft-com:office:smarttags" w:element="place">
              <w:smartTag w:uri="urn:schemas-microsoft-com:office:smarttags" w:element="City">
                <w:r w:rsidRPr="00864859">
                  <w:rPr>
                    <w:rFonts w:ascii="Arial" w:hAnsi="Arial" w:cs="Arial"/>
                    <w:sz w:val="16"/>
                    <w:szCs w:val="16"/>
                  </w:rPr>
                  <w:t>Toyota</w:t>
                </w:r>
              </w:smartTag>
            </w:smartTag>
          </w:p>
        </w:tc>
        <w:tc>
          <w:tcPr>
            <w:tcW w:w="544" w:type="pct"/>
            <w:noWrap/>
            <w:vAlign w:val="center"/>
          </w:tcPr>
          <w:p w14:paraId="0965643C" w14:textId="77777777" w:rsidR="00055165" w:rsidRPr="00864859" w:rsidRDefault="00055165" w:rsidP="00076E3F">
            <w:pPr>
              <w:jc w:val="right"/>
              <w:rPr>
                <w:rFonts w:ascii="Arial" w:eastAsia="ＭＳ Ｐゴシック" w:hAnsi="Arial" w:cs="Arial"/>
                <w:sz w:val="16"/>
                <w:szCs w:val="16"/>
              </w:rPr>
            </w:pPr>
            <w:r w:rsidRPr="00864859">
              <w:rPr>
                <w:rFonts w:ascii="Arial" w:hAnsi="Arial" w:cs="Arial"/>
                <w:sz w:val="16"/>
                <w:szCs w:val="16"/>
              </w:rPr>
              <w:t>0.8257</w:t>
            </w:r>
          </w:p>
        </w:tc>
        <w:tc>
          <w:tcPr>
            <w:tcW w:w="545" w:type="pct"/>
            <w:noWrap/>
            <w:vAlign w:val="center"/>
          </w:tcPr>
          <w:p w14:paraId="11C31336" w14:textId="77777777" w:rsidR="00055165" w:rsidRPr="00864859" w:rsidRDefault="00055165" w:rsidP="00076E3F">
            <w:pPr>
              <w:jc w:val="right"/>
              <w:rPr>
                <w:rFonts w:ascii="Arial" w:eastAsia="ＭＳ Ｐゴシック" w:hAnsi="Arial" w:cs="Arial"/>
                <w:sz w:val="16"/>
                <w:szCs w:val="16"/>
              </w:rPr>
            </w:pPr>
            <w:r w:rsidRPr="00864859">
              <w:rPr>
                <w:rFonts w:ascii="Arial" w:hAnsi="Arial" w:cs="Arial"/>
                <w:sz w:val="16"/>
                <w:szCs w:val="16"/>
              </w:rPr>
              <w:t>1</w:t>
            </w:r>
          </w:p>
        </w:tc>
        <w:tc>
          <w:tcPr>
            <w:tcW w:w="545" w:type="pct"/>
            <w:vAlign w:val="center"/>
          </w:tcPr>
          <w:p w14:paraId="03C4C80D" w14:textId="77777777" w:rsidR="00055165" w:rsidRPr="00864859" w:rsidRDefault="00055165" w:rsidP="00076E3F">
            <w:pPr>
              <w:jc w:val="right"/>
              <w:rPr>
                <w:rFonts w:ascii="Arial" w:eastAsia="ＭＳ Ｐゴシック" w:hAnsi="Arial" w:cs="Arial"/>
                <w:sz w:val="16"/>
                <w:szCs w:val="16"/>
              </w:rPr>
            </w:pPr>
            <w:r w:rsidRPr="00864859">
              <w:rPr>
                <w:rFonts w:ascii="Arial" w:hAnsi="Arial" w:cs="Arial"/>
                <w:sz w:val="16"/>
                <w:szCs w:val="16"/>
              </w:rPr>
              <w:t>0.5919</w:t>
            </w:r>
          </w:p>
        </w:tc>
        <w:tc>
          <w:tcPr>
            <w:tcW w:w="545" w:type="pct"/>
            <w:vAlign w:val="center"/>
          </w:tcPr>
          <w:p w14:paraId="2F3B4E80" w14:textId="77777777" w:rsidR="00055165" w:rsidRPr="00864859" w:rsidRDefault="00055165" w:rsidP="00076E3F">
            <w:pPr>
              <w:rPr>
                <w:rFonts w:ascii="Arial" w:eastAsia="ＭＳ Ｐゴシック" w:hAnsi="Arial" w:cs="Arial"/>
                <w:sz w:val="16"/>
                <w:szCs w:val="16"/>
              </w:rPr>
            </w:pPr>
            <w:r w:rsidRPr="00864859">
              <w:rPr>
                <w:rFonts w:ascii="Arial" w:cs="Arial"/>
                <w:sz w:val="16"/>
                <w:szCs w:val="16"/>
              </w:rPr>
              <w:t xml:space="preserve">　</w:t>
            </w:r>
          </w:p>
        </w:tc>
        <w:tc>
          <w:tcPr>
            <w:tcW w:w="545" w:type="pct"/>
            <w:noWrap/>
            <w:vAlign w:val="center"/>
          </w:tcPr>
          <w:p w14:paraId="113F4BAF" w14:textId="77777777" w:rsidR="00055165" w:rsidRPr="00864859" w:rsidRDefault="00055165" w:rsidP="00076E3F">
            <w:pPr>
              <w:rPr>
                <w:rFonts w:ascii="Arial" w:eastAsia="ＭＳ Ｐゴシック" w:hAnsi="Arial" w:cs="Arial"/>
                <w:sz w:val="16"/>
                <w:szCs w:val="16"/>
              </w:rPr>
            </w:pPr>
            <w:r w:rsidRPr="00864859">
              <w:rPr>
                <w:rFonts w:ascii="Arial" w:cs="Arial"/>
                <w:sz w:val="16"/>
                <w:szCs w:val="16"/>
              </w:rPr>
              <w:t xml:space="preserve">　</w:t>
            </w:r>
          </w:p>
        </w:tc>
        <w:tc>
          <w:tcPr>
            <w:tcW w:w="176" w:type="pct"/>
            <w:tcBorders>
              <w:top w:val="nil"/>
              <w:bottom w:val="nil"/>
            </w:tcBorders>
            <w:noWrap/>
            <w:vAlign w:val="center"/>
          </w:tcPr>
          <w:p w14:paraId="4447417B" w14:textId="77777777" w:rsidR="00055165" w:rsidRPr="00A83B85" w:rsidRDefault="00055165" w:rsidP="00076E3F">
            <w:pPr>
              <w:jc w:val="center"/>
              <w:rPr>
                <w:rFonts w:ascii="Arial" w:eastAsia="ＭＳ Ｐゴシック" w:hAnsi="Arial" w:cs="Arial"/>
                <w:bCs/>
                <w:sz w:val="16"/>
                <w:szCs w:val="16"/>
              </w:rPr>
            </w:pPr>
          </w:p>
        </w:tc>
        <w:tc>
          <w:tcPr>
            <w:tcW w:w="722" w:type="pct"/>
            <w:noWrap/>
            <w:vAlign w:val="center"/>
          </w:tcPr>
          <w:p w14:paraId="7CA7DB67" w14:textId="77777777" w:rsidR="00055165" w:rsidRPr="00864859" w:rsidRDefault="00055165" w:rsidP="00076E3F">
            <w:pPr>
              <w:jc w:val="right"/>
              <w:rPr>
                <w:rFonts w:ascii="Arial" w:eastAsia="ＭＳ Ｐゴシック" w:hAnsi="Arial" w:cs="Arial"/>
                <w:sz w:val="16"/>
                <w:szCs w:val="16"/>
              </w:rPr>
            </w:pPr>
            <w:r w:rsidRPr="00864859">
              <w:rPr>
                <w:rFonts w:ascii="Arial" w:hAnsi="Arial" w:cs="Arial"/>
                <w:sz w:val="16"/>
                <w:szCs w:val="16"/>
              </w:rPr>
              <w:t>0.8059</w:t>
            </w:r>
          </w:p>
        </w:tc>
        <w:tc>
          <w:tcPr>
            <w:tcW w:w="722" w:type="pct"/>
            <w:vAlign w:val="center"/>
          </w:tcPr>
          <w:p w14:paraId="4E9908CF" w14:textId="77777777" w:rsidR="00055165" w:rsidRPr="00864859" w:rsidRDefault="00055165" w:rsidP="00076E3F">
            <w:pPr>
              <w:rPr>
                <w:rFonts w:ascii="Arial" w:eastAsia="ＭＳ Ｐゴシック" w:hAnsi="Arial" w:cs="Arial"/>
                <w:sz w:val="16"/>
                <w:szCs w:val="16"/>
              </w:rPr>
            </w:pPr>
            <w:r w:rsidRPr="00864859">
              <w:rPr>
                <w:rFonts w:ascii="Arial" w:cs="Arial"/>
                <w:sz w:val="16"/>
                <w:szCs w:val="16"/>
              </w:rPr>
              <w:t xml:space="preserve">　</w:t>
            </w:r>
          </w:p>
        </w:tc>
      </w:tr>
      <w:tr w:rsidR="00055165" w:rsidRPr="00A83B85" w14:paraId="50704C64" w14:textId="77777777" w:rsidTr="00076E3F">
        <w:trPr>
          <w:trHeight w:hRule="exact" w:val="238"/>
          <w:jc w:val="center"/>
        </w:trPr>
        <w:tc>
          <w:tcPr>
            <w:tcW w:w="655" w:type="pct"/>
            <w:shd w:val="clear" w:color="auto" w:fill="99CCFF"/>
            <w:noWrap/>
            <w:vAlign w:val="center"/>
          </w:tcPr>
          <w:p w14:paraId="28FBFBB7" w14:textId="77777777" w:rsidR="00055165" w:rsidRPr="00864859" w:rsidRDefault="00055165" w:rsidP="00076E3F">
            <w:pPr>
              <w:jc w:val="left"/>
              <w:rPr>
                <w:rFonts w:ascii="Arial" w:eastAsia="ＭＳ Ｐゴシック" w:hAnsi="Arial" w:cs="Arial"/>
                <w:sz w:val="16"/>
                <w:szCs w:val="16"/>
              </w:rPr>
            </w:pPr>
          </w:p>
        </w:tc>
        <w:tc>
          <w:tcPr>
            <w:tcW w:w="544" w:type="pct"/>
            <w:noWrap/>
            <w:vAlign w:val="center"/>
          </w:tcPr>
          <w:p w14:paraId="65F4722C" w14:textId="77777777" w:rsidR="00055165" w:rsidRPr="00864859" w:rsidRDefault="00055165" w:rsidP="00076E3F">
            <w:pPr>
              <w:rPr>
                <w:rFonts w:ascii="Arial" w:eastAsia="ＭＳ Ｐゴシック" w:hAnsi="Arial" w:cs="Arial"/>
                <w:sz w:val="16"/>
                <w:szCs w:val="16"/>
              </w:rPr>
            </w:pPr>
            <w:r w:rsidRPr="00864859">
              <w:rPr>
                <w:rFonts w:ascii="Arial" w:cs="Arial"/>
                <w:sz w:val="16"/>
                <w:szCs w:val="16"/>
              </w:rPr>
              <w:t xml:space="preserve">　</w:t>
            </w:r>
          </w:p>
        </w:tc>
        <w:tc>
          <w:tcPr>
            <w:tcW w:w="545" w:type="pct"/>
            <w:noWrap/>
            <w:vAlign w:val="center"/>
          </w:tcPr>
          <w:p w14:paraId="6DCCE1E4" w14:textId="77777777" w:rsidR="00055165" w:rsidRPr="00864859" w:rsidRDefault="00055165" w:rsidP="00076E3F">
            <w:pPr>
              <w:jc w:val="right"/>
              <w:rPr>
                <w:rFonts w:ascii="Arial" w:eastAsia="ＭＳ Ｐゴシック" w:hAnsi="Arial" w:cs="Arial"/>
                <w:sz w:val="16"/>
                <w:szCs w:val="16"/>
              </w:rPr>
            </w:pPr>
            <w:r w:rsidRPr="00864859">
              <w:rPr>
                <w:rFonts w:ascii="Arial" w:hAnsi="Arial" w:cs="Arial"/>
                <w:sz w:val="16"/>
                <w:szCs w:val="16"/>
              </w:rPr>
              <w:t>1</w:t>
            </w:r>
          </w:p>
        </w:tc>
        <w:tc>
          <w:tcPr>
            <w:tcW w:w="545" w:type="pct"/>
            <w:vAlign w:val="center"/>
          </w:tcPr>
          <w:p w14:paraId="6802D4D9" w14:textId="77777777" w:rsidR="00055165" w:rsidRPr="00864859" w:rsidRDefault="00055165" w:rsidP="00076E3F">
            <w:pPr>
              <w:jc w:val="right"/>
              <w:rPr>
                <w:rFonts w:ascii="Arial" w:eastAsia="ＭＳ Ｐゴシック" w:hAnsi="Arial" w:cs="Arial"/>
                <w:sz w:val="16"/>
                <w:szCs w:val="16"/>
              </w:rPr>
            </w:pPr>
            <w:r w:rsidRPr="00864859">
              <w:rPr>
                <w:rFonts w:ascii="Arial" w:hAnsi="Arial" w:cs="Arial"/>
                <w:sz w:val="16"/>
                <w:szCs w:val="16"/>
              </w:rPr>
              <w:t>0.5919</w:t>
            </w:r>
          </w:p>
        </w:tc>
        <w:tc>
          <w:tcPr>
            <w:tcW w:w="545" w:type="pct"/>
            <w:vAlign w:val="center"/>
          </w:tcPr>
          <w:p w14:paraId="4FAC6DC3" w14:textId="77777777" w:rsidR="00055165" w:rsidRPr="00864859" w:rsidRDefault="00055165" w:rsidP="00076E3F">
            <w:pPr>
              <w:jc w:val="right"/>
              <w:rPr>
                <w:rFonts w:ascii="Arial" w:eastAsia="ＭＳ Ｐゴシック" w:hAnsi="Arial" w:cs="Arial"/>
                <w:sz w:val="16"/>
                <w:szCs w:val="16"/>
              </w:rPr>
            </w:pPr>
            <w:r w:rsidRPr="00864859">
              <w:rPr>
                <w:rFonts w:ascii="Arial" w:hAnsi="Arial" w:cs="Arial"/>
                <w:sz w:val="16"/>
                <w:szCs w:val="16"/>
              </w:rPr>
              <w:t>0.2075</w:t>
            </w:r>
          </w:p>
        </w:tc>
        <w:tc>
          <w:tcPr>
            <w:tcW w:w="545" w:type="pct"/>
            <w:noWrap/>
            <w:vAlign w:val="center"/>
          </w:tcPr>
          <w:p w14:paraId="24FB9F05" w14:textId="77777777" w:rsidR="00055165" w:rsidRPr="00864859" w:rsidRDefault="00055165" w:rsidP="00076E3F">
            <w:pPr>
              <w:rPr>
                <w:rFonts w:ascii="Arial" w:eastAsia="ＭＳ Ｐゴシック" w:hAnsi="Arial" w:cs="Arial"/>
                <w:sz w:val="16"/>
                <w:szCs w:val="16"/>
              </w:rPr>
            </w:pPr>
            <w:r w:rsidRPr="00864859">
              <w:rPr>
                <w:rFonts w:ascii="Arial" w:cs="Arial"/>
                <w:sz w:val="16"/>
                <w:szCs w:val="16"/>
              </w:rPr>
              <w:t xml:space="preserve">　</w:t>
            </w:r>
          </w:p>
        </w:tc>
        <w:tc>
          <w:tcPr>
            <w:tcW w:w="176" w:type="pct"/>
            <w:tcBorders>
              <w:top w:val="nil"/>
              <w:bottom w:val="nil"/>
            </w:tcBorders>
            <w:noWrap/>
            <w:vAlign w:val="center"/>
          </w:tcPr>
          <w:p w14:paraId="641039BD" w14:textId="77777777" w:rsidR="00055165" w:rsidRPr="00A83B85" w:rsidRDefault="00055165" w:rsidP="00076E3F">
            <w:pPr>
              <w:jc w:val="center"/>
              <w:rPr>
                <w:rFonts w:ascii="Arial" w:eastAsia="ＭＳ Ｐゴシック" w:hAnsi="Arial" w:cs="Arial"/>
                <w:bCs/>
                <w:sz w:val="16"/>
                <w:szCs w:val="16"/>
              </w:rPr>
            </w:pPr>
          </w:p>
        </w:tc>
        <w:tc>
          <w:tcPr>
            <w:tcW w:w="722" w:type="pct"/>
            <w:noWrap/>
            <w:vAlign w:val="center"/>
          </w:tcPr>
          <w:p w14:paraId="5D83E6F8" w14:textId="77777777" w:rsidR="00055165" w:rsidRPr="00864859" w:rsidRDefault="00055165" w:rsidP="00076E3F">
            <w:pPr>
              <w:jc w:val="right"/>
              <w:rPr>
                <w:rFonts w:ascii="Arial" w:eastAsia="ＭＳ Ｐゴシック" w:hAnsi="Arial" w:cs="Arial"/>
                <w:sz w:val="16"/>
                <w:szCs w:val="16"/>
              </w:rPr>
            </w:pPr>
            <w:r w:rsidRPr="00864859">
              <w:rPr>
                <w:rFonts w:ascii="Arial" w:hAnsi="Arial" w:cs="Arial"/>
                <w:sz w:val="16"/>
                <w:szCs w:val="16"/>
              </w:rPr>
              <w:t>0.5998</w:t>
            </w:r>
          </w:p>
        </w:tc>
        <w:tc>
          <w:tcPr>
            <w:tcW w:w="722" w:type="pct"/>
            <w:vAlign w:val="center"/>
          </w:tcPr>
          <w:p w14:paraId="284093BC" w14:textId="77777777" w:rsidR="00055165" w:rsidRPr="00864859" w:rsidRDefault="00055165" w:rsidP="00076E3F">
            <w:pPr>
              <w:rPr>
                <w:rFonts w:ascii="Arial" w:eastAsia="ＭＳ Ｐゴシック" w:hAnsi="Arial" w:cs="Arial"/>
                <w:sz w:val="16"/>
                <w:szCs w:val="16"/>
              </w:rPr>
            </w:pPr>
            <w:r w:rsidRPr="00864859">
              <w:rPr>
                <w:rFonts w:ascii="Arial" w:cs="Arial"/>
                <w:sz w:val="16"/>
                <w:szCs w:val="16"/>
              </w:rPr>
              <w:t xml:space="preserve">　</w:t>
            </w:r>
          </w:p>
        </w:tc>
      </w:tr>
      <w:tr w:rsidR="00055165" w:rsidRPr="00A83B85" w14:paraId="79795794" w14:textId="77777777" w:rsidTr="00076E3F">
        <w:trPr>
          <w:trHeight w:hRule="exact" w:val="238"/>
          <w:jc w:val="center"/>
        </w:trPr>
        <w:tc>
          <w:tcPr>
            <w:tcW w:w="655" w:type="pct"/>
            <w:shd w:val="clear" w:color="auto" w:fill="99CCFF"/>
            <w:noWrap/>
            <w:vAlign w:val="center"/>
          </w:tcPr>
          <w:p w14:paraId="7F2F81E6" w14:textId="77777777" w:rsidR="00055165" w:rsidRPr="00864859" w:rsidRDefault="00055165" w:rsidP="00076E3F">
            <w:pPr>
              <w:jc w:val="left"/>
              <w:rPr>
                <w:rFonts w:ascii="Arial" w:eastAsia="ＭＳ Ｐゴシック" w:hAnsi="Arial" w:cs="Arial"/>
                <w:sz w:val="16"/>
                <w:szCs w:val="16"/>
              </w:rPr>
            </w:pPr>
          </w:p>
        </w:tc>
        <w:tc>
          <w:tcPr>
            <w:tcW w:w="544" w:type="pct"/>
            <w:noWrap/>
            <w:vAlign w:val="center"/>
          </w:tcPr>
          <w:p w14:paraId="5C975222" w14:textId="77777777" w:rsidR="00055165" w:rsidRPr="00864859" w:rsidRDefault="00055165" w:rsidP="00076E3F">
            <w:pPr>
              <w:rPr>
                <w:rFonts w:ascii="Arial" w:eastAsia="ＭＳ Ｐゴシック" w:hAnsi="Arial" w:cs="Arial"/>
                <w:sz w:val="16"/>
                <w:szCs w:val="16"/>
              </w:rPr>
            </w:pPr>
            <w:r w:rsidRPr="00864859">
              <w:rPr>
                <w:rFonts w:ascii="Arial" w:cs="Arial"/>
                <w:sz w:val="16"/>
                <w:szCs w:val="16"/>
              </w:rPr>
              <w:t xml:space="preserve">　</w:t>
            </w:r>
          </w:p>
        </w:tc>
        <w:tc>
          <w:tcPr>
            <w:tcW w:w="545" w:type="pct"/>
            <w:noWrap/>
            <w:vAlign w:val="center"/>
          </w:tcPr>
          <w:p w14:paraId="3436CCAD" w14:textId="77777777" w:rsidR="00055165" w:rsidRPr="00864859" w:rsidRDefault="00055165" w:rsidP="00076E3F">
            <w:pPr>
              <w:rPr>
                <w:rFonts w:ascii="Arial" w:eastAsia="ＭＳ Ｐゴシック" w:hAnsi="Arial" w:cs="Arial"/>
                <w:sz w:val="16"/>
                <w:szCs w:val="16"/>
              </w:rPr>
            </w:pPr>
            <w:r w:rsidRPr="00864859">
              <w:rPr>
                <w:rFonts w:ascii="Arial" w:cs="Arial"/>
                <w:sz w:val="16"/>
                <w:szCs w:val="16"/>
              </w:rPr>
              <w:t xml:space="preserve">　</w:t>
            </w:r>
          </w:p>
        </w:tc>
        <w:tc>
          <w:tcPr>
            <w:tcW w:w="545" w:type="pct"/>
            <w:vAlign w:val="center"/>
          </w:tcPr>
          <w:p w14:paraId="3556D906" w14:textId="77777777" w:rsidR="00055165" w:rsidRPr="00864859" w:rsidRDefault="00055165" w:rsidP="00076E3F">
            <w:pPr>
              <w:jc w:val="right"/>
              <w:rPr>
                <w:rFonts w:ascii="Arial" w:eastAsia="ＭＳ Ｐゴシック" w:hAnsi="Arial" w:cs="Arial"/>
                <w:sz w:val="16"/>
                <w:szCs w:val="16"/>
              </w:rPr>
            </w:pPr>
            <w:r w:rsidRPr="00864859">
              <w:rPr>
                <w:rFonts w:ascii="Arial" w:hAnsi="Arial" w:cs="Arial"/>
                <w:sz w:val="16"/>
                <w:szCs w:val="16"/>
              </w:rPr>
              <w:t>1</w:t>
            </w:r>
          </w:p>
        </w:tc>
        <w:tc>
          <w:tcPr>
            <w:tcW w:w="545" w:type="pct"/>
            <w:vAlign w:val="center"/>
          </w:tcPr>
          <w:p w14:paraId="5FD07C4A" w14:textId="77777777" w:rsidR="00055165" w:rsidRPr="00864859" w:rsidRDefault="00055165" w:rsidP="00076E3F">
            <w:pPr>
              <w:jc w:val="right"/>
              <w:rPr>
                <w:rFonts w:ascii="Arial" w:eastAsia="ＭＳ Ｐゴシック" w:hAnsi="Arial" w:cs="Arial"/>
                <w:sz w:val="16"/>
                <w:szCs w:val="16"/>
              </w:rPr>
            </w:pPr>
            <w:r w:rsidRPr="00864859">
              <w:rPr>
                <w:rFonts w:ascii="Arial" w:hAnsi="Arial" w:cs="Arial"/>
                <w:sz w:val="16"/>
                <w:szCs w:val="16"/>
              </w:rPr>
              <w:t>0.3506</w:t>
            </w:r>
          </w:p>
        </w:tc>
        <w:tc>
          <w:tcPr>
            <w:tcW w:w="545" w:type="pct"/>
            <w:noWrap/>
            <w:vAlign w:val="center"/>
          </w:tcPr>
          <w:p w14:paraId="5C3D1D2A" w14:textId="77777777" w:rsidR="00055165" w:rsidRPr="00864859" w:rsidRDefault="00055165" w:rsidP="00076E3F">
            <w:pPr>
              <w:jc w:val="right"/>
              <w:rPr>
                <w:rFonts w:ascii="Arial" w:eastAsia="ＭＳ Ｐゴシック" w:hAnsi="Arial" w:cs="Arial"/>
                <w:sz w:val="16"/>
                <w:szCs w:val="16"/>
              </w:rPr>
            </w:pPr>
            <w:r w:rsidRPr="00864859">
              <w:rPr>
                <w:rFonts w:ascii="Arial" w:hAnsi="Arial" w:cs="Arial"/>
                <w:sz w:val="16"/>
                <w:szCs w:val="16"/>
              </w:rPr>
              <w:t>0.286</w:t>
            </w:r>
          </w:p>
        </w:tc>
        <w:tc>
          <w:tcPr>
            <w:tcW w:w="176" w:type="pct"/>
            <w:tcBorders>
              <w:top w:val="nil"/>
              <w:bottom w:val="nil"/>
            </w:tcBorders>
            <w:noWrap/>
            <w:vAlign w:val="center"/>
          </w:tcPr>
          <w:p w14:paraId="2F94BEE2" w14:textId="77777777" w:rsidR="00055165" w:rsidRPr="00A83B85" w:rsidRDefault="00055165" w:rsidP="00076E3F">
            <w:pPr>
              <w:jc w:val="center"/>
              <w:rPr>
                <w:rFonts w:ascii="Arial" w:eastAsia="ＭＳ Ｐゴシック" w:hAnsi="Arial" w:cs="Arial"/>
                <w:bCs/>
                <w:sz w:val="16"/>
                <w:szCs w:val="16"/>
              </w:rPr>
            </w:pPr>
          </w:p>
        </w:tc>
        <w:tc>
          <w:tcPr>
            <w:tcW w:w="722" w:type="pct"/>
            <w:noWrap/>
            <w:vAlign w:val="center"/>
          </w:tcPr>
          <w:p w14:paraId="786BA9C8" w14:textId="77777777" w:rsidR="00055165" w:rsidRPr="00864859" w:rsidRDefault="00055165" w:rsidP="00076E3F">
            <w:pPr>
              <w:jc w:val="right"/>
              <w:rPr>
                <w:rFonts w:ascii="Arial" w:eastAsia="ＭＳ Ｐゴシック" w:hAnsi="Arial" w:cs="Arial"/>
                <w:sz w:val="16"/>
                <w:szCs w:val="16"/>
              </w:rPr>
            </w:pPr>
            <w:r w:rsidRPr="00864859">
              <w:rPr>
                <w:rFonts w:ascii="Arial" w:hAnsi="Arial" w:cs="Arial"/>
                <w:sz w:val="16"/>
                <w:szCs w:val="16"/>
              </w:rPr>
              <w:t>0.5455</w:t>
            </w:r>
          </w:p>
        </w:tc>
        <w:tc>
          <w:tcPr>
            <w:tcW w:w="722" w:type="pct"/>
            <w:vAlign w:val="center"/>
          </w:tcPr>
          <w:p w14:paraId="555D5B03" w14:textId="77777777" w:rsidR="00055165" w:rsidRPr="00864859" w:rsidRDefault="00055165" w:rsidP="00076E3F">
            <w:pPr>
              <w:jc w:val="right"/>
              <w:rPr>
                <w:rFonts w:ascii="Arial" w:eastAsia="ＭＳ Ｐゴシック" w:hAnsi="Arial" w:cs="Arial"/>
                <w:sz w:val="16"/>
                <w:szCs w:val="16"/>
              </w:rPr>
            </w:pPr>
            <w:r w:rsidRPr="00864859">
              <w:rPr>
                <w:rFonts w:ascii="Arial" w:hAnsi="Arial" w:cs="Arial"/>
                <w:sz w:val="16"/>
                <w:szCs w:val="16"/>
              </w:rPr>
              <w:t>0.6504</w:t>
            </w:r>
          </w:p>
        </w:tc>
      </w:tr>
      <w:tr w:rsidR="00055165" w:rsidRPr="00A83B85" w14:paraId="3AA70F60" w14:textId="77777777" w:rsidTr="00076E3F">
        <w:trPr>
          <w:trHeight w:hRule="exact" w:val="238"/>
          <w:jc w:val="center"/>
        </w:trPr>
        <w:tc>
          <w:tcPr>
            <w:tcW w:w="655" w:type="pct"/>
            <w:shd w:val="clear" w:color="auto" w:fill="99CCFF"/>
            <w:noWrap/>
            <w:vAlign w:val="center"/>
          </w:tcPr>
          <w:p w14:paraId="3F21D2A2" w14:textId="77777777" w:rsidR="00055165" w:rsidRPr="00864859" w:rsidRDefault="00055165" w:rsidP="00076E3F">
            <w:pPr>
              <w:jc w:val="left"/>
              <w:rPr>
                <w:rFonts w:ascii="Arial" w:eastAsia="ＭＳ Ｐゴシック" w:hAnsi="Arial" w:cs="Arial"/>
                <w:sz w:val="16"/>
                <w:szCs w:val="16"/>
              </w:rPr>
            </w:pPr>
            <w:r w:rsidRPr="00864859">
              <w:rPr>
                <w:rFonts w:ascii="Arial" w:hAnsi="Arial" w:cs="Arial"/>
                <w:sz w:val="16"/>
                <w:szCs w:val="16"/>
              </w:rPr>
              <w:t>Nissan</w:t>
            </w:r>
          </w:p>
        </w:tc>
        <w:tc>
          <w:tcPr>
            <w:tcW w:w="544" w:type="pct"/>
            <w:noWrap/>
            <w:vAlign w:val="center"/>
          </w:tcPr>
          <w:p w14:paraId="0F9A7316" w14:textId="77777777" w:rsidR="00055165" w:rsidRPr="00864859" w:rsidRDefault="00055165" w:rsidP="00076E3F">
            <w:pPr>
              <w:jc w:val="right"/>
              <w:rPr>
                <w:rFonts w:ascii="Arial" w:eastAsia="ＭＳ Ｐゴシック" w:hAnsi="Arial" w:cs="Arial"/>
                <w:sz w:val="16"/>
                <w:szCs w:val="16"/>
              </w:rPr>
            </w:pPr>
            <w:r w:rsidRPr="00864859">
              <w:rPr>
                <w:rFonts w:ascii="Arial" w:hAnsi="Arial" w:cs="Arial"/>
                <w:sz w:val="16"/>
                <w:szCs w:val="16"/>
              </w:rPr>
              <w:t>0.3814</w:t>
            </w:r>
          </w:p>
        </w:tc>
        <w:tc>
          <w:tcPr>
            <w:tcW w:w="545" w:type="pct"/>
            <w:noWrap/>
            <w:vAlign w:val="center"/>
          </w:tcPr>
          <w:p w14:paraId="333DCB7D" w14:textId="77777777" w:rsidR="00055165" w:rsidRPr="00864859" w:rsidRDefault="00055165" w:rsidP="00076E3F">
            <w:pPr>
              <w:jc w:val="right"/>
              <w:rPr>
                <w:rFonts w:ascii="Arial" w:eastAsia="ＭＳ Ｐゴシック" w:hAnsi="Arial" w:cs="Arial"/>
                <w:sz w:val="16"/>
                <w:szCs w:val="16"/>
              </w:rPr>
            </w:pPr>
            <w:r w:rsidRPr="00864859">
              <w:rPr>
                <w:rFonts w:ascii="Arial" w:hAnsi="Arial" w:cs="Arial"/>
                <w:sz w:val="16"/>
                <w:szCs w:val="16"/>
              </w:rPr>
              <w:t>0.514</w:t>
            </w:r>
          </w:p>
        </w:tc>
        <w:tc>
          <w:tcPr>
            <w:tcW w:w="545" w:type="pct"/>
            <w:vAlign w:val="center"/>
          </w:tcPr>
          <w:p w14:paraId="64B45299" w14:textId="77777777" w:rsidR="00055165" w:rsidRPr="00864859" w:rsidRDefault="00055165" w:rsidP="00076E3F">
            <w:pPr>
              <w:jc w:val="right"/>
              <w:rPr>
                <w:rFonts w:ascii="Arial" w:eastAsia="ＭＳ Ｐゴシック" w:hAnsi="Arial" w:cs="Arial"/>
                <w:sz w:val="16"/>
                <w:szCs w:val="16"/>
              </w:rPr>
            </w:pPr>
            <w:r w:rsidRPr="00864859">
              <w:rPr>
                <w:rFonts w:ascii="Arial" w:hAnsi="Arial" w:cs="Arial"/>
                <w:sz w:val="16"/>
                <w:szCs w:val="16"/>
              </w:rPr>
              <w:t>0.4261</w:t>
            </w:r>
          </w:p>
        </w:tc>
        <w:tc>
          <w:tcPr>
            <w:tcW w:w="545" w:type="pct"/>
            <w:vAlign w:val="center"/>
          </w:tcPr>
          <w:p w14:paraId="74D1AFC4" w14:textId="77777777" w:rsidR="00055165" w:rsidRPr="00864859" w:rsidRDefault="00055165" w:rsidP="00076E3F">
            <w:pPr>
              <w:rPr>
                <w:rFonts w:ascii="Arial" w:eastAsia="ＭＳ Ｐゴシック" w:hAnsi="Arial" w:cs="Arial"/>
                <w:sz w:val="16"/>
                <w:szCs w:val="16"/>
              </w:rPr>
            </w:pPr>
            <w:r w:rsidRPr="00864859">
              <w:rPr>
                <w:rFonts w:ascii="Arial" w:cs="Arial"/>
                <w:sz w:val="16"/>
                <w:szCs w:val="16"/>
              </w:rPr>
              <w:t xml:space="preserve">　</w:t>
            </w:r>
          </w:p>
        </w:tc>
        <w:tc>
          <w:tcPr>
            <w:tcW w:w="545" w:type="pct"/>
            <w:noWrap/>
            <w:vAlign w:val="center"/>
          </w:tcPr>
          <w:p w14:paraId="2B50D988" w14:textId="77777777" w:rsidR="00055165" w:rsidRPr="00864859" w:rsidRDefault="00055165" w:rsidP="00076E3F">
            <w:pPr>
              <w:rPr>
                <w:rFonts w:ascii="Arial" w:eastAsia="ＭＳ Ｐゴシック" w:hAnsi="Arial" w:cs="Arial"/>
                <w:sz w:val="16"/>
                <w:szCs w:val="16"/>
              </w:rPr>
            </w:pPr>
            <w:r w:rsidRPr="00864859">
              <w:rPr>
                <w:rFonts w:ascii="Arial" w:cs="Arial"/>
                <w:sz w:val="16"/>
                <w:szCs w:val="16"/>
              </w:rPr>
              <w:t xml:space="preserve">　</w:t>
            </w:r>
          </w:p>
        </w:tc>
        <w:tc>
          <w:tcPr>
            <w:tcW w:w="176" w:type="pct"/>
            <w:tcBorders>
              <w:top w:val="nil"/>
              <w:bottom w:val="nil"/>
            </w:tcBorders>
            <w:noWrap/>
            <w:vAlign w:val="center"/>
          </w:tcPr>
          <w:p w14:paraId="57B5FC77" w14:textId="77777777" w:rsidR="00055165" w:rsidRPr="00A83B85" w:rsidRDefault="00055165" w:rsidP="00076E3F">
            <w:pPr>
              <w:jc w:val="center"/>
              <w:rPr>
                <w:rFonts w:ascii="Arial" w:eastAsia="ＭＳ Ｐゴシック" w:hAnsi="Arial" w:cs="Arial"/>
                <w:bCs/>
                <w:sz w:val="16"/>
                <w:szCs w:val="16"/>
              </w:rPr>
            </w:pPr>
          </w:p>
        </w:tc>
        <w:tc>
          <w:tcPr>
            <w:tcW w:w="722" w:type="pct"/>
            <w:noWrap/>
            <w:vAlign w:val="center"/>
          </w:tcPr>
          <w:p w14:paraId="7BA334B3" w14:textId="77777777" w:rsidR="00055165" w:rsidRPr="00864859" w:rsidRDefault="00055165" w:rsidP="00076E3F">
            <w:pPr>
              <w:jc w:val="right"/>
              <w:rPr>
                <w:rFonts w:ascii="Arial" w:eastAsia="ＭＳ Ｐゴシック" w:hAnsi="Arial" w:cs="Arial"/>
                <w:sz w:val="16"/>
                <w:szCs w:val="16"/>
              </w:rPr>
            </w:pPr>
            <w:r w:rsidRPr="00864859">
              <w:rPr>
                <w:rFonts w:ascii="Arial" w:hAnsi="Arial" w:cs="Arial"/>
                <w:sz w:val="16"/>
                <w:szCs w:val="16"/>
              </w:rPr>
              <w:t>0.4407</w:t>
            </w:r>
          </w:p>
        </w:tc>
        <w:tc>
          <w:tcPr>
            <w:tcW w:w="722" w:type="pct"/>
            <w:vAlign w:val="center"/>
          </w:tcPr>
          <w:p w14:paraId="3F299E34" w14:textId="77777777" w:rsidR="00055165" w:rsidRPr="00864859" w:rsidRDefault="00055165" w:rsidP="00076E3F">
            <w:pPr>
              <w:rPr>
                <w:rFonts w:ascii="Arial" w:eastAsia="ＭＳ Ｐゴシック" w:hAnsi="Arial" w:cs="Arial"/>
                <w:sz w:val="16"/>
                <w:szCs w:val="16"/>
              </w:rPr>
            </w:pPr>
            <w:r w:rsidRPr="00864859">
              <w:rPr>
                <w:rFonts w:ascii="Arial" w:cs="Arial"/>
                <w:sz w:val="16"/>
                <w:szCs w:val="16"/>
              </w:rPr>
              <w:t xml:space="preserve">　</w:t>
            </w:r>
          </w:p>
        </w:tc>
      </w:tr>
      <w:tr w:rsidR="00055165" w:rsidRPr="00A83B85" w14:paraId="04CDC0EC" w14:textId="77777777" w:rsidTr="00076E3F">
        <w:trPr>
          <w:trHeight w:hRule="exact" w:val="238"/>
          <w:jc w:val="center"/>
        </w:trPr>
        <w:tc>
          <w:tcPr>
            <w:tcW w:w="655" w:type="pct"/>
            <w:shd w:val="clear" w:color="auto" w:fill="99CCFF"/>
            <w:noWrap/>
            <w:vAlign w:val="center"/>
          </w:tcPr>
          <w:p w14:paraId="3605B197" w14:textId="77777777" w:rsidR="00055165" w:rsidRPr="00864859" w:rsidRDefault="00055165" w:rsidP="00076E3F">
            <w:pPr>
              <w:jc w:val="left"/>
              <w:rPr>
                <w:rFonts w:ascii="Arial" w:eastAsia="ＭＳ Ｐゴシック" w:hAnsi="Arial" w:cs="Arial"/>
                <w:sz w:val="16"/>
                <w:szCs w:val="16"/>
              </w:rPr>
            </w:pPr>
          </w:p>
        </w:tc>
        <w:tc>
          <w:tcPr>
            <w:tcW w:w="544" w:type="pct"/>
            <w:noWrap/>
            <w:vAlign w:val="center"/>
          </w:tcPr>
          <w:p w14:paraId="137AADEC" w14:textId="77777777" w:rsidR="00055165" w:rsidRPr="00864859" w:rsidRDefault="00055165" w:rsidP="00076E3F">
            <w:pPr>
              <w:rPr>
                <w:rFonts w:ascii="Arial" w:eastAsia="ＭＳ Ｐゴシック" w:hAnsi="Arial" w:cs="Arial"/>
                <w:sz w:val="16"/>
                <w:szCs w:val="16"/>
              </w:rPr>
            </w:pPr>
            <w:r w:rsidRPr="00864859">
              <w:rPr>
                <w:rFonts w:ascii="Arial" w:cs="Arial"/>
                <w:sz w:val="16"/>
                <w:szCs w:val="16"/>
              </w:rPr>
              <w:t xml:space="preserve">　</w:t>
            </w:r>
          </w:p>
        </w:tc>
        <w:tc>
          <w:tcPr>
            <w:tcW w:w="545" w:type="pct"/>
            <w:noWrap/>
            <w:vAlign w:val="center"/>
          </w:tcPr>
          <w:p w14:paraId="646EF5D2" w14:textId="77777777" w:rsidR="00055165" w:rsidRPr="00864859" w:rsidRDefault="00055165" w:rsidP="00076E3F">
            <w:pPr>
              <w:jc w:val="right"/>
              <w:rPr>
                <w:rFonts w:ascii="Arial" w:eastAsia="ＭＳ Ｐゴシック" w:hAnsi="Arial" w:cs="Arial"/>
                <w:sz w:val="16"/>
                <w:szCs w:val="16"/>
              </w:rPr>
            </w:pPr>
            <w:r w:rsidRPr="00864859">
              <w:rPr>
                <w:rFonts w:ascii="Arial" w:hAnsi="Arial" w:cs="Arial"/>
                <w:sz w:val="16"/>
                <w:szCs w:val="16"/>
              </w:rPr>
              <w:t>0.514</w:t>
            </w:r>
          </w:p>
        </w:tc>
        <w:tc>
          <w:tcPr>
            <w:tcW w:w="545" w:type="pct"/>
            <w:vAlign w:val="center"/>
          </w:tcPr>
          <w:p w14:paraId="0FD9773F" w14:textId="77777777" w:rsidR="00055165" w:rsidRPr="00864859" w:rsidRDefault="00055165" w:rsidP="00076E3F">
            <w:pPr>
              <w:jc w:val="right"/>
              <w:rPr>
                <w:rFonts w:ascii="Arial" w:eastAsia="ＭＳ Ｐゴシック" w:hAnsi="Arial" w:cs="Arial"/>
                <w:sz w:val="16"/>
                <w:szCs w:val="16"/>
              </w:rPr>
            </w:pPr>
            <w:r w:rsidRPr="00864859">
              <w:rPr>
                <w:rFonts w:ascii="Arial" w:hAnsi="Arial" w:cs="Arial"/>
                <w:sz w:val="16"/>
                <w:szCs w:val="16"/>
              </w:rPr>
              <w:t>0.4261</w:t>
            </w:r>
          </w:p>
        </w:tc>
        <w:tc>
          <w:tcPr>
            <w:tcW w:w="545" w:type="pct"/>
            <w:vAlign w:val="center"/>
          </w:tcPr>
          <w:p w14:paraId="24C06C54" w14:textId="77777777" w:rsidR="00055165" w:rsidRPr="00864859" w:rsidRDefault="00055165" w:rsidP="00076E3F">
            <w:pPr>
              <w:jc w:val="right"/>
              <w:rPr>
                <w:rFonts w:ascii="Arial" w:eastAsia="ＭＳ Ｐゴシック" w:hAnsi="Arial" w:cs="Arial"/>
                <w:sz w:val="16"/>
                <w:szCs w:val="16"/>
              </w:rPr>
            </w:pPr>
            <w:r w:rsidRPr="00864859">
              <w:rPr>
                <w:rFonts w:ascii="Arial" w:hAnsi="Arial" w:cs="Arial"/>
                <w:sz w:val="16"/>
                <w:szCs w:val="16"/>
              </w:rPr>
              <w:t>0.1182</w:t>
            </w:r>
          </w:p>
        </w:tc>
        <w:tc>
          <w:tcPr>
            <w:tcW w:w="545" w:type="pct"/>
            <w:noWrap/>
            <w:vAlign w:val="center"/>
          </w:tcPr>
          <w:p w14:paraId="05088E16" w14:textId="77777777" w:rsidR="00055165" w:rsidRPr="00864859" w:rsidRDefault="00055165" w:rsidP="00076E3F">
            <w:pPr>
              <w:rPr>
                <w:rFonts w:ascii="Arial" w:eastAsia="ＭＳ Ｐゴシック" w:hAnsi="Arial" w:cs="Arial"/>
                <w:sz w:val="16"/>
                <w:szCs w:val="16"/>
              </w:rPr>
            </w:pPr>
            <w:r w:rsidRPr="00864859">
              <w:rPr>
                <w:rFonts w:ascii="Arial" w:cs="Arial"/>
                <w:sz w:val="16"/>
                <w:szCs w:val="16"/>
              </w:rPr>
              <w:t xml:space="preserve">　</w:t>
            </w:r>
          </w:p>
        </w:tc>
        <w:tc>
          <w:tcPr>
            <w:tcW w:w="176" w:type="pct"/>
            <w:tcBorders>
              <w:top w:val="nil"/>
              <w:bottom w:val="nil"/>
            </w:tcBorders>
            <w:noWrap/>
            <w:vAlign w:val="center"/>
          </w:tcPr>
          <w:p w14:paraId="343FA4FB" w14:textId="77777777" w:rsidR="00055165" w:rsidRPr="00A83B85" w:rsidRDefault="00055165" w:rsidP="00076E3F">
            <w:pPr>
              <w:jc w:val="center"/>
              <w:rPr>
                <w:rFonts w:ascii="Arial" w:eastAsia="ＭＳ Ｐゴシック" w:hAnsi="Arial" w:cs="Arial"/>
                <w:bCs/>
                <w:sz w:val="16"/>
                <w:szCs w:val="16"/>
              </w:rPr>
            </w:pPr>
          </w:p>
        </w:tc>
        <w:tc>
          <w:tcPr>
            <w:tcW w:w="722" w:type="pct"/>
            <w:noWrap/>
            <w:vAlign w:val="center"/>
          </w:tcPr>
          <w:p w14:paraId="08A8F380" w14:textId="77777777" w:rsidR="00055165" w:rsidRPr="00864859" w:rsidRDefault="00055165" w:rsidP="00076E3F">
            <w:pPr>
              <w:jc w:val="right"/>
              <w:rPr>
                <w:rFonts w:ascii="Arial" w:eastAsia="ＭＳ Ｐゴシック" w:hAnsi="Arial" w:cs="Arial"/>
                <w:sz w:val="16"/>
                <w:szCs w:val="16"/>
              </w:rPr>
            </w:pPr>
            <w:r w:rsidRPr="00864859">
              <w:rPr>
                <w:rFonts w:ascii="Arial" w:hAnsi="Arial" w:cs="Arial"/>
                <w:sz w:val="16"/>
                <w:szCs w:val="16"/>
              </w:rPr>
              <w:t>0.3529</w:t>
            </w:r>
          </w:p>
        </w:tc>
        <w:tc>
          <w:tcPr>
            <w:tcW w:w="722" w:type="pct"/>
            <w:vAlign w:val="center"/>
          </w:tcPr>
          <w:p w14:paraId="54921F75" w14:textId="77777777" w:rsidR="00055165" w:rsidRPr="00864859" w:rsidRDefault="00055165" w:rsidP="00076E3F">
            <w:pPr>
              <w:rPr>
                <w:rFonts w:ascii="Arial" w:eastAsia="ＭＳ Ｐゴシック" w:hAnsi="Arial" w:cs="Arial"/>
                <w:sz w:val="16"/>
                <w:szCs w:val="16"/>
              </w:rPr>
            </w:pPr>
            <w:r w:rsidRPr="00864859">
              <w:rPr>
                <w:rFonts w:ascii="Arial" w:cs="Arial"/>
                <w:sz w:val="16"/>
                <w:szCs w:val="16"/>
              </w:rPr>
              <w:t xml:space="preserve">　</w:t>
            </w:r>
          </w:p>
        </w:tc>
      </w:tr>
      <w:tr w:rsidR="00055165" w:rsidRPr="00A83B85" w14:paraId="76FE9630" w14:textId="77777777" w:rsidTr="00076E3F">
        <w:trPr>
          <w:trHeight w:hRule="exact" w:val="238"/>
          <w:jc w:val="center"/>
        </w:trPr>
        <w:tc>
          <w:tcPr>
            <w:tcW w:w="655" w:type="pct"/>
            <w:shd w:val="clear" w:color="auto" w:fill="99CCFF"/>
            <w:noWrap/>
            <w:vAlign w:val="center"/>
          </w:tcPr>
          <w:p w14:paraId="646EC30C" w14:textId="77777777" w:rsidR="00055165" w:rsidRPr="00864859" w:rsidRDefault="00055165" w:rsidP="00076E3F">
            <w:pPr>
              <w:jc w:val="left"/>
              <w:rPr>
                <w:rFonts w:ascii="Arial" w:eastAsia="ＭＳ Ｐゴシック" w:hAnsi="Arial" w:cs="Arial"/>
                <w:sz w:val="16"/>
                <w:szCs w:val="16"/>
              </w:rPr>
            </w:pPr>
          </w:p>
        </w:tc>
        <w:tc>
          <w:tcPr>
            <w:tcW w:w="544" w:type="pct"/>
            <w:noWrap/>
            <w:vAlign w:val="center"/>
          </w:tcPr>
          <w:p w14:paraId="083D8EBC" w14:textId="77777777" w:rsidR="00055165" w:rsidRPr="00864859" w:rsidRDefault="00055165" w:rsidP="00076E3F">
            <w:pPr>
              <w:rPr>
                <w:rFonts w:ascii="Arial" w:eastAsia="ＭＳ Ｐゴシック" w:hAnsi="Arial" w:cs="Arial"/>
                <w:sz w:val="16"/>
                <w:szCs w:val="16"/>
              </w:rPr>
            </w:pPr>
            <w:r w:rsidRPr="00864859">
              <w:rPr>
                <w:rFonts w:ascii="Arial" w:cs="Arial"/>
                <w:sz w:val="16"/>
                <w:szCs w:val="16"/>
              </w:rPr>
              <w:t xml:space="preserve">　</w:t>
            </w:r>
          </w:p>
        </w:tc>
        <w:tc>
          <w:tcPr>
            <w:tcW w:w="545" w:type="pct"/>
            <w:noWrap/>
            <w:vAlign w:val="center"/>
          </w:tcPr>
          <w:p w14:paraId="3C9980F0" w14:textId="77777777" w:rsidR="00055165" w:rsidRPr="00864859" w:rsidRDefault="00055165" w:rsidP="00076E3F">
            <w:pPr>
              <w:rPr>
                <w:rFonts w:ascii="Arial" w:eastAsia="ＭＳ Ｐゴシック" w:hAnsi="Arial" w:cs="Arial"/>
                <w:sz w:val="16"/>
                <w:szCs w:val="16"/>
              </w:rPr>
            </w:pPr>
            <w:r w:rsidRPr="00864859">
              <w:rPr>
                <w:rFonts w:ascii="Arial" w:cs="Arial"/>
                <w:sz w:val="16"/>
                <w:szCs w:val="16"/>
              </w:rPr>
              <w:t xml:space="preserve">　</w:t>
            </w:r>
          </w:p>
        </w:tc>
        <w:tc>
          <w:tcPr>
            <w:tcW w:w="545" w:type="pct"/>
            <w:vAlign w:val="center"/>
          </w:tcPr>
          <w:p w14:paraId="67F44B54" w14:textId="77777777" w:rsidR="00055165" w:rsidRPr="00864859" w:rsidRDefault="00055165" w:rsidP="00076E3F">
            <w:pPr>
              <w:jc w:val="right"/>
              <w:rPr>
                <w:rFonts w:ascii="Arial" w:eastAsia="ＭＳ Ｐゴシック" w:hAnsi="Arial" w:cs="Arial"/>
                <w:sz w:val="16"/>
                <w:szCs w:val="16"/>
              </w:rPr>
            </w:pPr>
            <w:r w:rsidRPr="00864859">
              <w:rPr>
                <w:rFonts w:ascii="Arial" w:hAnsi="Arial" w:cs="Arial"/>
                <w:sz w:val="16"/>
                <w:szCs w:val="16"/>
              </w:rPr>
              <w:t>0.7198</w:t>
            </w:r>
          </w:p>
        </w:tc>
        <w:tc>
          <w:tcPr>
            <w:tcW w:w="545" w:type="pct"/>
            <w:vAlign w:val="center"/>
          </w:tcPr>
          <w:p w14:paraId="21FAD50C" w14:textId="77777777" w:rsidR="00055165" w:rsidRPr="00864859" w:rsidRDefault="00055165" w:rsidP="00076E3F">
            <w:pPr>
              <w:jc w:val="right"/>
              <w:rPr>
                <w:rFonts w:ascii="Arial" w:eastAsia="ＭＳ Ｐゴシック" w:hAnsi="Arial" w:cs="Arial"/>
                <w:sz w:val="16"/>
                <w:szCs w:val="16"/>
              </w:rPr>
            </w:pPr>
            <w:r w:rsidRPr="00864859">
              <w:rPr>
                <w:rFonts w:ascii="Arial" w:hAnsi="Arial" w:cs="Arial"/>
                <w:sz w:val="16"/>
                <w:szCs w:val="16"/>
              </w:rPr>
              <w:t>0.1997</w:t>
            </w:r>
          </w:p>
        </w:tc>
        <w:tc>
          <w:tcPr>
            <w:tcW w:w="545" w:type="pct"/>
            <w:noWrap/>
            <w:vAlign w:val="center"/>
          </w:tcPr>
          <w:p w14:paraId="2ECBE6AE" w14:textId="77777777" w:rsidR="00055165" w:rsidRPr="00864859" w:rsidRDefault="00055165" w:rsidP="00076E3F">
            <w:pPr>
              <w:jc w:val="right"/>
              <w:rPr>
                <w:rFonts w:ascii="Arial" w:eastAsia="ＭＳ Ｐゴシック" w:hAnsi="Arial" w:cs="Arial"/>
                <w:sz w:val="16"/>
                <w:szCs w:val="16"/>
              </w:rPr>
            </w:pPr>
            <w:r w:rsidRPr="00864859">
              <w:rPr>
                <w:rFonts w:ascii="Arial" w:hAnsi="Arial" w:cs="Arial"/>
                <w:sz w:val="16"/>
                <w:szCs w:val="16"/>
              </w:rPr>
              <w:t>0</w:t>
            </w:r>
          </w:p>
        </w:tc>
        <w:tc>
          <w:tcPr>
            <w:tcW w:w="176" w:type="pct"/>
            <w:tcBorders>
              <w:top w:val="nil"/>
              <w:bottom w:val="nil"/>
            </w:tcBorders>
            <w:noWrap/>
            <w:vAlign w:val="center"/>
          </w:tcPr>
          <w:p w14:paraId="5F5D7953" w14:textId="77777777" w:rsidR="00055165" w:rsidRPr="00A83B85" w:rsidRDefault="00055165" w:rsidP="00076E3F">
            <w:pPr>
              <w:jc w:val="center"/>
              <w:rPr>
                <w:rFonts w:ascii="Arial" w:eastAsia="ＭＳ Ｐゴシック" w:hAnsi="Arial" w:cs="Arial"/>
                <w:bCs/>
                <w:sz w:val="16"/>
                <w:szCs w:val="16"/>
              </w:rPr>
            </w:pPr>
          </w:p>
        </w:tc>
        <w:tc>
          <w:tcPr>
            <w:tcW w:w="722" w:type="pct"/>
            <w:noWrap/>
            <w:vAlign w:val="center"/>
          </w:tcPr>
          <w:p w14:paraId="2004565F" w14:textId="77777777" w:rsidR="00055165" w:rsidRPr="00864859" w:rsidRDefault="00055165" w:rsidP="00076E3F">
            <w:pPr>
              <w:jc w:val="right"/>
              <w:rPr>
                <w:rFonts w:ascii="Arial" w:eastAsia="ＭＳ Ｐゴシック" w:hAnsi="Arial" w:cs="Arial"/>
                <w:sz w:val="16"/>
                <w:szCs w:val="16"/>
              </w:rPr>
            </w:pPr>
            <w:r w:rsidRPr="00864859">
              <w:rPr>
                <w:rFonts w:ascii="Arial" w:hAnsi="Arial" w:cs="Arial"/>
                <w:sz w:val="16"/>
                <w:szCs w:val="16"/>
              </w:rPr>
              <w:t>0.3065</w:t>
            </w:r>
          </w:p>
        </w:tc>
        <w:tc>
          <w:tcPr>
            <w:tcW w:w="722" w:type="pct"/>
            <w:vAlign w:val="center"/>
          </w:tcPr>
          <w:p w14:paraId="61723F98" w14:textId="77777777" w:rsidR="00055165" w:rsidRPr="00864859" w:rsidRDefault="00055165" w:rsidP="00076E3F">
            <w:pPr>
              <w:jc w:val="right"/>
              <w:rPr>
                <w:rFonts w:ascii="Arial" w:eastAsia="ＭＳ Ｐゴシック" w:hAnsi="Arial" w:cs="Arial"/>
                <w:sz w:val="16"/>
                <w:szCs w:val="16"/>
              </w:rPr>
            </w:pPr>
            <w:r w:rsidRPr="00864859">
              <w:rPr>
                <w:rFonts w:ascii="Arial" w:hAnsi="Arial" w:cs="Arial"/>
                <w:sz w:val="16"/>
                <w:szCs w:val="16"/>
              </w:rPr>
              <w:t>0.3667</w:t>
            </w:r>
          </w:p>
        </w:tc>
      </w:tr>
      <w:tr w:rsidR="00055165" w:rsidRPr="00A83B85" w14:paraId="64668F91" w14:textId="77777777" w:rsidTr="00076E3F">
        <w:trPr>
          <w:trHeight w:hRule="exact" w:val="238"/>
          <w:jc w:val="center"/>
        </w:trPr>
        <w:tc>
          <w:tcPr>
            <w:tcW w:w="655" w:type="pct"/>
            <w:shd w:val="clear" w:color="auto" w:fill="99CCFF"/>
            <w:noWrap/>
            <w:vAlign w:val="center"/>
          </w:tcPr>
          <w:p w14:paraId="1FD4A5D4" w14:textId="77777777" w:rsidR="00055165" w:rsidRPr="00864859" w:rsidRDefault="00055165" w:rsidP="00076E3F">
            <w:pPr>
              <w:jc w:val="left"/>
              <w:rPr>
                <w:rFonts w:ascii="Arial" w:eastAsia="ＭＳ Ｐゴシック" w:hAnsi="Arial" w:cs="Arial"/>
                <w:sz w:val="16"/>
                <w:szCs w:val="16"/>
              </w:rPr>
            </w:pPr>
            <w:r w:rsidRPr="00864859">
              <w:rPr>
                <w:rFonts w:ascii="Arial" w:hAnsi="Arial" w:cs="Arial"/>
                <w:sz w:val="16"/>
                <w:szCs w:val="16"/>
              </w:rPr>
              <w:t>Honda</w:t>
            </w:r>
          </w:p>
        </w:tc>
        <w:tc>
          <w:tcPr>
            <w:tcW w:w="544" w:type="pct"/>
            <w:noWrap/>
            <w:vAlign w:val="center"/>
          </w:tcPr>
          <w:p w14:paraId="3BEA6931" w14:textId="77777777" w:rsidR="00055165" w:rsidRPr="00864859" w:rsidRDefault="00055165" w:rsidP="00076E3F">
            <w:pPr>
              <w:jc w:val="right"/>
              <w:rPr>
                <w:rFonts w:ascii="Arial" w:eastAsia="ＭＳ Ｐゴシック" w:hAnsi="Arial" w:cs="Arial"/>
                <w:sz w:val="16"/>
                <w:szCs w:val="16"/>
              </w:rPr>
            </w:pPr>
            <w:r w:rsidRPr="00864859">
              <w:rPr>
                <w:rFonts w:ascii="Arial" w:hAnsi="Arial" w:cs="Arial"/>
                <w:sz w:val="16"/>
                <w:szCs w:val="16"/>
              </w:rPr>
              <w:t>0.416</w:t>
            </w:r>
          </w:p>
        </w:tc>
        <w:tc>
          <w:tcPr>
            <w:tcW w:w="545" w:type="pct"/>
            <w:noWrap/>
            <w:vAlign w:val="center"/>
          </w:tcPr>
          <w:p w14:paraId="2AD258F7" w14:textId="77777777" w:rsidR="00055165" w:rsidRPr="00864859" w:rsidRDefault="00055165" w:rsidP="00076E3F">
            <w:pPr>
              <w:jc w:val="right"/>
              <w:rPr>
                <w:rFonts w:ascii="Arial" w:eastAsia="ＭＳ Ｐゴシック" w:hAnsi="Arial" w:cs="Arial"/>
                <w:sz w:val="16"/>
                <w:szCs w:val="16"/>
              </w:rPr>
            </w:pPr>
            <w:r w:rsidRPr="00864859">
              <w:rPr>
                <w:rFonts w:ascii="Arial" w:hAnsi="Arial" w:cs="Arial"/>
                <w:sz w:val="16"/>
                <w:szCs w:val="16"/>
              </w:rPr>
              <w:t>0.54</w:t>
            </w:r>
          </w:p>
        </w:tc>
        <w:tc>
          <w:tcPr>
            <w:tcW w:w="545" w:type="pct"/>
            <w:vAlign w:val="center"/>
          </w:tcPr>
          <w:p w14:paraId="62ABBF3D" w14:textId="77777777" w:rsidR="00055165" w:rsidRPr="00864859" w:rsidRDefault="00055165" w:rsidP="00076E3F">
            <w:pPr>
              <w:jc w:val="right"/>
              <w:rPr>
                <w:rFonts w:ascii="Arial" w:eastAsia="ＭＳ Ｐゴシック" w:hAnsi="Arial" w:cs="Arial"/>
                <w:sz w:val="16"/>
                <w:szCs w:val="16"/>
              </w:rPr>
            </w:pPr>
            <w:r w:rsidRPr="00864859">
              <w:rPr>
                <w:rFonts w:ascii="Arial" w:hAnsi="Arial" w:cs="Arial"/>
                <w:sz w:val="16"/>
                <w:szCs w:val="16"/>
              </w:rPr>
              <w:t>0.3446</w:t>
            </w:r>
          </w:p>
        </w:tc>
        <w:tc>
          <w:tcPr>
            <w:tcW w:w="545" w:type="pct"/>
            <w:vAlign w:val="center"/>
          </w:tcPr>
          <w:p w14:paraId="71D47A3F" w14:textId="77777777" w:rsidR="00055165" w:rsidRPr="00864859" w:rsidRDefault="00055165" w:rsidP="00076E3F">
            <w:pPr>
              <w:rPr>
                <w:rFonts w:ascii="Arial" w:eastAsia="ＭＳ Ｐゴシック" w:hAnsi="Arial" w:cs="Arial"/>
                <w:sz w:val="16"/>
                <w:szCs w:val="16"/>
              </w:rPr>
            </w:pPr>
            <w:r w:rsidRPr="00864859">
              <w:rPr>
                <w:rFonts w:ascii="Arial" w:cs="Arial"/>
                <w:sz w:val="16"/>
                <w:szCs w:val="16"/>
              </w:rPr>
              <w:t xml:space="preserve">　</w:t>
            </w:r>
          </w:p>
        </w:tc>
        <w:tc>
          <w:tcPr>
            <w:tcW w:w="545" w:type="pct"/>
            <w:noWrap/>
            <w:vAlign w:val="center"/>
          </w:tcPr>
          <w:p w14:paraId="7F62C316" w14:textId="77777777" w:rsidR="00055165" w:rsidRPr="00864859" w:rsidRDefault="00055165" w:rsidP="00076E3F">
            <w:pPr>
              <w:rPr>
                <w:rFonts w:ascii="Arial" w:eastAsia="ＭＳ Ｐゴシック" w:hAnsi="Arial" w:cs="Arial"/>
                <w:sz w:val="16"/>
                <w:szCs w:val="16"/>
              </w:rPr>
            </w:pPr>
            <w:r w:rsidRPr="00864859">
              <w:rPr>
                <w:rFonts w:ascii="Arial" w:cs="Arial"/>
                <w:sz w:val="16"/>
                <w:szCs w:val="16"/>
              </w:rPr>
              <w:t xml:space="preserve">　</w:t>
            </w:r>
          </w:p>
        </w:tc>
        <w:tc>
          <w:tcPr>
            <w:tcW w:w="176" w:type="pct"/>
            <w:tcBorders>
              <w:top w:val="nil"/>
              <w:bottom w:val="nil"/>
            </w:tcBorders>
            <w:noWrap/>
            <w:vAlign w:val="center"/>
          </w:tcPr>
          <w:p w14:paraId="0AE31B1B" w14:textId="77777777" w:rsidR="00055165" w:rsidRPr="00A83B85" w:rsidRDefault="00055165" w:rsidP="00076E3F">
            <w:pPr>
              <w:jc w:val="center"/>
              <w:rPr>
                <w:rFonts w:ascii="Arial" w:eastAsia="ＭＳ Ｐゴシック" w:hAnsi="Arial" w:cs="Arial"/>
                <w:bCs/>
                <w:sz w:val="16"/>
                <w:szCs w:val="16"/>
              </w:rPr>
            </w:pPr>
          </w:p>
        </w:tc>
        <w:tc>
          <w:tcPr>
            <w:tcW w:w="722" w:type="pct"/>
            <w:noWrap/>
            <w:vAlign w:val="center"/>
          </w:tcPr>
          <w:p w14:paraId="459394E1" w14:textId="77777777" w:rsidR="00055165" w:rsidRPr="00864859" w:rsidRDefault="00055165" w:rsidP="00076E3F">
            <w:pPr>
              <w:jc w:val="right"/>
              <w:rPr>
                <w:rFonts w:ascii="Arial" w:eastAsia="ＭＳ Ｐゴシック" w:hAnsi="Arial" w:cs="Arial"/>
                <w:sz w:val="16"/>
                <w:szCs w:val="16"/>
              </w:rPr>
            </w:pPr>
            <w:r w:rsidRPr="00864859">
              <w:rPr>
                <w:rFonts w:ascii="Arial" w:hAnsi="Arial" w:cs="Arial"/>
                <w:sz w:val="16"/>
                <w:szCs w:val="16"/>
              </w:rPr>
              <w:t>0.4334</w:t>
            </w:r>
          </w:p>
        </w:tc>
        <w:tc>
          <w:tcPr>
            <w:tcW w:w="722" w:type="pct"/>
            <w:vAlign w:val="center"/>
          </w:tcPr>
          <w:p w14:paraId="49C34CCF" w14:textId="77777777" w:rsidR="00055165" w:rsidRPr="00864859" w:rsidRDefault="00055165" w:rsidP="00076E3F">
            <w:pPr>
              <w:rPr>
                <w:rFonts w:ascii="Arial" w:eastAsia="ＭＳ Ｐゴシック" w:hAnsi="Arial" w:cs="Arial"/>
                <w:sz w:val="16"/>
                <w:szCs w:val="16"/>
              </w:rPr>
            </w:pPr>
            <w:r w:rsidRPr="00864859">
              <w:rPr>
                <w:rFonts w:ascii="Arial" w:cs="Arial"/>
                <w:sz w:val="16"/>
                <w:szCs w:val="16"/>
              </w:rPr>
              <w:t xml:space="preserve">　</w:t>
            </w:r>
          </w:p>
        </w:tc>
      </w:tr>
      <w:tr w:rsidR="00055165" w:rsidRPr="00A83B85" w14:paraId="7A5B839E" w14:textId="77777777" w:rsidTr="00076E3F">
        <w:trPr>
          <w:trHeight w:hRule="exact" w:val="238"/>
          <w:jc w:val="center"/>
        </w:trPr>
        <w:tc>
          <w:tcPr>
            <w:tcW w:w="655" w:type="pct"/>
            <w:shd w:val="clear" w:color="auto" w:fill="99CCFF"/>
            <w:noWrap/>
            <w:vAlign w:val="center"/>
          </w:tcPr>
          <w:p w14:paraId="4D9E9CDE" w14:textId="77777777" w:rsidR="00055165" w:rsidRPr="00864859" w:rsidRDefault="00055165" w:rsidP="00076E3F">
            <w:pPr>
              <w:jc w:val="left"/>
              <w:rPr>
                <w:rFonts w:ascii="Arial" w:eastAsia="ＭＳ Ｐゴシック" w:hAnsi="Arial" w:cs="Arial"/>
                <w:sz w:val="16"/>
                <w:szCs w:val="16"/>
              </w:rPr>
            </w:pPr>
          </w:p>
        </w:tc>
        <w:tc>
          <w:tcPr>
            <w:tcW w:w="544" w:type="pct"/>
            <w:noWrap/>
            <w:vAlign w:val="center"/>
          </w:tcPr>
          <w:p w14:paraId="58F4DFC4" w14:textId="77777777" w:rsidR="00055165" w:rsidRPr="00864859" w:rsidRDefault="00055165" w:rsidP="00076E3F">
            <w:pPr>
              <w:rPr>
                <w:rFonts w:ascii="Arial" w:eastAsia="ＭＳ Ｐゴシック" w:hAnsi="Arial" w:cs="Arial"/>
                <w:sz w:val="16"/>
                <w:szCs w:val="16"/>
              </w:rPr>
            </w:pPr>
            <w:r w:rsidRPr="00864859">
              <w:rPr>
                <w:rFonts w:ascii="Arial" w:cs="Arial"/>
                <w:sz w:val="16"/>
                <w:szCs w:val="16"/>
              </w:rPr>
              <w:t xml:space="preserve">　</w:t>
            </w:r>
          </w:p>
        </w:tc>
        <w:tc>
          <w:tcPr>
            <w:tcW w:w="545" w:type="pct"/>
            <w:noWrap/>
            <w:vAlign w:val="center"/>
          </w:tcPr>
          <w:p w14:paraId="45394A5A" w14:textId="77777777" w:rsidR="00055165" w:rsidRPr="00864859" w:rsidRDefault="00055165" w:rsidP="00076E3F">
            <w:pPr>
              <w:jc w:val="right"/>
              <w:rPr>
                <w:rFonts w:ascii="Arial" w:eastAsia="ＭＳ Ｐゴシック" w:hAnsi="Arial" w:cs="Arial"/>
                <w:sz w:val="16"/>
                <w:szCs w:val="16"/>
              </w:rPr>
            </w:pPr>
            <w:r w:rsidRPr="00864859">
              <w:rPr>
                <w:rFonts w:ascii="Arial" w:hAnsi="Arial" w:cs="Arial"/>
                <w:sz w:val="16"/>
                <w:szCs w:val="16"/>
              </w:rPr>
              <w:t>0.54</w:t>
            </w:r>
          </w:p>
        </w:tc>
        <w:tc>
          <w:tcPr>
            <w:tcW w:w="545" w:type="pct"/>
            <w:vAlign w:val="center"/>
          </w:tcPr>
          <w:p w14:paraId="41E64AF8" w14:textId="77777777" w:rsidR="00055165" w:rsidRPr="00864859" w:rsidRDefault="00055165" w:rsidP="00076E3F">
            <w:pPr>
              <w:jc w:val="right"/>
              <w:rPr>
                <w:rFonts w:ascii="Arial" w:eastAsia="ＭＳ Ｐゴシック" w:hAnsi="Arial" w:cs="Arial"/>
                <w:sz w:val="16"/>
                <w:szCs w:val="16"/>
              </w:rPr>
            </w:pPr>
            <w:r w:rsidRPr="00864859">
              <w:rPr>
                <w:rFonts w:ascii="Arial" w:hAnsi="Arial" w:cs="Arial"/>
                <w:sz w:val="16"/>
                <w:szCs w:val="16"/>
              </w:rPr>
              <w:t>0.3446</w:t>
            </w:r>
          </w:p>
        </w:tc>
        <w:tc>
          <w:tcPr>
            <w:tcW w:w="545" w:type="pct"/>
            <w:vAlign w:val="center"/>
          </w:tcPr>
          <w:p w14:paraId="3AD6D1A1" w14:textId="77777777" w:rsidR="00055165" w:rsidRPr="00864859" w:rsidRDefault="00055165" w:rsidP="00076E3F">
            <w:pPr>
              <w:jc w:val="right"/>
              <w:rPr>
                <w:rFonts w:ascii="Arial" w:eastAsia="ＭＳ Ｐゴシック" w:hAnsi="Arial" w:cs="Arial"/>
                <w:sz w:val="16"/>
                <w:szCs w:val="16"/>
              </w:rPr>
            </w:pPr>
            <w:r w:rsidRPr="00864859">
              <w:rPr>
                <w:rFonts w:ascii="Arial" w:hAnsi="Arial" w:cs="Arial"/>
                <w:sz w:val="16"/>
                <w:szCs w:val="16"/>
              </w:rPr>
              <w:t>0.2754</w:t>
            </w:r>
          </w:p>
        </w:tc>
        <w:tc>
          <w:tcPr>
            <w:tcW w:w="545" w:type="pct"/>
            <w:noWrap/>
            <w:vAlign w:val="center"/>
          </w:tcPr>
          <w:p w14:paraId="5E34D68B" w14:textId="77777777" w:rsidR="00055165" w:rsidRPr="00864859" w:rsidRDefault="00055165" w:rsidP="00076E3F">
            <w:pPr>
              <w:rPr>
                <w:rFonts w:ascii="Arial" w:eastAsia="ＭＳ Ｐゴシック" w:hAnsi="Arial" w:cs="Arial"/>
                <w:sz w:val="16"/>
                <w:szCs w:val="16"/>
              </w:rPr>
            </w:pPr>
            <w:r w:rsidRPr="00864859">
              <w:rPr>
                <w:rFonts w:ascii="Arial" w:cs="Arial"/>
                <w:sz w:val="16"/>
                <w:szCs w:val="16"/>
              </w:rPr>
              <w:t xml:space="preserve">　</w:t>
            </w:r>
          </w:p>
        </w:tc>
        <w:tc>
          <w:tcPr>
            <w:tcW w:w="176" w:type="pct"/>
            <w:tcBorders>
              <w:top w:val="nil"/>
              <w:bottom w:val="nil"/>
            </w:tcBorders>
            <w:noWrap/>
            <w:vAlign w:val="center"/>
          </w:tcPr>
          <w:p w14:paraId="2C177028" w14:textId="77777777" w:rsidR="00055165" w:rsidRPr="00A83B85" w:rsidRDefault="00055165" w:rsidP="00076E3F">
            <w:pPr>
              <w:jc w:val="center"/>
              <w:rPr>
                <w:rFonts w:ascii="Arial" w:eastAsia="ＭＳ Ｐゴシック" w:hAnsi="Arial" w:cs="Arial"/>
                <w:bCs/>
                <w:sz w:val="16"/>
                <w:szCs w:val="16"/>
              </w:rPr>
            </w:pPr>
          </w:p>
        </w:tc>
        <w:tc>
          <w:tcPr>
            <w:tcW w:w="722" w:type="pct"/>
            <w:noWrap/>
            <w:vAlign w:val="center"/>
          </w:tcPr>
          <w:p w14:paraId="1A368A52" w14:textId="77777777" w:rsidR="00055165" w:rsidRPr="00864859" w:rsidRDefault="00055165" w:rsidP="00076E3F">
            <w:pPr>
              <w:jc w:val="right"/>
              <w:rPr>
                <w:rFonts w:ascii="Arial" w:eastAsia="ＭＳ Ｐゴシック" w:hAnsi="Arial" w:cs="Arial"/>
                <w:sz w:val="16"/>
                <w:szCs w:val="16"/>
              </w:rPr>
            </w:pPr>
            <w:r w:rsidRPr="00864859">
              <w:rPr>
                <w:rFonts w:ascii="Arial" w:hAnsi="Arial" w:cs="Arial"/>
                <w:sz w:val="16"/>
                <w:szCs w:val="16"/>
              </w:rPr>
              <w:t>0.3866</w:t>
            </w:r>
          </w:p>
        </w:tc>
        <w:tc>
          <w:tcPr>
            <w:tcW w:w="722" w:type="pct"/>
            <w:vAlign w:val="center"/>
          </w:tcPr>
          <w:p w14:paraId="396532D2" w14:textId="77777777" w:rsidR="00055165" w:rsidRPr="00864859" w:rsidRDefault="00055165" w:rsidP="00076E3F">
            <w:pPr>
              <w:rPr>
                <w:rFonts w:ascii="Arial" w:eastAsia="ＭＳ Ｐゴシック" w:hAnsi="Arial" w:cs="Arial"/>
                <w:sz w:val="16"/>
                <w:szCs w:val="16"/>
              </w:rPr>
            </w:pPr>
            <w:r w:rsidRPr="00864859">
              <w:rPr>
                <w:rFonts w:ascii="Arial" w:cs="Arial"/>
                <w:sz w:val="16"/>
                <w:szCs w:val="16"/>
              </w:rPr>
              <w:t xml:space="preserve">　</w:t>
            </w:r>
          </w:p>
        </w:tc>
      </w:tr>
      <w:tr w:rsidR="00055165" w:rsidRPr="00A83B85" w14:paraId="2E5D1795" w14:textId="77777777" w:rsidTr="00076E3F">
        <w:trPr>
          <w:trHeight w:hRule="exact" w:val="238"/>
          <w:jc w:val="center"/>
        </w:trPr>
        <w:tc>
          <w:tcPr>
            <w:tcW w:w="655" w:type="pct"/>
            <w:shd w:val="clear" w:color="auto" w:fill="99CCFF"/>
            <w:noWrap/>
            <w:vAlign w:val="center"/>
          </w:tcPr>
          <w:p w14:paraId="23D542BB" w14:textId="77777777" w:rsidR="00055165" w:rsidRPr="00864859" w:rsidRDefault="00055165" w:rsidP="00076E3F">
            <w:pPr>
              <w:jc w:val="left"/>
              <w:rPr>
                <w:rFonts w:ascii="Arial" w:eastAsia="ＭＳ Ｐゴシック" w:hAnsi="Arial" w:cs="Arial"/>
                <w:sz w:val="16"/>
                <w:szCs w:val="16"/>
              </w:rPr>
            </w:pPr>
          </w:p>
        </w:tc>
        <w:tc>
          <w:tcPr>
            <w:tcW w:w="544" w:type="pct"/>
            <w:noWrap/>
            <w:vAlign w:val="center"/>
          </w:tcPr>
          <w:p w14:paraId="476DBD00" w14:textId="77777777" w:rsidR="00055165" w:rsidRPr="00864859" w:rsidRDefault="00055165" w:rsidP="00076E3F">
            <w:pPr>
              <w:rPr>
                <w:rFonts w:ascii="Arial" w:eastAsia="ＭＳ Ｐゴシック" w:hAnsi="Arial" w:cs="Arial"/>
                <w:sz w:val="16"/>
                <w:szCs w:val="16"/>
              </w:rPr>
            </w:pPr>
            <w:r w:rsidRPr="00864859">
              <w:rPr>
                <w:rFonts w:ascii="Arial" w:cs="Arial"/>
                <w:sz w:val="16"/>
                <w:szCs w:val="16"/>
              </w:rPr>
              <w:t xml:space="preserve">　</w:t>
            </w:r>
          </w:p>
        </w:tc>
        <w:tc>
          <w:tcPr>
            <w:tcW w:w="545" w:type="pct"/>
            <w:noWrap/>
            <w:vAlign w:val="center"/>
          </w:tcPr>
          <w:p w14:paraId="57F88443" w14:textId="77777777" w:rsidR="00055165" w:rsidRPr="00864859" w:rsidRDefault="00055165" w:rsidP="00076E3F">
            <w:pPr>
              <w:rPr>
                <w:rFonts w:ascii="Arial" w:eastAsia="ＭＳ Ｐゴシック" w:hAnsi="Arial" w:cs="Arial"/>
                <w:sz w:val="16"/>
                <w:szCs w:val="16"/>
              </w:rPr>
            </w:pPr>
            <w:r w:rsidRPr="00864859">
              <w:rPr>
                <w:rFonts w:ascii="Arial" w:cs="Arial"/>
                <w:sz w:val="16"/>
                <w:szCs w:val="16"/>
              </w:rPr>
              <w:t xml:space="preserve">　</w:t>
            </w:r>
          </w:p>
        </w:tc>
        <w:tc>
          <w:tcPr>
            <w:tcW w:w="545" w:type="pct"/>
            <w:vAlign w:val="center"/>
          </w:tcPr>
          <w:p w14:paraId="73F6E151" w14:textId="77777777" w:rsidR="00055165" w:rsidRPr="00864859" w:rsidRDefault="00055165" w:rsidP="00076E3F">
            <w:pPr>
              <w:jc w:val="right"/>
              <w:rPr>
                <w:rFonts w:ascii="Arial" w:eastAsia="ＭＳ Ｐゴシック" w:hAnsi="Arial" w:cs="Arial"/>
                <w:sz w:val="16"/>
                <w:szCs w:val="16"/>
              </w:rPr>
            </w:pPr>
            <w:r w:rsidRPr="00864859">
              <w:rPr>
                <w:rFonts w:ascii="Arial" w:hAnsi="Arial" w:cs="Arial"/>
                <w:sz w:val="16"/>
                <w:szCs w:val="16"/>
              </w:rPr>
              <w:t>0.5821</w:t>
            </w:r>
          </w:p>
        </w:tc>
        <w:tc>
          <w:tcPr>
            <w:tcW w:w="545" w:type="pct"/>
            <w:vAlign w:val="center"/>
          </w:tcPr>
          <w:p w14:paraId="612EDE9A" w14:textId="77777777" w:rsidR="00055165" w:rsidRPr="00864859" w:rsidRDefault="00055165" w:rsidP="00076E3F">
            <w:pPr>
              <w:jc w:val="right"/>
              <w:rPr>
                <w:rFonts w:ascii="Arial" w:eastAsia="ＭＳ Ｐゴシック" w:hAnsi="Arial" w:cs="Arial"/>
                <w:sz w:val="16"/>
                <w:szCs w:val="16"/>
              </w:rPr>
            </w:pPr>
            <w:r w:rsidRPr="00864859">
              <w:rPr>
                <w:rFonts w:ascii="Arial" w:hAnsi="Arial" w:cs="Arial"/>
                <w:sz w:val="16"/>
                <w:szCs w:val="16"/>
              </w:rPr>
              <w:t>0.4653</w:t>
            </w:r>
          </w:p>
        </w:tc>
        <w:tc>
          <w:tcPr>
            <w:tcW w:w="545" w:type="pct"/>
            <w:noWrap/>
            <w:vAlign w:val="center"/>
          </w:tcPr>
          <w:p w14:paraId="5E1EB5A7" w14:textId="77777777" w:rsidR="00055165" w:rsidRPr="00864859" w:rsidRDefault="00055165" w:rsidP="00076E3F">
            <w:pPr>
              <w:jc w:val="right"/>
              <w:rPr>
                <w:rFonts w:ascii="Arial" w:eastAsia="ＭＳ Ｐゴシック" w:hAnsi="Arial" w:cs="Arial"/>
                <w:sz w:val="16"/>
                <w:szCs w:val="16"/>
              </w:rPr>
            </w:pPr>
            <w:r w:rsidRPr="00864859">
              <w:rPr>
                <w:rFonts w:ascii="Arial" w:hAnsi="Arial" w:cs="Arial"/>
                <w:sz w:val="16"/>
                <w:szCs w:val="16"/>
              </w:rPr>
              <w:t>0.3076</w:t>
            </w:r>
          </w:p>
        </w:tc>
        <w:tc>
          <w:tcPr>
            <w:tcW w:w="176" w:type="pct"/>
            <w:tcBorders>
              <w:top w:val="nil"/>
              <w:bottom w:val="nil"/>
            </w:tcBorders>
            <w:noWrap/>
            <w:vAlign w:val="center"/>
          </w:tcPr>
          <w:p w14:paraId="5B2B9D3C" w14:textId="77777777" w:rsidR="00055165" w:rsidRPr="00A83B85" w:rsidRDefault="00055165" w:rsidP="00076E3F">
            <w:pPr>
              <w:jc w:val="center"/>
              <w:rPr>
                <w:rFonts w:ascii="Arial" w:eastAsia="ＭＳ Ｐゴシック" w:hAnsi="Arial" w:cs="Arial"/>
                <w:bCs/>
                <w:sz w:val="16"/>
                <w:szCs w:val="16"/>
              </w:rPr>
            </w:pPr>
          </w:p>
        </w:tc>
        <w:tc>
          <w:tcPr>
            <w:tcW w:w="722" w:type="pct"/>
            <w:noWrap/>
            <w:vAlign w:val="center"/>
          </w:tcPr>
          <w:p w14:paraId="333BF145" w14:textId="77777777" w:rsidR="00055165" w:rsidRPr="00864859" w:rsidRDefault="00055165" w:rsidP="00076E3F">
            <w:pPr>
              <w:jc w:val="right"/>
              <w:rPr>
                <w:rFonts w:ascii="Arial" w:eastAsia="ＭＳ Ｐゴシック" w:hAnsi="Arial" w:cs="Arial"/>
                <w:sz w:val="16"/>
                <w:szCs w:val="16"/>
              </w:rPr>
            </w:pPr>
            <w:r w:rsidRPr="00864859">
              <w:rPr>
                <w:rFonts w:ascii="Arial" w:hAnsi="Arial" w:cs="Arial"/>
                <w:sz w:val="16"/>
                <w:szCs w:val="16"/>
              </w:rPr>
              <w:t>0.4517</w:t>
            </w:r>
          </w:p>
        </w:tc>
        <w:tc>
          <w:tcPr>
            <w:tcW w:w="722" w:type="pct"/>
            <w:vAlign w:val="center"/>
          </w:tcPr>
          <w:p w14:paraId="1DA3C22E" w14:textId="77777777" w:rsidR="00055165" w:rsidRPr="00864859" w:rsidRDefault="00055165" w:rsidP="00076E3F">
            <w:pPr>
              <w:jc w:val="right"/>
              <w:rPr>
                <w:rFonts w:ascii="Arial" w:eastAsia="ＭＳ Ｐゴシック" w:hAnsi="Arial" w:cs="Arial"/>
                <w:sz w:val="16"/>
                <w:szCs w:val="16"/>
              </w:rPr>
            </w:pPr>
            <w:r w:rsidRPr="00864859">
              <w:rPr>
                <w:rFonts w:ascii="Arial" w:hAnsi="Arial" w:cs="Arial"/>
                <w:sz w:val="16"/>
                <w:szCs w:val="16"/>
              </w:rPr>
              <w:t>0.4239</w:t>
            </w:r>
          </w:p>
        </w:tc>
      </w:tr>
      <w:tr w:rsidR="00055165" w:rsidRPr="00A83B85" w14:paraId="5C0458F7" w14:textId="77777777" w:rsidTr="00076E3F">
        <w:trPr>
          <w:trHeight w:hRule="exact" w:val="238"/>
          <w:jc w:val="center"/>
        </w:trPr>
        <w:tc>
          <w:tcPr>
            <w:tcW w:w="655" w:type="pct"/>
            <w:shd w:val="clear" w:color="auto" w:fill="99CCFF"/>
            <w:noWrap/>
            <w:vAlign w:val="center"/>
          </w:tcPr>
          <w:p w14:paraId="445E83CC" w14:textId="77777777" w:rsidR="00055165" w:rsidRPr="00864859" w:rsidRDefault="00055165" w:rsidP="00076E3F">
            <w:pPr>
              <w:jc w:val="left"/>
              <w:rPr>
                <w:rFonts w:ascii="Arial" w:eastAsia="ＭＳ Ｐゴシック" w:hAnsi="Arial" w:cs="Arial"/>
                <w:sz w:val="16"/>
                <w:szCs w:val="16"/>
              </w:rPr>
            </w:pPr>
            <w:r w:rsidRPr="00864859">
              <w:rPr>
                <w:rFonts w:ascii="Arial" w:hAnsi="Arial" w:cs="Arial"/>
                <w:sz w:val="16"/>
                <w:szCs w:val="16"/>
              </w:rPr>
              <w:t>Mitsubishi</w:t>
            </w:r>
          </w:p>
        </w:tc>
        <w:tc>
          <w:tcPr>
            <w:tcW w:w="544" w:type="pct"/>
            <w:noWrap/>
            <w:vAlign w:val="center"/>
          </w:tcPr>
          <w:p w14:paraId="78F30CB0" w14:textId="77777777" w:rsidR="00055165" w:rsidRPr="00864859" w:rsidRDefault="00055165" w:rsidP="00076E3F">
            <w:pPr>
              <w:jc w:val="right"/>
              <w:rPr>
                <w:rFonts w:ascii="Arial" w:eastAsia="ＭＳ Ｐゴシック" w:hAnsi="Arial" w:cs="Arial"/>
                <w:sz w:val="16"/>
                <w:szCs w:val="16"/>
              </w:rPr>
            </w:pPr>
            <w:r w:rsidRPr="00864859">
              <w:rPr>
                <w:rFonts w:ascii="Arial" w:hAnsi="Arial" w:cs="Arial"/>
                <w:sz w:val="16"/>
                <w:szCs w:val="16"/>
              </w:rPr>
              <w:t>0.3437</w:t>
            </w:r>
          </w:p>
        </w:tc>
        <w:tc>
          <w:tcPr>
            <w:tcW w:w="545" w:type="pct"/>
            <w:noWrap/>
            <w:vAlign w:val="center"/>
          </w:tcPr>
          <w:p w14:paraId="1F3AA524" w14:textId="77777777" w:rsidR="00055165" w:rsidRPr="00864859" w:rsidRDefault="00055165" w:rsidP="00076E3F">
            <w:pPr>
              <w:jc w:val="right"/>
              <w:rPr>
                <w:rFonts w:ascii="Arial" w:eastAsia="ＭＳ Ｐゴシック" w:hAnsi="Arial" w:cs="Arial"/>
                <w:sz w:val="16"/>
                <w:szCs w:val="16"/>
              </w:rPr>
            </w:pPr>
            <w:r w:rsidRPr="00864859">
              <w:rPr>
                <w:rFonts w:ascii="Arial" w:hAnsi="Arial" w:cs="Arial"/>
                <w:sz w:val="16"/>
                <w:szCs w:val="16"/>
              </w:rPr>
              <w:t>0.358</w:t>
            </w:r>
          </w:p>
        </w:tc>
        <w:tc>
          <w:tcPr>
            <w:tcW w:w="545" w:type="pct"/>
            <w:vAlign w:val="center"/>
          </w:tcPr>
          <w:p w14:paraId="27DE0A74" w14:textId="77777777" w:rsidR="00055165" w:rsidRPr="00864859" w:rsidRDefault="00055165" w:rsidP="00076E3F">
            <w:pPr>
              <w:jc w:val="right"/>
              <w:rPr>
                <w:rFonts w:ascii="Arial" w:eastAsia="ＭＳ Ｐゴシック" w:hAnsi="Arial" w:cs="Arial"/>
                <w:sz w:val="16"/>
                <w:szCs w:val="16"/>
              </w:rPr>
            </w:pPr>
            <w:r w:rsidRPr="00864859">
              <w:rPr>
                <w:rFonts w:ascii="Arial" w:hAnsi="Arial" w:cs="Arial"/>
                <w:sz w:val="16"/>
                <w:szCs w:val="16"/>
              </w:rPr>
              <w:t>0.4241</w:t>
            </w:r>
          </w:p>
        </w:tc>
        <w:tc>
          <w:tcPr>
            <w:tcW w:w="545" w:type="pct"/>
            <w:vAlign w:val="center"/>
          </w:tcPr>
          <w:p w14:paraId="0C43DCB6" w14:textId="77777777" w:rsidR="00055165" w:rsidRPr="00864859" w:rsidRDefault="00055165" w:rsidP="00076E3F">
            <w:pPr>
              <w:rPr>
                <w:rFonts w:ascii="Arial" w:eastAsia="ＭＳ Ｐゴシック" w:hAnsi="Arial" w:cs="Arial"/>
                <w:sz w:val="16"/>
                <w:szCs w:val="16"/>
              </w:rPr>
            </w:pPr>
            <w:r w:rsidRPr="00864859">
              <w:rPr>
                <w:rFonts w:ascii="Arial" w:cs="Arial"/>
                <w:sz w:val="16"/>
                <w:szCs w:val="16"/>
              </w:rPr>
              <w:t xml:space="preserve">　</w:t>
            </w:r>
          </w:p>
        </w:tc>
        <w:tc>
          <w:tcPr>
            <w:tcW w:w="545" w:type="pct"/>
            <w:noWrap/>
            <w:vAlign w:val="center"/>
          </w:tcPr>
          <w:p w14:paraId="2276DA0E" w14:textId="77777777" w:rsidR="00055165" w:rsidRPr="00864859" w:rsidRDefault="00055165" w:rsidP="00076E3F">
            <w:pPr>
              <w:rPr>
                <w:rFonts w:ascii="Arial" w:eastAsia="ＭＳ Ｐゴシック" w:hAnsi="Arial" w:cs="Arial"/>
                <w:sz w:val="16"/>
                <w:szCs w:val="16"/>
              </w:rPr>
            </w:pPr>
            <w:r w:rsidRPr="00864859">
              <w:rPr>
                <w:rFonts w:ascii="Arial" w:cs="Arial"/>
                <w:sz w:val="16"/>
                <w:szCs w:val="16"/>
              </w:rPr>
              <w:t xml:space="preserve">　</w:t>
            </w:r>
          </w:p>
        </w:tc>
        <w:tc>
          <w:tcPr>
            <w:tcW w:w="176" w:type="pct"/>
            <w:tcBorders>
              <w:top w:val="nil"/>
              <w:bottom w:val="nil"/>
            </w:tcBorders>
            <w:noWrap/>
            <w:vAlign w:val="center"/>
          </w:tcPr>
          <w:p w14:paraId="44981DCF" w14:textId="77777777" w:rsidR="00055165" w:rsidRPr="00A83B85" w:rsidRDefault="00055165" w:rsidP="00076E3F">
            <w:pPr>
              <w:jc w:val="center"/>
              <w:rPr>
                <w:rFonts w:ascii="Arial" w:eastAsia="ＭＳ Ｐゴシック" w:hAnsi="Arial" w:cs="Arial"/>
                <w:bCs/>
                <w:sz w:val="16"/>
                <w:szCs w:val="16"/>
              </w:rPr>
            </w:pPr>
          </w:p>
        </w:tc>
        <w:tc>
          <w:tcPr>
            <w:tcW w:w="722" w:type="pct"/>
            <w:noWrap/>
            <w:vAlign w:val="center"/>
          </w:tcPr>
          <w:p w14:paraId="1ABC560F" w14:textId="77777777" w:rsidR="00055165" w:rsidRPr="00864859" w:rsidRDefault="00055165" w:rsidP="00076E3F">
            <w:pPr>
              <w:jc w:val="right"/>
              <w:rPr>
                <w:rFonts w:ascii="Arial" w:eastAsia="ＭＳ Ｐゴシック" w:hAnsi="Arial" w:cs="Arial"/>
                <w:sz w:val="16"/>
                <w:szCs w:val="16"/>
              </w:rPr>
            </w:pPr>
            <w:r w:rsidRPr="00864859">
              <w:rPr>
                <w:rFonts w:ascii="Arial" w:hAnsi="Arial" w:cs="Arial"/>
                <w:sz w:val="16"/>
                <w:szCs w:val="16"/>
              </w:rPr>
              <w:t>0.3753</w:t>
            </w:r>
          </w:p>
        </w:tc>
        <w:tc>
          <w:tcPr>
            <w:tcW w:w="722" w:type="pct"/>
            <w:vAlign w:val="center"/>
          </w:tcPr>
          <w:p w14:paraId="463E3858" w14:textId="77777777" w:rsidR="00055165" w:rsidRPr="00864859" w:rsidRDefault="00055165" w:rsidP="00076E3F">
            <w:pPr>
              <w:rPr>
                <w:rFonts w:ascii="Arial" w:eastAsia="ＭＳ Ｐゴシック" w:hAnsi="Arial" w:cs="Arial"/>
                <w:sz w:val="16"/>
                <w:szCs w:val="16"/>
              </w:rPr>
            </w:pPr>
            <w:r w:rsidRPr="00864859">
              <w:rPr>
                <w:rFonts w:ascii="Arial" w:cs="Arial"/>
                <w:sz w:val="16"/>
                <w:szCs w:val="16"/>
              </w:rPr>
              <w:t xml:space="preserve">　</w:t>
            </w:r>
          </w:p>
        </w:tc>
      </w:tr>
      <w:tr w:rsidR="00055165" w:rsidRPr="00A83B85" w14:paraId="0C8F0346" w14:textId="77777777" w:rsidTr="00076E3F">
        <w:trPr>
          <w:trHeight w:hRule="exact" w:val="238"/>
          <w:jc w:val="center"/>
        </w:trPr>
        <w:tc>
          <w:tcPr>
            <w:tcW w:w="655" w:type="pct"/>
            <w:shd w:val="clear" w:color="auto" w:fill="99CCFF"/>
            <w:noWrap/>
            <w:vAlign w:val="center"/>
          </w:tcPr>
          <w:p w14:paraId="2DD5E322" w14:textId="77777777" w:rsidR="00055165" w:rsidRPr="00864859" w:rsidRDefault="00055165" w:rsidP="00076E3F">
            <w:pPr>
              <w:jc w:val="left"/>
              <w:rPr>
                <w:rFonts w:ascii="Arial" w:eastAsia="ＭＳ Ｐゴシック" w:hAnsi="Arial" w:cs="Arial"/>
                <w:sz w:val="16"/>
                <w:szCs w:val="16"/>
              </w:rPr>
            </w:pPr>
          </w:p>
        </w:tc>
        <w:tc>
          <w:tcPr>
            <w:tcW w:w="544" w:type="pct"/>
            <w:noWrap/>
            <w:vAlign w:val="center"/>
          </w:tcPr>
          <w:p w14:paraId="01775C4F" w14:textId="77777777" w:rsidR="00055165" w:rsidRPr="00864859" w:rsidRDefault="00055165" w:rsidP="00076E3F">
            <w:pPr>
              <w:rPr>
                <w:rFonts w:ascii="Arial" w:eastAsia="ＭＳ Ｐゴシック" w:hAnsi="Arial" w:cs="Arial"/>
                <w:sz w:val="16"/>
                <w:szCs w:val="16"/>
              </w:rPr>
            </w:pPr>
            <w:r w:rsidRPr="00864859">
              <w:rPr>
                <w:rFonts w:ascii="Arial" w:cs="Arial"/>
                <w:sz w:val="16"/>
                <w:szCs w:val="16"/>
              </w:rPr>
              <w:t xml:space="preserve">　</w:t>
            </w:r>
          </w:p>
        </w:tc>
        <w:tc>
          <w:tcPr>
            <w:tcW w:w="545" w:type="pct"/>
            <w:noWrap/>
            <w:vAlign w:val="center"/>
          </w:tcPr>
          <w:p w14:paraId="5B1CE4B7" w14:textId="77777777" w:rsidR="00055165" w:rsidRPr="00864859" w:rsidRDefault="00055165" w:rsidP="00076E3F">
            <w:pPr>
              <w:jc w:val="right"/>
              <w:rPr>
                <w:rFonts w:ascii="Arial" w:eastAsia="ＭＳ Ｐゴシック" w:hAnsi="Arial" w:cs="Arial"/>
                <w:sz w:val="16"/>
                <w:szCs w:val="16"/>
              </w:rPr>
            </w:pPr>
            <w:r w:rsidRPr="00864859">
              <w:rPr>
                <w:rFonts w:ascii="Arial" w:hAnsi="Arial" w:cs="Arial"/>
                <w:sz w:val="16"/>
                <w:szCs w:val="16"/>
              </w:rPr>
              <w:t>0.358</w:t>
            </w:r>
          </w:p>
        </w:tc>
        <w:tc>
          <w:tcPr>
            <w:tcW w:w="545" w:type="pct"/>
            <w:vAlign w:val="center"/>
          </w:tcPr>
          <w:p w14:paraId="7E7F2C26" w14:textId="77777777" w:rsidR="00055165" w:rsidRPr="00864859" w:rsidRDefault="00055165" w:rsidP="00076E3F">
            <w:pPr>
              <w:jc w:val="right"/>
              <w:rPr>
                <w:rFonts w:ascii="Arial" w:eastAsia="ＭＳ Ｐゴシック" w:hAnsi="Arial" w:cs="Arial"/>
                <w:sz w:val="16"/>
                <w:szCs w:val="16"/>
              </w:rPr>
            </w:pPr>
            <w:r w:rsidRPr="00864859">
              <w:rPr>
                <w:rFonts w:ascii="Arial" w:hAnsi="Arial" w:cs="Arial"/>
                <w:sz w:val="16"/>
                <w:szCs w:val="16"/>
              </w:rPr>
              <w:t>0.4241</w:t>
            </w:r>
          </w:p>
        </w:tc>
        <w:tc>
          <w:tcPr>
            <w:tcW w:w="545" w:type="pct"/>
            <w:vAlign w:val="center"/>
          </w:tcPr>
          <w:p w14:paraId="6FCDBA25" w14:textId="77777777" w:rsidR="00055165" w:rsidRPr="00864859" w:rsidRDefault="00055165" w:rsidP="00076E3F">
            <w:pPr>
              <w:jc w:val="right"/>
              <w:rPr>
                <w:rFonts w:ascii="Arial" w:eastAsia="ＭＳ Ｐゴシック" w:hAnsi="Arial" w:cs="Arial"/>
                <w:sz w:val="16"/>
                <w:szCs w:val="16"/>
              </w:rPr>
            </w:pPr>
            <w:r w:rsidRPr="00864859">
              <w:rPr>
                <w:rFonts w:ascii="Arial" w:hAnsi="Arial" w:cs="Arial"/>
                <w:sz w:val="16"/>
                <w:szCs w:val="16"/>
              </w:rPr>
              <w:t>0.3259</w:t>
            </w:r>
          </w:p>
        </w:tc>
        <w:tc>
          <w:tcPr>
            <w:tcW w:w="545" w:type="pct"/>
            <w:noWrap/>
            <w:vAlign w:val="center"/>
          </w:tcPr>
          <w:p w14:paraId="426AFF86" w14:textId="77777777" w:rsidR="00055165" w:rsidRPr="00864859" w:rsidRDefault="00055165" w:rsidP="00076E3F">
            <w:pPr>
              <w:rPr>
                <w:rFonts w:ascii="Arial" w:eastAsia="ＭＳ Ｐゴシック" w:hAnsi="Arial" w:cs="Arial"/>
                <w:sz w:val="16"/>
                <w:szCs w:val="16"/>
              </w:rPr>
            </w:pPr>
            <w:r w:rsidRPr="00864859">
              <w:rPr>
                <w:rFonts w:ascii="Arial" w:cs="Arial"/>
                <w:sz w:val="16"/>
                <w:szCs w:val="16"/>
              </w:rPr>
              <w:t xml:space="preserve">　</w:t>
            </w:r>
          </w:p>
        </w:tc>
        <w:tc>
          <w:tcPr>
            <w:tcW w:w="176" w:type="pct"/>
            <w:tcBorders>
              <w:top w:val="nil"/>
              <w:bottom w:val="nil"/>
            </w:tcBorders>
            <w:noWrap/>
            <w:vAlign w:val="center"/>
          </w:tcPr>
          <w:p w14:paraId="1DD988AE" w14:textId="77777777" w:rsidR="00055165" w:rsidRPr="00A83B85" w:rsidRDefault="00055165" w:rsidP="00076E3F">
            <w:pPr>
              <w:jc w:val="center"/>
              <w:rPr>
                <w:rFonts w:ascii="Arial" w:eastAsia="ＭＳ Ｐゴシック" w:hAnsi="Arial" w:cs="Arial"/>
                <w:bCs/>
                <w:sz w:val="16"/>
                <w:szCs w:val="16"/>
              </w:rPr>
            </w:pPr>
          </w:p>
        </w:tc>
        <w:tc>
          <w:tcPr>
            <w:tcW w:w="722" w:type="pct"/>
            <w:noWrap/>
            <w:vAlign w:val="center"/>
          </w:tcPr>
          <w:p w14:paraId="3D5D3C40" w14:textId="77777777" w:rsidR="00055165" w:rsidRPr="00864859" w:rsidRDefault="00055165" w:rsidP="00076E3F">
            <w:pPr>
              <w:jc w:val="right"/>
              <w:rPr>
                <w:rFonts w:ascii="Arial" w:eastAsia="ＭＳ Ｐゴシック" w:hAnsi="Arial" w:cs="Arial"/>
                <w:sz w:val="16"/>
                <w:szCs w:val="16"/>
              </w:rPr>
            </w:pPr>
            <w:r w:rsidRPr="00864859">
              <w:rPr>
                <w:rFonts w:ascii="Arial" w:hAnsi="Arial" w:cs="Arial"/>
                <w:sz w:val="16"/>
                <w:szCs w:val="16"/>
              </w:rPr>
              <w:t>0.3694</w:t>
            </w:r>
          </w:p>
        </w:tc>
        <w:tc>
          <w:tcPr>
            <w:tcW w:w="722" w:type="pct"/>
            <w:vAlign w:val="center"/>
          </w:tcPr>
          <w:p w14:paraId="3CDD3034" w14:textId="77777777" w:rsidR="00055165" w:rsidRPr="00864859" w:rsidRDefault="00055165" w:rsidP="00076E3F">
            <w:pPr>
              <w:rPr>
                <w:rFonts w:ascii="Arial" w:eastAsia="ＭＳ Ｐゴシック" w:hAnsi="Arial" w:cs="Arial"/>
                <w:sz w:val="16"/>
                <w:szCs w:val="16"/>
              </w:rPr>
            </w:pPr>
            <w:r w:rsidRPr="00864859">
              <w:rPr>
                <w:rFonts w:ascii="Arial" w:cs="Arial"/>
                <w:sz w:val="16"/>
                <w:szCs w:val="16"/>
              </w:rPr>
              <w:t xml:space="preserve">　</w:t>
            </w:r>
          </w:p>
        </w:tc>
      </w:tr>
      <w:tr w:rsidR="00055165" w:rsidRPr="00A83B85" w14:paraId="224C4A1B" w14:textId="77777777" w:rsidTr="00076E3F">
        <w:trPr>
          <w:trHeight w:hRule="exact" w:val="238"/>
          <w:jc w:val="center"/>
        </w:trPr>
        <w:tc>
          <w:tcPr>
            <w:tcW w:w="655" w:type="pct"/>
            <w:shd w:val="clear" w:color="auto" w:fill="99CCFF"/>
            <w:noWrap/>
            <w:vAlign w:val="center"/>
          </w:tcPr>
          <w:p w14:paraId="657D59BD" w14:textId="77777777" w:rsidR="00055165" w:rsidRPr="00864859" w:rsidRDefault="00055165" w:rsidP="00076E3F">
            <w:pPr>
              <w:jc w:val="left"/>
              <w:rPr>
                <w:rFonts w:ascii="Arial" w:eastAsia="ＭＳ Ｐゴシック" w:hAnsi="Arial" w:cs="Arial"/>
                <w:sz w:val="16"/>
                <w:szCs w:val="16"/>
              </w:rPr>
            </w:pPr>
          </w:p>
        </w:tc>
        <w:tc>
          <w:tcPr>
            <w:tcW w:w="544" w:type="pct"/>
            <w:noWrap/>
            <w:vAlign w:val="center"/>
          </w:tcPr>
          <w:p w14:paraId="14E8822D" w14:textId="77777777" w:rsidR="00055165" w:rsidRPr="00864859" w:rsidRDefault="00055165" w:rsidP="00076E3F">
            <w:pPr>
              <w:rPr>
                <w:rFonts w:ascii="Arial" w:eastAsia="ＭＳ Ｐゴシック" w:hAnsi="Arial" w:cs="Arial"/>
                <w:sz w:val="16"/>
                <w:szCs w:val="16"/>
              </w:rPr>
            </w:pPr>
            <w:r w:rsidRPr="00864859">
              <w:rPr>
                <w:rFonts w:ascii="Arial" w:cs="Arial"/>
                <w:sz w:val="16"/>
                <w:szCs w:val="16"/>
              </w:rPr>
              <w:t xml:space="preserve">　</w:t>
            </w:r>
          </w:p>
        </w:tc>
        <w:tc>
          <w:tcPr>
            <w:tcW w:w="545" w:type="pct"/>
            <w:noWrap/>
            <w:vAlign w:val="center"/>
          </w:tcPr>
          <w:p w14:paraId="36D6BC02" w14:textId="77777777" w:rsidR="00055165" w:rsidRPr="00864859" w:rsidRDefault="00055165" w:rsidP="00076E3F">
            <w:pPr>
              <w:rPr>
                <w:rFonts w:ascii="Arial" w:eastAsia="ＭＳ Ｐゴシック" w:hAnsi="Arial" w:cs="Arial"/>
                <w:sz w:val="16"/>
                <w:szCs w:val="16"/>
              </w:rPr>
            </w:pPr>
            <w:r w:rsidRPr="00864859">
              <w:rPr>
                <w:rFonts w:ascii="Arial" w:cs="Arial"/>
                <w:sz w:val="16"/>
                <w:szCs w:val="16"/>
              </w:rPr>
              <w:t xml:space="preserve">　</w:t>
            </w:r>
          </w:p>
        </w:tc>
        <w:tc>
          <w:tcPr>
            <w:tcW w:w="545" w:type="pct"/>
            <w:vAlign w:val="center"/>
          </w:tcPr>
          <w:p w14:paraId="66F77363" w14:textId="77777777" w:rsidR="00055165" w:rsidRPr="00864859" w:rsidRDefault="00055165" w:rsidP="00076E3F">
            <w:pPr>
              <w:jc w:val="right"/>
              <w:rPr>
                <w:rFonts w:ascii="Arial" w:eastAsia="ＭＳ Ｐゴシック" w:hAnsi="Arial" w:cs="Arial"/>
                <w:sz w:val="16"/>
                <w:szCs w:val="16"/>
              </w:rPr>
            </w:pPr>
            <w:r w:rsidRPr="00864859">
              <w:rPr>
                <w:rFonts w:ascii="Arial" w:hAnsi="Arial" w:cs="Arial"/>
                <w:sz w:val="16"/>
                <w:szCs w:val="16"/>
              </w:rPr>
              <w:t>0.7164</w:t>
            </w:r>
          </w:p>
        </w:tc>
        <w:tc>
          <w:tcPr>
            <w:tcW w:w="545" w:type="pct"/>
            <w:vAlign w:val="center"/>
          </w:tcPr>
          <w:p w14:paraId="3E1294ED" w14:textId="77777777" w:rsidR="00055165" w:rsidRPr="00864859" w:rsidRDefault="00055165" w:rsidP="00076E3F">
            <w:pPr>
              <w:jc w:val="right"/>
              <w:rPr>
                <w:rFonts w:ascii="Arial" w:eastAsia="ＭＳ Ｐゴシック" w:hAnsi="Arial" w:cs="Arial"/>
                <w:sz w:val="16"/>
                <w:szCs w:val="16"/>
              </w:rPr>
            </w:pPr>
            <w:r w:rsidRPr="00864859">
              <w:rPr>
                <w:rFonts w:ascii="Arial" w:hAnsi="Arial" w:cs="Arial"/>
                <w:sz w:val="16"/>
                <w:szCs w:val="16"/>
              </w:rPr>
              <w:t>0.5506</w:t>
            </w:r>
          </w:p>
        </w:tc>
        <w:tc>
          <w:tcPr>
            <w:tcW w:w="545" w:type="pct"/>
            <w:noWrap/>
            <w:vAlign w:val="center"/>
          </w:tcPr>
          <w:p w14:paraId="69E81A84" w14:textId="77777777" w:rsidR="00055165" w:rsidRPr="00864859" w:rsidRDefault="00055165" w:rsidP="00076E3F">
            <w:pPr>
              <w:jc w:val="right"/>
              <w:rPr>
                <w:rFonts w:ascii="Arial" w:eastAsia="ＭＳ Ｐゴシック" w:hAnsi="Arial" w:cs="Arial"/>
                <w:sz w:val="16"/>
                <w:szCs w:val="16"/>
              </w:rPr>
            </w:pPr>
            <w:r w:rsidRPr="00864859">
              <w:rPr>
                <w:rFonts w:ascii="Arial" w:hAnsi="Arial" w:cs="Arial"/>
                <w:sz w:val="16"/>
                <w:szCs w:val="16"/>
              </w:rPr>
              <w:t>0.5455</w:t>
            </w:r>
          </w:p>
        </w:tc>
        <w:tc>
          <w:tcPr>
            <w:tcW w:w="176" w:type="pct"/>
            <w:tcBorders>
              <w:top w:val="nil"/>
              <w:bottom w:val="nil"/>
            </w:tcBorders>
            <w:noWrap/>
            <w:vAlign w:val="center"/>
          </w:tcPr>
          <w:p w14:paraId="084E32AB" w14:textId="77777777" w:rsidR="00055165" w:rsidRPr="00A83B85" w:rsidRDefault="00055165" w:rsidP="00076E3F">
            <w:pPr>
              <w:jc w:val="center"/>
              <w:rPr>
                <w:rFonts w:ascii="Arial" w:eastAsia="ＭＳ Ｐゴシック" w:hAnsi="Arial" w:cs="Arial"/>
                <w:bCs/>
                <w:sz w:val="16"/>
                <w:szCs w:val="16"/>
              </w:rPr>
            </w:pPr>
          </w:p>
        </w:tc>
        <w:tc>
          <w:tcPr>
            <w:tcW w:w="722" w:type="pct"/>
            <w:noWrap/>
            <w:vAlign w:val="center"/>
          </w:tcPr>
          <w:p w14:paraId="3AFA6F23" w14:textId="77777777" w:rsidR="00055165" w:rsidRPr="00864859" w:rsidRDefault="00055165" w:rsidP="00076E3F">
            <w:pPr>
              <w:jc w:val="right"/>
              <w:rPr>
                <w:rFonts w:ascii="Arial" w:eastAsia="ＭＳ Ｐゴシック" w:hAnsi="Arial" w:cs="Arial"/>
                <w:sz w:val="16"/>
                <w:szCs w:val="16"/>
              </w:rPr>
            </w:pPr>
            <w:r w:rsidRPr="00864859">
              <w:rPr>
                <w:rFonts w:ascii="Arial" w:hAnsi="Arial" w:cs="Arial"/>
                <w:sz w:val="16"/>
                <w:szCs w:val="16"/>
              </w:rPr>
              <w:t>0.6042</w:t>
            </w:r>
          </w:p>
        </w:tc>
        <w:tc>
          <w:tcPr>
            <w:tcW w:w="722" w:type="pct"/>
            <w:vAlign w:val="center"/>
          </w:tcPr>
          <w:p w14:paraId="34866137" w14:textId="77777777" w:rsidR="00055165" w:rsidRPr="00864859" w:rsidRDefault="00055165" w:rsidP="00076E3F">
            <w:pPr>
              <w:jc w:val="right"/>
              <w:rPr>
                <w:rFonts w:ascii="Arial" w:eastAsia="ＭＳ Ｐゴシック" w:hAnsi="Arial" w:cs="Arial"/>
                <w:sz w:val="16"/>
                <w:szCs w:val="16"/>
              </w:rPr>
            </w:pPr>
            <w:r w:rsidRPr="00864859">
              <w:rPr>
                <w:rFonts w:ascii="Arial" w:hAnsi="Arial" w:cs="Arial"/>
                <w:sz w:val="16"/>
                <w:szCs w:val="16"/>
              </w:rPr>
              <w:t>0.4497</w:t>
            </w:r>
          </w:p>
        </w:tc>
      </w:tr>
    </w:tbl>
    <w:p w14:paraId="63C3C074" w14:textId="77777777" w:rsidR="002474CE" w:rsidRDefault="00DA453C">
      <w:pPr>
        <w:pStyle w:val="a4"/>
        <w:jc w:val="center"/>
        <w:rPr>
          <w:rFonts w:ascii="Times New Roman" w:hAnsi="Times New Roman"/>
          <w:b/>
          <w:bCs/>
        </w:rPr>
      </w:pPr>
      <w:bookmarkStart w:id="634" w:name="_Toc534896146"/>
      <w:bookmarkStart w:id="635" w:name="_Toc534896339"/>
      <w:bookmarkStart w:id="636" w:name="_Toc534898302"/>
      <w:r>
        <w:rPr>
          <w:rFonts w:ascii="Times New Roman" w:hAnsi="Times New Roman"/>
          <w:b/>
          <w:bCs/>
        </w:rPr>
        <w:t>Figure 12</w:t>
      </w:r>
      <w:r w:rsidR="002474CE">
        <w:rPr>
          <w:rFonts w:ascii="Times New Roman" w:hAnsi="Times New Roman"/>
          <w:b/>
          <w:bCs/>
        </w:rPr>
        <w:t>:  Window</w:t>
      </w:r>
      <w:r w:rsidR="002474CE">
        <w:rPr>
          <w:rFonts w:ascii="Times New Roman" w:hAnsi="Times New Roman"/>
          <w:b/>
          <w:bCs/>
        </w:rPr>
        <w:fldChar w:fldCharType="begin"/>
      </w:r>
      <w:r w:rsidR="002474CE">
        <w:rPr>
          <w:rFonts w:ascii="Times New Roman" w:hAnsi="Times New Roman"/>
        </w:rPr>
        <w:instrText xml:space="preserve"> XE "Window" </w:instrText>
      </w:r>
      <w:r w:rsidR="002474CE">
        <w:rPr>
          <w:rFonts w:ascii="Times New Roman" w:hAnsi="Times New Roman"/>
          <w:b/>
          <w:bCs/>
        </w:rPr>
        <w:fldChar w:fldCharType="end"/>
      </w:r>
      <w:r w:rsidR="002474CE">
        <w:rPr>
          <w:rFonts w:ascii="Times New Roman" w:hAnsi="Times New Roman"/>
          <w:b/>
          <w:bCs/>
        </w:rPr>
        <w:t xml:space="preserve"> Analysis by Three Adjacent Years</w:t>
      </w:r>
      <w:bookmarkEnd w:id="634"/>
      <w:bookmarkEnd w:id="635"/>
      <w:bookmarkEnd w:id="636"/>
    </w:p>
    <w:p w14:paraId="67BB0964" w14:textId="77777777" w:rsidR="00517322" w:rsidRDefault="00517322">
      <w:pPr>
        <w:rPr>
          <w:rFonts w:ascii="ＭＳ 明朝" w:hAnsi="Courier New"/>
        </w:rPr>
      </w:pPr>
    </w:p>
    <w:p w14:paraId="0D6426B6" w14:textId="77777777" w:rsidR="002474CE" w:rsidRDefault="00212EE8">
      <w:pPr>
        <w:rPr>
          <w:rFonts w:ascii="Times New Roman" w:hAnsi="Times New Roman"/>
        </w:rPr>
      </w:pPr>
      <w:r>
        <w:rPr>
          <w:noProof/>
          <w:sz w:val="20"/>
        </w:rPr>
        <w:drawing>
          <wp:anchor distT="0" distB="0" distL="114300" distR="114300" simplePos="0" relativeHeight="251619328" behindDoc="0" locked="0" layoutInCell="0" allowOverlap="1" wp14:anchorId="53FA5EEB" wp14:editId="47184380">
            <wp:simplePos x="0" y="0"/>
            <wp:positionH relativeFrom="column">
              <wp:align>center</wp:align>
            </wp:positionH>
            <wp:positionV relativeFrom="paragraph">
              <wp:posOffset>306705</wp:posOffset>
            </wp:positionV>
            <wp:extent cx="4800600" cy="2271395"/>
            <wp:effectExtent l="0" t="0" r="0" b="0"/>
            <wp:wrapTopAndBottom/>
            <wp:docPr id="2" name="オブジェクト 1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anchor>
        </w:drawing>
      </w:r>
      <w:r w:rsidR="002474CE">
        <w:rPr>
          <w:rFonts w:ascii="Times New Roman" w:hAnsi="Times New Roman"/>
        </w:rPr>
        <w:t xml:space="preserve">From this table we can see row-wise averages of scores for each maker, which we call “Average </w:t>
      </w:r>
    </w:p>
    <w:p w14:paraId="562DBE60" w14:textId="77777777" w:rsidR="002474CE" w:rsidRDefault="002474CE">
      <w:pPr>
        <w:pStyle w:val="a4"/>
        <w:jc w:val="center"/>
        <w:rPr>
          <w:rFonts w:ascii="Times New Roman" w:hAnsi="Times New Roman"/>
          <w:b/>
          <w:bCs/>
        </w:rPr>
      </w:pPr>
      <w:r>
        <w:rPr>
          <w:rFonts w:ascii="Times New Roman" w:hAnsi="Times New Roman"/>
          <w:b/>
          <w:bCs/>
        </w:rPr>
        <w:fldChar w:fldCharType="begin"/>
      </w:r>
      <w:r>
        <w:rPr>
          <w:rFonts w:ascii="Times New Roman" w:hAnsi="Times New Roman"/>
        </w:rPr>
        <w:instrText xml:space="preserve"> XE "Window" </w:instrText>
      </w:r>
      <w:r>
        <w:rPr>
          <w:rFonts w:ascii="Times New Roman" w:hAnsi="Times New Roman"/>
          <w:b/>
          <w:bCs/>
        </w:rPr>
        <w:fldChar w:fldCharType="end"/>
      </w:r>
    </w:p>
    <w:p w14:paraId="33ED53CC" w14:textId="77777777" w:rsidR="00A52674" w:rsidRDefault="00DA453C" w:rsidP="00DA453C">
      <w:pPr>
        <w:jc w:val="center"/>
        <w:rPr>
          <w:rFonts w:ascii="Times New Roman" w:hAnsi="Times New Roman"/>
          <w:b/>
          <w:bCs/>
        </w:rPr>
      </w:pPr>
      <w:bookmarkStart w:id="637" w:name="_Toc534896147"/>
      <w:bookmarkStart w:id="638" w:name="_Toc534896340"/>
      <w:bookmarkStart w:id="639" w:name="_Toc534898303"/>
      <w:r>
        <w:rPr>
          <w:rFonts w:ascii="Times New Roman" w:hAnsi="Times New Roman"/>
          <w:b/>
          <w:bCs/>
        </w:rPr>
        <w:t>Figure 13:  Variations through Window</w:t>
      </w:r>
      <w:bookmarkEnd w:id="637"/>
      <w:bookmarkEnd w:id="638"/>
      <w:bookmarkEnd w:id="639"/>
    </w:p>
    <w:p w14:paraId="32B49AAB" w14:textId="77777777" w:rsidR="00DA453C" w:rsidRDefault="00DA453C" w:rsidP="00DA453C">
      <w:pPr>
        <w:jc w:val="center"/>
        <w:rPr>
          <w:rFonts w:ascii="Times New Roman" w:hAnsi="Times New Roman"/>
        </w:rPr>
      </w:pPr>
    </w:p>
    <w:p w14:paraId="559E58A1" w14:textId="77777777" w:rsidR="002474CE" w:rsidRPr="00A52674" w:rsidRDefault="00A52674">
      <w:pPr>
        <w:rPr>
          <w:rFonts w:ascii="Times New Roman" w:hAnsi="Times New Roman"/>
        </w:rPr>
      </w:pPr>
      <w:r>
        <w:rPr>
          <w:rFonts w:ascii="Times New Roman" w:hAnsi="Times New Roman"/>
        </w:rPr>
        <w:t>through Window</w:t>
      </w:r>
      <w:r>
        <w:rPr>
          <w:rFonts w:ascii="Times New Roman" w:hAnsi="Times New Roman"/>
        </w:rPr>
        <w:fldChar w:fldCharType="begin"/>
      </w:r>
      <w:r>
        <w:instrText xml:space="preserve"> XE "</w:instrText>
      </w:r>
      <w:r>
        <w:rPr>
          <w:rFonts w:ascii="Times New Roman" w:hAnsi="Times New Roman"/>
        </w:rPr>
        <w:instrText>Window</w:instrText>
      </w:r>
      <w:r>
        <w:instrText xml:space="preserve">" </w:instrText>
      </w:r>
      <w:r>
        <w:rPr>
          <w:rFonts w:ascii="Times New Roman" w:hAnsi="Times New Roman"/>
        </w:rPr>
        <w:fldChar w:fldCharType="end"/>
      </w:r>
      <w:r>
        <w:rPr>
          <w:rFonts w:ascii="Times New Roman" w:hAnsi="Times New Roman"/>
        </w:rPr>
        <w:t>.”  The graph “Variations through Window</w:t>
      </w:r>
      <w:r>
        <w:rPr>
          <w:rFonts w:ascii="Times New Roman" w:hAnsi="Times New Roman"/>
        </w:rPr>
        <w:fldChar w:fldCharType="begin"/>
      </w:r>
      <w:r>
        <w:instrText xml:space="preserve"> XE "</w:instrText>
      </w:r>
      <w:r>
        <w:rPr>
          <w:rFonts w:ascii="Times New Roman" w:hAnsi="Times New Roman"/>
        </w:rPr>
        <w:instrText>Variations through Window</w:instrText>
      </w:r>
      <w:r>
        <w:instrText xml:space="preserve">" </w:instrText>
      </w:r>
      <w:r>
        <w:rPr>
          <w:rFonts w:ascii="Times New Roman" w:hAnsi="Times New Roman"/>
        </w:rPr>
        <w:fldChar w:fldCharType="end"/>
      </w:r>
      <w:r>
        <w:rPr>
          <w:rFonts w:ascii="Times New Roman" w:hAnsi="Times New Roman"/>
        </w:rPr>
        <w:t xml:space="preserve">” exhibits these averages. See </w:t>
      </w:r>
      <w:r w:rsidR="00DA453C">
        <w:rPr>
          <w:rFonts w:ascii="Times New Roman" w:hAnsi="Times New Roman"/>
        </w:rPr>
        <w:t>Figure 13</w:t>
      </w:r>
      <w:r>
        <w:rPr>
          <w:rFonts w:ascii="Times New Roman" w:hAnsi="Times New Roman"/>
        </w:rPr>
        <w:t xml:space="preserve">.  </w:t>
      </w:r>
    </w:p>
    <w:p w14:paraId="36BAEF68" w14:textId="77777777" w:rsidR="002474CE" w:rsidRDefault="002474CE">
      <w:pPr>
        <w:rPr>
          <w:rFonts w:ascii="Times New Roman" w:hAnsi="Times New Roman"/>
        </w:rPr>
      </w:pPr>
      <w:r>
        <w:rPr>
          <w:rFonts w:ascii="Times New Roman" w:hAnsi="Times New Roman"/>
        </w:rPr>
        <w:t xml:space="preserve"> We can also evaluate column-wise averages of scores for each maker, which we call “Average by Term.” The graph “Variations by Term</w:t>
      </w:r>
      <w:r>
        <w:rPr>
          <w:rFonts w:ascii="Times New Roman" w:hAnsi="Times New Roman"/>
        </w:rPr>
        <w:fldChar w:fldCharType="begin"/>
      </w:r>
      <w:r>
        <w:instrText xml:space="preserve"> XE "</w:instrText>
      </w:r>
      <w:r>
        <w:rPr>
          <w:rFonts w:ascii="Times New Roman" w:hAnsi="Times New Roman"/>
        </w:rPr>
        <w:instrText>Variations by Term</w:instrText>
      </w:r>
      <w:r>
        <w:instrText xml:space="preserve">" </w:instrText>
      </w:r>
      <w:r>
        <w:rPr>
          <w:rFonts w:ascii="Times New Roman" w:hAnsi="Times New Roman"/>
        </w:rPr>
        <w:fldChar w:fldCharType="end"/>
      </w:r>
      <w:r>
        <w:rPr>
          <w:rFonts w:ascii="Times New Roman" w:hAnsi="Times New Roman"/>
        </w:rPr>
        <w:t xml:space="preserve">” exhibits these averages. See </w:t>
      </w:r>
      <w:r w:rsidR="00DA453C">
        <w:rPr>
          <w:rFonts w:ascii="Times New Roman" w:hAnsi="Times New Roman"/>
        </w:rPr>
        <w:t>Figure 14</w:t>
      </w:r>
      <w:r>
        <w:rPr>
          <w:rFonts w:ascii="Times New Roman" w:hAnsi="Times New Roman"/>
        </w:rPr>
        <w:t xml:space="preserve">.  </w:t>
      </w:r>
    </w:p>
    <w:p w14:paraId="3C7F373B" w14:textId="77777777" w:rsidR="002474CE" w:rsidRDefault="00212EE8">
      <w:pPr>
        <w:rPr>
          <w:rFonts w:ascii="Times New Roman" w:hAnsi="Times New Roman"/>
        </w:rPr>
      </w:pPr>
      <w:r>
        <w:rPr>
          <w:noProof/>
          <w:sz w:val="20"/>
        </w:rPr>
        <w:lastRenderedPageBreak/>
        <w:drawing>
          <wp:anchor distT="0" distB="0" distL="114300" distR="114300" simplePos="0" relativeHeight="251620352" behindDoc="0" locked="0" layoutInCell="1" allowOverlap="1" wp14:anchorId="08E24F15" wp14:editId="6D009A57">
            <wp:simplePos x="0" y="0"/>
            <wp:positionH relativeFrom="column">
              <wp:align>center</wp:align>
            </wp:positionH>
            <wp:positionV relativeFrom="paragraph">
              <wp:posOffset>160655</wp:posOffset>
            </wp:positionV>
            <wp:extent cx="4667250" cy="2091055"/>
            <wp:effectExtent l="0" t="0" r="0" b="0"/>
            <wp:wrapTopAndBottom/>
            <wp:docPr id="16" name="オブジェクト 1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anchor>
        </w:drawing>
      </w:r>
    </w:p>
    <w:p w14:paraId="7776B317" w14:textId="77777777" w:rsidR="002474CE" w:rsidRDefault="00DA453C">
      <w:pPr>
        <w:pStyle w:val="a4"/>
        <w:jc w:val="center"/>
        <w:rPr>
          <w:rFonts w:ascii="Times New Roman" w:hAnsi="Times New Roman"/>
          <w:b/>
          <w:bCs/>
        </w:rPr>
      </w:pPr>
      <w:bookmarkStart w:id="640" w:name="_Toc534896148"/>
      <w:bookmarkStart w:id="641" w:name="_Toc534896341"/>
      <w:bookmarkStart w:id="642" w:name="_Toc534898304"/>
      <w:r>
        <w:rPr>
          <w:rFonts w:ascii="Times New Roman" w:hAnsi="Times New Roman"/>
          <w:b/>
          <w:bCs/>
        </w:rPr>
        <w:t>Figure 14</w:t>
      </w:r>
      <w:r w:rsidR="002474CE">
        <w:rPr>
          <w:rFonts w:ascii="Times New Roman" w:hAnsi="Times New Roman"/>
          <w:b/>
          <w:bCs/>
        </w:rPr>
        <w:t>:  Variations by Term</w:t>
      </w:r>
      <w:bookmarkEnd w:id="640"/>
      <w:bookmarkEnd w:id="641"/>
      <w:bookmarkEnd w:id="642"/>
    </w:p>
    <w:p w14:paraId="1FC15F56" w14:textId="77777777" w:rsidR="002474CE" w:rsidRDefault="002474CE">
      <w:pPr>
        <w:rPr>
          <w:rFonts w:ascii="Times New Roman" w:hAnsi="Times New Roman"/>
        </w:rPr>
      </w:pPr>
    </w:p>
    <w:p w14:paraId="587321F5" w14:textId="77777777" w:rsidR="002474CE" w:rsidRDefault="002474CE" w:rsidP="00C3398A">
      <w:pPr>
        <w:pStyle w:val="2"/>
      </w:pPr>
      <w:bookmarkStart w:id="643" w:name="_Toc534899487"/>
      <w:bookmarkStart w:id="644" w:name="_Toc534900081"/>
      <w:bookmarkStart w:id="645" w:name="_Toc534908814"/>
      <w:bookmarkStart w:id="646" w:name="_Toc534935035"/>
      <w:bookmarkStart w:id="647" w:name="_Toc534935522"/>
      <w:bookmarkStart w:id="648" w:name="_Toc534935782"/>
      <w:bookmarkStart w:id="649" w:name="_Toc534960284"/>
      <w:bookmarkStart w:id="650" w:name="_Toc534963215"/>
      <w:bookmarkStart w:id="651" w:name="_Toc535040237"/>
      <w:bookmarkStart w:id="652" w:name="_Toc535041643"/>
      <w:bookmarkStart w:id="653" w:name="_Toc535074308"/>
      <w:bookmarkStart w:id="654" w:name="_Toc535125931"/>
      <w:bookmarkStart w:id="655" w:name="_Toc535154424"/>
      <w:bookmarkStart w:id="656" w:name="_Toc329599888"/>
      <w:bookmarkStart w:id="657" w:name="_Toc329600244"/>
      <w:bookmarkStart w:id="658" w:name="_Toc336106454"/>
      <w:bookmarkStart w:id="659" w:name="_Toc370887398"/>
      <w:bookmarkStart w:id="660" w:name="_Toc370887969"/>
      <w:r>
        <w:t>(11) Worksheets “Malmquist</w:t>
      </w:r>
      <w:r>
        <w:fldChar w:fldCharType="begin"/>
      </w:r>
      <w:r>
        <w:instrText xml:space="preserve"> XE "Malmquist" </w:instrText>
      </w:r>
      <w:r>
        <w:fldChar w:fldCharType="end"/>
      </w:r>
      <w:r>
        <w:rPr>
          <w:i/>
          <w:iCs/>
        </w:rPr>
        <w:t>k</w:t>
      </w:r>
      <w:r>
        <w:t>”</w:t>
      </w:r>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r>
        <w:fldChar w:fldCharType="begin"/>
      </w:r>
      <w:r>
        <w:instrText xml:space="preserve"> XE "Worksheets </w:instrText>
      </w:r>
      <w:r>
        <w:rPr>
          <w:rFonts w:ascii="Century" w:hAnsi="Century"/>
          <w:sz w:val="20"/>
          <w:szCs w:val="20"/>
        </w:rPr>
        <w:instrText>\</w:instrText>
      </w:r>
      <w:r>
        <w:instrText>“Malmquist</w:instrText>
      </w:r>
      <w:r>
        <w:rPr>
          <w:i/>
          <w:iCs/>
        </w:rPr>
        <w:instrText>k</w:instrText>
      </w:r>
      <w:r>
        <w:rPr>
          <w:rFonts w:ascii="Century" w:hAnsi="Century"/>
          <w:sz w:val="20"/>
          <w:szCs w:val="20"/>
        </w:rPr>
        <w:instrText>\</w:instrText>
      </w:r>
      <w:r>
        <w:instrText xml:space="preserve">”" </w:instrText>
      </w:r>
      <w:r>
        <w:fldChar w:fldCharType="end"/>
      </w:r>
    </w:p>
    <w:p w14:paraId="53EAAB4A" w14:textId="77777777" w:rsidR="002474CE" w:rsidRDefault="002474CE">
      <w:pPr>
        <w:pStyle w:val="a6"/>
        <w:tabs>
          <w:tab w:val="clear" w:pos="4252"/>
          <w:tab w:val="clear" w:pos="8504"/>
        </w:tabs>
        <w:snapToGrid/>
        <w:rPr>
          <w:rFonts w:ascii="Times New Roman" w:hAnsi="Times New Roman"/>
        </w:rPr>
      </w:pPr>
      <w:r>
        <w:rPr>
          <w:rFonts w:ascii="Times New Roman" w:hAnsi="Times New Roman"/>
        </w:rPr>
        <w:t>These sheets are only for Malmquist</w:t>
      </w:r>
      <w:r>
        <w:rPr>
          <w:rFonts w:ascii="Times New Roman" w:hAnsi="Times New Roman"/>
        </w:rPr>
        <w:fldChar w:fldCharType="begin"/>
      </w:r>
      <w:r>
        <w:instrText xml:space="preserve"> XE "</w:instrText>
      </w:r>
      <w:r>
        <w:rPr>
          <w:rFonts w:ascii="Times New Roman" w:hAnsi="Times New Roman"/>
        </w:rPr>
        <w:instrText>Malmquist</w:instrText>
      </w:r>
      <w:r>
        <w:instrText xml:space="preserve">" </w:instrText>
      </w:r>
      <w:r>
        <w:rPr>
          <w:rFonts w:ascii="Times New Roman" w:hAnsi="Times New Roman"/>
        </w:rPr>
        <w:fldChar w:fldCharType="end"/>
      </w:r>
      <w:r>
        <w:rPr>
          <w:rFonts w:ascii="Times New Roman" w:hAnsi="Times New Roman"/>
        </w:rPr>
        <w:t xml:space="preserve"> models and </w:t>
      </w:r>
      <w:r>
        <w:rPr>
          <w:rFonts w:ascii="Times New Roman" w:hAnsi="Times New Roman"/>
          <w:i/>
          <w:iCs/>
        </w:rPr>
        <w:t xml:space="preserve">k </w:t>
      </w:r>
      <w:r>
        <w:rPr>
          <w:rFonts w:ascii="Times New Roman" w:hAnsi="Times New Roman"/>
        </w:rPr>
        <w:t xml:space="preserve">ranges from 1 to L (the length of </w:t>
      </w:r>
      <w:r w:rsidR="00CB7E31">
        <w:rPr>
          <w:rFonts w:ascii="Times New Roman" w:hAnsi="Times New Roman" w:hint="eastAsia"/>
        </w:rPr>
        <w:t xml:space="preserve">the </w:t>
      </w:r>
      <w:r>
        <w:rPr>
          <w:rFonts w:ascii="Times New Roman" w:hAnsi="Times New Roman"/>
        </w:rPr>
        <w:t>time periods in the data). The worksheet “Malmquist</w:t>
      </w:r>
      <w:r>
        <w:rPr>
          <w:rFonts w:ascii="Times New Roman" w:hAnsi="Times New Roman"/>
          <w:i/>
          <w:iCs/>
        </w:rPr>
        <w:t>k</w:t>
      </w:r>
      <w:r>
        <w:rPr>
          <w:rFonts w:ascii="Times New Roman" w:hAnsi="Times New Roman"/>
        </w:rPr>
        <w:t xml:space="preserve">” exhibits the results regarding the Malmquist index with the time interval </w:t>
      </w:r>
      <w:r>
        <w:rPr>
          <w:rFonts w:ascii="Times New Roman" w:hAnsi="Times New Roman"/>
          <w:i/>
          <w:iCs/>
        </w:rPr>
        <w:t>k</w:t>
      </w:r>
      <w:r>
        <w:rPr>
          <w:rFonts w:ascii="Times New Roman" w:hAnsi="Times New Roman"/>
        </w:rPr>
        <w:t>.  For examp</w:t>
      </w:r>
      <w:r w:rsidR="00F75A88">
        <w:rPr>
          <w:rFonts w:ascii="Times New Roman" w:hAnsi="Times New Roman"/>
        </w:rPr>
        <w:t xml:space="preserve">le, for the data set in </w:t>
      </w:r>
      <w:r w:rsidR="00DA453C">
        <w:rPr>
          <w:rFonts w:ascii="Times New Roman" w:hAnsi="Times New Roman"/>
        </w:rPr>
        <w:t>Figure 8</w:t>
      </w:r>
      <w:r>
        <w:rPr>
          <w:rFonts w:ascii="Times New Roman" w:hAnsi="Times New Roman"/>
        </w:rPr>
        <w:t>, the worksheet “Malmquist1” contains the three indices: “Catch-up”, “Frontier-shift” and “Malmquist”, with respect to the time period pairs: (89</w:t>
      </w:r>
      <w:r>
        <w:rPr>
          <w:rFonts w:ascii="Times New Roman" w:hAnsi="Times New Roman" w:hint="eastAsia"/>
        </w:rPr>
        <w:t>=&gt;</w:t>
      </w:r>
      <w:r>
        <w:rPr>
          <w:rFonts w:ascii="Times New Roman" w:hAnsi="Times New Roman"/>
        </w:rPr>
        <w:t>90), (90</w:t>
      </w:r>
      <w:r>
        <w:rPr>
          <w:rFonts w:ascii="Times New Roman" w:hAnsi="Times New Roman" w:hint="eastAsia"/>
        </w:rPr>
        <w:t>=&gt;</w:t>
      </w:r>
      <w:r>
        <w:rPr>
          <w:rFonts w:ascii="Times New Roman" w:hAnsi="Times New Roman"/>
        </w:rPr>
        <w:t>91), (91</w:t>
      </w:r>
      <w:r>
        <w:rPr>
          <w:rFonts w:ascii="Times New Roman" w:hAnsi="Times New Roman" w:hint="eastAsia"/>
        </w:rPr>
        <w:t>=&gt;</w:t>
      </w:r>
      <w:r>
        <w:rPr>
          <w:rFonts w:ascii="Times New Roman" w:hAnsi="Times New Roman"/>
        </w:rPr>
        <w:t>92) and (92</w:t>
      </w:r>
      <w:r>
        <w:rPr>
          <w:rFonts w:ascii="Times New Roman" w:hAnsi="Times New Roman" w:hint="eastAsia"/>
        </w:rPr>
        <w:t>=&gt;</w:t>
      </w:r>
      <w:r>
        <w:rPr>
          <w:rFonts w:ascii="Times New Roman" w:hAnsi="Times New Roman"/>
        </w:rPr>
        <w:t>93). (Time interval = 1). The worksheet “Malmquist2” includes the above indices with the time period pairs: (89</w:t>
      </w:r>
      <w:r>
        <w:rPr>
          <w:rFonts w:ascii="Times New Roman" w:hAnsi="Times New Roman" w:hint="eastAsia"/>
        </w:rPr>
        <w:t>=&gt;</w:t>
      </w:r>
      <w:r>
        <w:rPr>
          <w:rFonts w:ascii="Times New Roman" w:hAnsi="Times New Roman"/>
        </w:rPr>
        <w:t>91), (90</w:t>
      </w:r>
      <w:r>
        <w:rPr>
          <w:rFonts w:ascii="Times New Roman" w:hAnsi="Times New Roman" w:hint="eastAsia"/>
        </w:rPr>
        <w:t>=&gt;</w:t>
      </w:r>
      <w:r>
        <w:rPr>
          <w:rFonts w:ascii="Times New Roman" w:hAnsi="Times New Roman"/>
        </w:rPr>
        <w:t>92) and (91</w:t>
      </w:r>
      <w:r>
        <w:rPr>
          <w:rFonts w:ascii="Times New Roman" w:hAnsi="Times New Roman" w:hint="eastAsia"/>
        </w:rPr>
        <w:t>=&gt;</w:t>
      </w:r>
      <w:r>
        <w:rPr>
          <w:rFonts w:ascii="Times New Roman" w:hAnsi="Times New Roman"/>
        </w:rPr>
        <w:t xml:space="preserve">93). (Time interval = 2). </w:t>
      </w:r>
      <w:r w:rsidR="00DA453C">
        <w:rPr>
          <w:rFonts w:ascii="Times New Roman" w:hAnsi="Times New Roman"/>
        </w:rPr>
        <w:t>Figure 15</w:t>
      </w:r>
      <w:r>
        <w:rPr>
          <w:rFonts w:ascii="Times New Roman" w:hAnsi="Times New Roman"/>
        </w:rPr>
        <w:t xml:space="preserve"> shows the Malmquist index (“Malmquist</w:t>
      </w:r>
      <w:r w:rsidR="00F75A88">
        <w:rPr>
          <w:rFonts w:ascii="Times New Roman" w:hAnsi="Times New Roman"/>
        </w:rPr>
        <w:t xml:space="preserve">1”) for the data set in </w:t>
      </w:r>
      <w:r w:rsidR="00DA453C">
        <w:rPr>
          <w:rFonts w:ascii="Times New Roman" w:hAnsi="Times New Roman"/>
        </w:rPr>
        <w:t>Figure 8</w:t>
      </w:r>
      <w:r>
        <w:rPr>
          <w:rFonts w:ascii="Times New Roman" w:hAnsi="Times New Roman"/>
        </w:rPr>
        <w:t xml:space="preserve"> as evaluated by the Malmquist-I-C (input-oriented and constant returns-to-scale) model.</w:t>
      </w:r>
    </w:p>
    <w:p w14:paraId="6CBA1650" w14:textId="77777777" w:rsidR="002474CE" w:rsidRDefault="002474CE">
      <w:pPr>
        <w:pStyle w:val="a6"/>
        <w:tabs>
          <w:tab w:val="clear" w:pos="4252"/>
          <w:tab w:val="clear" w:pos="8504"/>
        </w:tabs>
        <w:snapToGrid/>
        <w:rPr>
          <w:rFonts w:ascii="Times New Roman" w:hAnsi="Times New Roman"/>
        </w:rPr>
      </w:pPr>
    </w:p>
    <w:tbl>
      <w:tblPr>
        <w:tblW w:w="6701" w:type="dxa"/>
        <w:jc w:val="center"/>
        <w:tblCellMar>
          <w:left w:w="0" w:type="dxa"/>
          <w:right w:w="0" w:type="dxa"/>
        </w:tblCellMar>
        <w:tblLook w:val="0000" w:firstRow="0" w:lastRow="0" w:firstColumn="0" w:lastColumn="0" w:noHBand="0" w:noVBand="0"/>
      </w:tblPr>
      <w:tblGrid>
        <w:gridCol w:w="1119"/>
        <w:gridCol w:w="1080"/>
        <w:gridCol w:w="1080"/>
        <w:gridCol w:w="1080"/>
        <w:gridCol w:w="1080"/>
        <w:gridCol w:w="1262"/>
      </w:tblGrid>
      <w:tr w:rsidR="005903F9" w14:paraId="0BBD85A2" w14:textId="77777777" w:rsidTr="00076E3F">
        <w:trPr>
          <w:trHeight w:hRule="exact" w:val="238"/>
          <w:jc w:val="center"/>
        </w:trPr>
        <w:tc>
          <w:tcPr>
            <w:tcW w:w="1119" w:type="dxa"/>
            <w:tcBorders>
              <w:top w:val="single" w:sz="4" w:space="0" w:color="auto"/>
              <w:left w:val="single" w:sz="4" w:space="0" w:color="auto"/>
              <w:bottom w:val="single" w:sz="4" w:space="0" w:color="auto"/>
              <w:right w:val="single" w:sz="4" w:space="0" w:color="auto"/>
            </w:tcBorders>
            <w:shd w:val="clear" w:color="auto" w:fill="FFCC99"/>
            <w:noWrap/>
            <w:vAlign w:val="center"/>
          </w:tcPr>
          <w:p w14:paraId="39F6F280" w14:textId="77777777" w:rsidR="005903F9" w:rsidRPr="00E31B1C" w:rsidRDefault="005903F9" w:rsidP="00076E3F">
            <w:pPr>
              <w:rPr>
                <w:rFonts w:ascii="Arial" w:eastAsia="ＭＳ Ｐゴシック" w:hAnsi="Arial" w:cs="Arial"/>
                <w:bCs/>
                <w:sz w:val="16"/>
                <w:szCs w:val="16"/>
              </w:rPr>
            </w:pPr>
            <w:r w:rsidRPr="00E31B1C">
              <w:rPr>
                <w:rFonts w:ascii="Arial" w:eastAsia="ＭＳ Ｐゴシック" w:hAnsi="Arial" w:cs="Arial"/>
                <w:bCs/>
                <w:sz w:val="16"/>
                <w:szCs w:val="16"/>
              </w:rPr>
              <w:t>Malmquist</w:t>
            </w:r>
          </w:p>
        </w:tc>
        <w:tc>
          <w:tcPr>
            <w:tcW w:w="1080" w:type="dxa"/>
            <w:tcBorders>
              <w:top w:val="single" w:sz="4" w:space="0" w:color="auto"/>
              <w:left w:val="nil"/>
              <w:bottom w:val="single" w:sz="4" w:space="0" w:color="auto"/>
              <w:right w:val="single" w:sz="4" w:space="0" w:color="auto"/>
            </w:tcBorders>
            <w:shd w:val="clear" w:color="auto" w:fill="FFCC99"/>
            <w:noWrap/>
            <w:vAlign w:val="center"/>
          </w:tcPr>
          <w:p w14:paraId="51C1E0A8" w14:textId="77777777" w:rsidR="005903F9" w:rsidRPr="00E31B1C" w:rsidRDefault="005903F9" w:rsidP="00076E3F">
            <w:pPr>
              <w:jc w:val="center"/>
              <w:rPr>
                <w:rFonts w:ascii="Arial" w:eastAsia="ＭＳ Ｐゴシック" w:hAnsi="Arial" w:cs="Arial"/>
                <w:bCs/>
                <w:sz w:val="16"/>
                <w:szCs w:val="16"/>
              </w:rPr>
            </w:pPr>
            <w:r w:rsidRPr="00E31B1C">
              <w:rPr>
                <w:rFonts w:ascii="Arial" w:eastAsia="ＭＳ Ｐゴシック" w:hAnsi="Arial" w:cs="Arial"/>
                <w:bCs/>
                <w:sz w:val="16"/>
                <w:szCs w:val="16"/>
              </w:rPr>
              <w:t>89=&gt;90</w:t>
            </w:r>
          </w:p>
        </w:tc>
        <w:tc>
          <w:tcPr>
            <w:tcW w:w="1080" w:type="dxa"/>
            <w:tcBorders>
              <w:top w:val="single" w:sz="4" w:space="0" w:color="auto"/>
              <w:left w:val="nil"/>
              <w:bottom w:val="single" w:sz="4" w:space="0" w:color="auto"/>
              <w:right w:val="single" w:sz="4" w:space="0" w:color="auto"/>
            </w:tcBorders>
            <w:shd w:val="clear" w:color="auto" w:fill="FFCC99"/>
            <w:noWrap/>
            <w:vAlign w:val="center"/>
          </w:tcPr>
          <w:p w14:paraId="15D463CD" w14:textId="77777777" w:rsidR="005903F9" w:rsidRPr="00E31B1C" w:rsidRDefault="005903F9" w:rsidP="00076E3F">
            <w:pPr>
              <w:jc w:val="center"/>
              <w:rPr>
                <w:rFonts w:ascii="Arial" w:eastAsia="ＭＳ Ｐゴシック" w:hAnsi="Arial" w:cs="Arial"/>
                <w:bCs/>
                <w:sz w:val="16"/>
                <w:szCs w:val="16"/>
              </w:rPr>
            </w:pPr>
            <w:r w:rsidRPr="00E31B1C">
              <w:rPr>
                <w:rFonts w:ascii="Arial" w:eastAsia="ＭＳ Ｐゴシック" w:hAnsi="Arial" w:cs="Arial"/>
                <w:bCs/>
                <w:sz w:val="16"/>
                <w:szCs w:val="16"/>
              </w:rPr>
              <w:t>90=&gt;91</w:t>
            </w:r>
          </w:p>
        </w:tc>
        <w:tc>
          <w:tcPr>
            <w:tcW w:w="1080" w:type="dxa"/>
            <w:tcBorders>
              <w:top w:val="single" w:sz="4" w:space="0" w:color="auto"/>
              <w:left w:val="nil"/>
              <w:bottom w:val="single" w:sz="4" w:space="0" w:color="auto"/>
              <w:right w:val="single" w:sz="4" w:space="0" w:color="auto"/>
            </w:tcBorders>
            <w:shd w:val="clear" w:color="auto" w:fill="FFCC99"/>
            <w:noWrap/>
            <w:vAlign w:val="center"/>
          </w:tcPr>
          <w:p w14:paraId="10056FFD" w14:textId="77777777" w:rsidR="005903F9" w:rsidRPr="00E31B1C" w:rsidRDefault="005903F9" w:rsidP="00076E3F">
            <w:pPr>
              <w:jc w:val="center"/>
              <w:rPr>
                <w:rFonts w:ascii="Arial" w:eastAsia="ＭＳ Ｐゴシック" w:hAnsi="Arial" w:cs="Arial"/>
                <w:bCs/>
                <w:sz w:val="16"/>
                <w:szCs w:val="16"/>
              </w:rPr>
            </w:pPr>
            <w:r w:rsidRPr="00E31B1C">
              <w:rPr>
                <w:rFonts w:ascii="Arial" w:eastAsia="ＭＳ Ｐゴシック" w:hAnsi="Arial" w:cs="Arial"/>
                <w:bCs/>
                <w:sz w:val="16"/>
                <w:szCs w:val="16"/>
              </w:rPr>
              <w:t>91=&gt;92</w:t>
            </w:r>
          </w:p>
        </w:tc>
        <w:tc>
          <w:tcPr>
            <w:tcW w:w="1080" w:type="dxa"/>
            <w:tcBorders>
              <w:top w:val="single" w:sz="4" w:space="0" w:color="auto"/>
              <w:left w:val="nil"/>
              <w:bottom w:val="single" w:sz="4" w:space="0" w:color="auto"/>
              <w:right w:val="single" w:sz="4" w:space="0" w:color="auto"/>
            </w:tcBorders>
            <w:shd w:val="clear" w:color="auto" w:fill="FFCC99"/>
            <w:noWrap/>
            <w:vAlign w:val="center"/>
          </w:tcPr>
          <w:p w14:paraId="3BA5FF72" w14:textId="77777777" w:rsidR="005903F9" w:rsidRPr="00E31B1C" w:rsidRDefault="005903F9" w:rsidP="00076E3F">
            <w:pPr>
              <w:jc w:val="center"/>
              <w:rPr>
                <w:rFonts w:ascii="Arial" w:eastAsia="ＭＳ Ｐゴシック" w:hAnsi="Arial" w:cs="Arial"/>
                <w:bCs/>
                <w:sz w:val="16"/>
                <w:szCs w:val="16"/>
              </w:rPr>
            </w:pPr>
            <w:r w:rsidRPr="00E31B1C">
              <w:rPr>
                <w:rFonts w:ascii="Arial" w:eastAsia="ＭＳ Ｐゴシック" w:hAnsi="Arial" w:cs="Arial"/>
                <w:bCs/>
                <w:sz w:val="16"/>
                <w:szCs w:val="16"/>
              </w:rPr>
              <w:t>92=&gt;93</w:t>
            </w:r>
          </w:p>
        </w:tc>
        <w:tc>
          <w:tcPr>
            <w:tcW w:w="1262" w:type="dxa"/>
            <w:tcBorders>
              <w:top w:val="single" w:sz="4" w:space="0" w:color="auto"/>
              <w:left w:val="nil"/>
              <w:bottom w:val="single" w:sz="4" w:space="0" w:color="auto"/>
              <w:right w:val="single" w:sz="4" w:space="0" w:color="auto"/>
            </w:tcBorders>
            <w:shd w:val="clear" w:color="auto" w:fill="FFCC99"/>
            <w:noWrap/>
            <w:vAlign w:val="center"/>
          </w:tcPr>
          <w:p w14:paraId="6A459DA4" w14:textId="77777777" w:rsidR="005903F9" w:rsidRPr="00E31B1C" w:rsidRDefault="005903F9" w:rsidP="00076E3F">
            <w:pPr>
              <w:jc w:val="center"/>
              <w:rPr>
                <w:rFonts w:ascii="Arial" w:eastAsia="ＭＳ Ｐゴシック" w:hAnsi="Arial" w:cs="Arial"/>
                <w:bCs/>
                <w:sz w:val="16"/>
                <w:szCs w:val="16"/>
              </w:rPr>
            </w:pPr>
            <w:r w:rsidRPr="00E31B1C">
              <w:rPr>
                <w:rFonts w:ascii="Arial" w:eastAsia="ＭＳ Ｐゴシック" w:hAnsi="Arial" w:cs="Arial"/>
                <w:bCs/>
                <w:sz w:val="16"/>
                <w:szCs w:val="16"/>
              </w:rPr>
              <w:t>Average</w:t>
            </w:r>
          </w:p>
        </w:tc>
      </w:tr>
      <w:tr w:rsidR="005903F9" w14:paraId="1E8FF7AC" w14:textId="77777777" w:rsidTr="00076E3F">
        <w:trPr>
          <w:trHeight w:hRule="exact" w:val="238"/>
          <w:jc w:val="center"/>
        </w:trPr>
        <w:tc>
          <w:tcPr>
            <w:tcW w:w="1119" w:type="dxa"/>
            <w:tcBorders>
              <w:top w:val="nil"/>
              <w:left w:val="single" w:sz="4" w:space="0" w:color="auto"/>
              <w:bottom w:val="single" w:sz="4" w:space="0" w:color="auto"/>
              <w:right w:val="single" w:sz="4" w:space="0" w:color="auto"/>
            </w:tcBorders>
            <w:shd w:val="clear" w:color="auto" w:fill="CCCCFF"/>
            <w:noWrap/>
            <w:vAlign w:val="center"/>
          </w:tcPr>
          <w:p w14:paraId="00BC3E4B" w14:textId="77777777" w:rsidR="005903F9" w:rsidRPr="00E31B1C" w:rsidRDefault="005903F9" w:rsidP="00076E3F">
            <w:pPr>
              <w:rPr>
                <w:rFonts w:ascii="Arial" w:eastAsia="ＭＳ Ｐゴシック" w:hAnsi="Arial" w:cs="Arial"/>
                <w:bCs/>
                <w:sz w:val="16"/>
                <w:szCs w:val="16"/>
              </w:rPr>
            </w:pPr>
            <w:smartTag w:uri="urn:schemas-microsoft-com:office:smarttags" w:element="place">
              <w:smartTag w:uri="urn:schemas-microsoft-com:office:smarttags" w:element="City">
                <w:r w:rsidRPr="00E31B1C">
                  <w:rPr>
                    <w:rFonts w:ascii="Arial" w:eastAsia="ＭＳ Ｐゴシック" w:hAnsi="Arial" w:cs="Arial"/>
                    <w:bCs/>
                    <w:sz w:val="16"/>
                    <w:szCs w:val="16"/>
                  </w:rPr>
                  <w:t>Toyota</w:t>
                </w:r>
              </w:smartTag>
            </w:smartTag>
          </w:p>
        </w:tc>
        <w:tc>
          <w:tcPr>
            <w:tcW w:w="0" w:type="auto"/>
            <w:tcBorders>
              <w:top w:val="nil"/>
              <w:left w:val="nil"/>
              <w:bottom w:val="single" w:sz="4" w:space="0" w:color="auto"/>
              <w:right w:val="single" w:sz="4" w:space="0" w:color="auto"/>
            </w:tcBorders>
            <w:noWrap/>
            <w:vAlign w:val="center"/>
          </w:tcPr>
          <w:p w14:paraId="50AE7DB1" w14:textId="77777777" w:rsidR="005903F9" w:rsidRPr="00E31B1C" w:rsidRDefault="005903F9" w:rsidP="00076E3F">
            <w:pPr>
              <w:jc w:val="center"/>
              <w:rPr>
                <w:rFonts w:ascii="Arial" w:eastAsia="ＭＳ Ｐゴシック" w:hAnsi="Arial" w:cs="Arial"/>
                <w:bCs/>
                <w:sz w:val="16"/>
                <w:szCs w:val="16"/>
              </w:rPr>
            </w:pPr>
            <w:r w:rsidRPr="00E31B1C">
              <w:rPr>
                <w:rFonts w:ascii="Arial" w:eastAsia="ＭＳ Ｐゴシック" w:hAnsi="Arial" w:cs="Arial"/>
                <w:bCs/>
                <w:sz w:val="16"/>
                <w:szCs w:val="16"/>
              </w:rPr>
              <w:t>1.170124</w:t>
            </w:r>
          </w:p>
        </w:tc>
        <w:tc>
          <w:tcPr>
            <w:tcW w:w="0" w:type="auto"/>
            <w:tcBorders>
              <w:top w:val="nil"/>
              <w:left w:val="nil"/>
              <w:bottom w:val="single" w:sz="4" w:space="0" w:color="auto"/>
              <w:right w:val="single" w:sz="4" w:space="0" w:color="auto"/>
            </w:tcBorders>
            <w:noWrap/>
            <w:vAlign w:val="center"/>
          </w:tcPr>
          <w:p w14:paraId="5118BCDA" w14:textId="77777777" w:rsidR="005903F9" w:rsidRPr="00E31B1C" w:rsidRDefault="005903F9" w:rsidP="00076E3F">
            <w:pPr>
              <w:jc w:val="center"/>
              <w:rPr>
                <w:rFonts w:ascii="Arial" w:eastAsia="ＭＳ Ｐゴシック" w:hAnsi="Arial" w:cs="Arial"/>
                <w:bCs/>
                <w:sz w:val="16"/>
                <w:szCs w:val="16"/>
              </w:rPr>
            </w:pPr>
            <w:r w:rsidRPr="00E31B1C">
              <w:rPr>
                <w:rFonts w:ascii="Arial" w:eastAsia="ＭＳ Ｐゴシック" w:hAnsi="Arial" w:cs="Arial"/>
                <w:bCs/>
                <w:sz w:val="16"/>
                <w:szCs w:val="16"/>
              </w:rPr>
              <w:t>0.512571</w:t>
            </w:r>
          </w:p>
        </w:tc>
        <w:tc>
          <w:tcPr>
            <w:tcW w:w="0" w:type="auto"/>
            <w:tcBorders>
              <w:top w:val="nil"/>
              <w:left w:val="nil"/>
              <w:bottom w:val="single" w:sz="4" w:space="0" w:color="auto"/>
              <w:right w:val="single" w:sz="4" w:space="0" w:color="auto"/>
            </w:tcBorders>
            <w:noWrap/>
            <w:vAlign w:val="center"/>
          </w:tcPr>
          <w:p w14:paraId="3D11DC6D" w14:textId="77777777" w:rsidR="005903F9" w:rsidRPr="00E31B1C" w:rsidRDefault="005903F9" w:rsidP="00076E3F">
            <w:pPr>
              <w:jc w:val="center"/>
              <w:rPr>
                <w:rFonts w:ascii="Arial" w:eastAsia="ＭＳ Ｐゴシック" w:hAnsi="Arial" w:cs="Arial"/>
                <w:bCs/>
                <w:sz w:val="16"/>
                <w:szCs w:val="16"/>
              </w:rPr>
            </w:pPr>
            <w:r w:rsidRPr="00E31B1C">
              <w:rPr>
                <w:rFonts w:ascii="Arial" w:eastAsia="ＭＳ Ｐゴシック" w:hAnsi="Arial" w:cs="Arial"/>
                <w:bCs/>
                <w:sz w:val="16"/>
                <w:szCs w:val="16"/>
              </w:rPr>
              <w:t>0.297443</w:t>
            </w:r>
          </w:p>
        </w:tc>
        <w:tc>
          <w:tcPr>
            <w:tcW w:w="0" w:type="auto"/>
            <w:tcBorders>
              <w:top w:val="nil"/>
              <w:left w:val="nil"/>
              <w:bottom w:val="single" w:sz="4" w:space="0" w:color="auto"/>
              <w:right w:val="single" w:sz="4" w:space="0" w:color="auto"/>
            </w:tcBorders>
            <w:noWrap/>
            <w:vAlign w:val="center"/>
          </w:tcPr>
          <w:p w14:paraId="71420448" w14:textId="77777777" w:rsidR="005903F9" w:rsidRPr="00E31B1C" w:rsidRDefault="005903F9" w:rsidP="00076E3F">
            <w:pPr>
              <w:jc w:val="center"/>
              <w:rPr>
                <w:rFonts w:ascii="Arial" w:eastAsia="ＭＳ Ｐゴシック" w:hAnsi="Arial" w:cs="Arial"/>
                <w:bCs/>
                <w:sz w:val="16"/>
                <w:szCs w:val="16"/>
              </w:rPr>
            </w:pPr>
            <w:r w:rsidRPr="00E31B1C">
              <w:rPr>
                <w:rFonts w:ascii="Arial" w:eastAsia="ＭＳ Ｐゴシック" w:hAnsi="Arial" w:cs="Arial"/>
                <w:bCs/>
                <w:sz w:val="16"/>
                <w:szCs w:val="16"/>
              </w:rPr>
              <w:t>0.815787</w:t>
            </w:r>
          </w:p>
        </w:tc>
        <w:tc>
          <w:tcPr>
            <w:tcW w:w="1262" w:type="dxa"/>
            <w:tcBorders>
              <w:top w:val="nil"/>
              <w:left w:val="nil"/>
              <w:bottom w:val="single" w:sz="4" w:space="0" w:color="auto"/>
              <w:right w:val="single" w:sz="4" w:space="0" w:color="auto"/>
            </w:tcBorders>
            <w:shd w:val="clear" w:color="auto" w:fill="CCCCFF"/>
            <w:noWrap/>
            <w:vAlign w:val="center"/>
          </w:tcPr>
          <w:p w14:paraId="0CAB3153" w14:textId="77777777" w:rsidR="005903F9" w:rsidRPr="00E31B1C" w:rsidRDefault="005903F9" w:rsidP="00076E3F">
            <w:pPr>
              <w:jc w:val="center"/>
              <w:rPr>
                <w:rFonts w:ascii="Arial" w:eastAsia="ＭＳ Ｐゴシック" w:hAnsi="Arial" w:cs="Arial"/>
                <w:bCs/>
                <w:sz w:val="16"/>
                <w:szCs w:val="16"/>
              </w:rPr>
            </w:pPr>
            <w:r w:rsidRPr="00E31B1C">
              <w:rPr>
                <w:rFonts w:ascii="Arial" w:eastAsia="ＭＳ Ｐゴシック" w:hAnsi="Arial" w:cs="Arial"/>
                <w:bCs/>
                <w:sz w:val="16"/>
                <w:szCs w:val="16"/>
              </w:rPr>
              <w:t>0.698981</w:t>
            </w:r>
          </w:p>
        </w:tc>
      </w:tr>
      <w:tr w:rsidR="005903F9" w14:paraId="5E888246" w14:textId="77777777" w:rsidTr="00076E3F">
        <w:trPr>
          <w:trHeight w:hRule="exact" w:val="238"/>
          <w:jc w:val="center"/>
        </w:trPr>
        <w:tc>
          <w:tcPr>
            <w:tcW w:w="1119" w:type="dxa"/>
            <w:tcBorders>
              <w:top w:val="nil"/>
              <w:left w:val="single" w:sz="4" w:space="0" w:color="auto"/>
              <w:bottom w:val="single" w:sz="4" w:space="0" w:color="auto"/>
              <w:right w:val="single" w:sz="4" w:space="0" w:color="auto"/>
            </w:tcBorders>
            <w:shd w:val="clear" w:color="auto" w:fill="CCCCFF"/>
            <w:noWrap/>
            <w:vAlign w:val="center"/>
          </w:tcPr>
          <w:p w14:paraId="141D5602" w14:textId="77777777" w:rsidR="005903F9" w:rsidRPr="00E31B1C" w:rsidRDefault="005903F9" w:rsidP="00076E3F">
            <w:pPr>
              <w:rPr>
                <w:rFonts w:ascii="Arial" w:eastAsia="ＭＳ Ｐゴシック" w:hAnsi="Arial" w:cs="Arial"/>
                <w:bCs/>
                <w:sz w:val="16"/>
                <w:szCs w:val="16"/>
              </w:rPr>
            </w:pPr>
            <w:r w:rsidRPr="00E31B1C">
              <w:rPr>
                <w:rFonts w:ascii="Arial" w:eastAsia="ＭＳ Ｐゴシック" w:hAnsi="Arial" w:cs="Arial"/>
                <w:bCs/>
                <w:sz w:val="16"/>
                <w:szCs w:val="16"/>
              </w:rPr>
              <w:t>Nissan</w:t>
            </w:r>
          </w:p>
        </w:tc>
        <w:tc>
          <w:tcPr>
            <w:tcW w:w="0" w:type="auto"/>
            <w:tcBorders>
              <w:top w:val="nil"/>
              <w:left w:val="nil"/>
              <w:bottom w:val="single" w:sz="4" w:space="0" w:color="auto"/>
              <w:right w:val="single" w:sz="4" w:space="0" w:color="auto"/>
            </w:tcBorders>
            <w:noWrap/>
            <w:vAlign w:val="center"/>
          </w:tcPr>
          <w:p w14:paraId="44793A02" w14:textId="77777777" w:rsidR="005903F9" w:rsidRPr="00E31B1C" w:rsidRDefault="005903F9" w:rsidP="00076E3F">
            <w:pPr>
              <w:jc w:val="center"/>
              <w:rPr>
                <w:rFonts w:ascii="Arial" w:eastAsia="ＭＳ Ｐゴシック" w:hAnsi="Arial" w:cs="Arial"/>
                <w:bCs/>
                <w:sz w:val="16"/>
                <w:szCs w:val="16"/>
              </w:rPr>
            </w:pPr>
            <w:r w:rsidRPr="00E31B1C">
              <w:rPr>
                <w:rFonts w:ascii="Arial" w:eastAsia="ＭＳ Ｐゴシック" w:hAnsi="Arial" w:cs="Arial"/>
                <w:bCs/>
                <w:sz w:val="16"/>
                <w:szCs w:val="16"/>
              </w:rPr>
              <w:t>1.348856</w:t>
            </w:r>
          </w:p>
        </w:tc>
        <w:tc>
          <w:tcPr>
            <w:tcW w:w="0" w:type="auto"/>
            <w:tcBorders>
              <w:top w:val="nil"/>
              <w:left w:val="nil"/>
              <w:bottom w:val="single" w:sz="4" w:space="0" w:color="auto"/>
              <w:right w:val="single" w:sz="4" w:space="0" w:color="auto"/>
            </w:tcBorders>
            <w:noWrap/>
            <w:vAlign w:val="center"/>
          </w:tcPr>
          <w:p w14:paraId="79B329CD" w14:textId="77777777" w:rsidR="005903F9" w:rsidRPr="00E31B1C" w:rsidRDefault="005903F9" w:rsidP="00076E3F">
            <w:pPr>
              <w:jc w:val="center"/>
              <w:rPr>
                <w:rFonts w:ascii="Arial" w:eastAsia="ＭＳ Ｐゴシック" w:hAnsi="Arial" w:cs="Arial"/>
                <w:bCs/>
                <w:sz w:val="16"/>
                <w:szCs w:val="16"/>
              </w:rPr>
            </w:pPr>
            <w:r w:rsidRPr="00E31B1C">
              <w:rPr>
                <w:rFonts w:ascii="Arial" w:eastAsia="ＭＳ Ｐゴシック" w:hAnsi="Arial" w:cs="Arial"/>
                <w:bCs/>
                <w:sz w:val="16"/>
                <w:szCs w:val="16"/>
              </w:rPr>
              <w:t>0.828199</w:t>
            </w:r>
          </w:p>
        </w:tc>
        <w:tc>
          <w:tcPr>
            <w:tcW w:w="0" w:type="auto"/>
            <w:tcBorders>
              <w:top w:val="nil"/>
              <w:left w:val="nil"/>
              <w:bottom w:val="single" w:sz="4" w:space="0" w:color="auto"/>
              <w:right w:val="single" w:sz="4" w:space="0" w:color="auto"/>
            </w:tcBorders>
            <w:noWrap/>
            <w:vAlign w:val="center"/>
          </w:tcPr>
          <w:p w14:paraId="69579DD3" w14:textId="77777777" w:rsidR="005903F9" w:rsidRPr="00E31B1C" w:rsidRDefault="005903F9" w:rsidP="00076E3F">
            <w:pPr>
              <w:jc w:val="center"/>
              <w:rPr>
                <w:rFonts w:ascii="Arial" w:eastAsia="ＭＳ Ｐゴシック" w:hAnsi="Arial" w:cs="Arial"/>
                <w:bCs/>
                <w:sz w:val="16"/>
                <w:szCs w:val="16"/>
              </w:rPr>
            </w:pPr>
            <w:r w:rsidRPr="00E31B1C">
              <w:rPr>
                <w:rFonts w:ascii="Arial" w:eastAsia="ＭＳ Ｐゴシック" w:hAnsi="Arial" w:cs="Arial"/>
                <w:bCs/>
                <w:sz w:val="16"/>
                <w:szCs w:val="16"/>
              </w:rPr>
              <w:t>0.277361</w:t>
            </w:r>
          </w:p>
        </w:tc>
        <w:tc>
          <w:tcPr>
            <w:tcW w:w="0" w:type="auto"/>
            <w:tcBorders>
              <w:top w:val="nil"/>
              <w:left w:val="nil"/>
              <w:bottom w:val="single" w:sz="4" w:space="0" w:color="auto"/>
              <w:right w:val="single" w:sz="4" w:space="0" w:color="auto"/>
            </w:tcBorders>
            <w:noWrap/>
            <w:vAlign w:val="center"/>
          </w:tcPr>
          <w:p w14:paraId="614E8756" w14:textId="77777777" w:rsidR="005903F9" w:rsidRPr="00E31B1C" w:rsidRDefault="005903F9" w:rsidP="00076E3F">
            <w:pPr>
              <w:jc w:val="center"/>
              <w:rPr>
                <w:rFonts w:ascii="Arial" w:eastAsia="ＭＳ Ｐゴシック" w:hAnsi="Arial" w:cs="Arial"/>
                <w:bCs/>
                <w:sz w:val="16"/>
                <w:szCs w:val="16"/>
              </w:rPr>
            </w:pPr>
            <w:r w:rsidRPr="00E31B1C">
              <w:rPr>
                <w:rFonts w:ascii="Arial" w:eastAsia="ＭＳ Ｐゴシック" w:hAnsi="Arial" w:cs="Arial"/>
                <w:bCs/>
                <w:sz w:val="16"/>
                <w:szCs w:val="16"/>
              </w:rPr>
              <w:t>2.75E-08</w:t>
            </w:r>
          </w:p>
        </w:tc>
        <w:tc>
          <w:tcPr>
            <w:tcW w:w="1262" w:type="dxa"/>
            <w:tcBorders>
              <w:top w:val="nil"/>
              <w:left w:val="nil"/>
              <w:bottom w:val="single" w:sz="4" w:space="0" w:color="auto"/>
              <w:right w:val="single" w:sz="4" w:space="0" w:color="auto"/>
            </w:tcBorders>
            <w:shd w:val="clear" w:color="auto" w:fill="CCCCFF"/>
            <w:noWrap/>
            <w:vAlign w:val="center"/>
          </w:tcPr>
          <w:p w14:paraId="1CAAC65C" w14:textId="77777777" w:rsidR="005903F9" w:rsidRPr="00E31B1C" w:rsidRDefault="005903F9" w:rsidP="00076E3F">
            <w:pPr>
              <w:jc w:val="center"/>
              <w:rPr>
                <w:rFonts w:ascii="Arial" w:eastAsia="ＭＳ Ｐゴシック" w:hAnsi="Arial" w:cs="Arial"/>
                <w:bCs/>
                <w:sz w:val="16"/>
                <w:szCs w:val="16"/>
              </w:rPr>
            </w:pPr>
            <w:r w:rsidRPr="00E31B1C">
              <w:rPr>
                <w:rFonts w:ascii="Arial" w:eastAsia="ＭＳ Ｐゴシック" w:hAnsi="Arial" w:cs="Arial"/>
                <w:bCs/>
                <w:sz w:val="16"/>
                <w:szCs w:val="16"/>
              </w:rPr>
              <w:t>0.613604</w:t>
            </w:r>
          </w:p>
        </w:tc>
      </w:tr>
      <w:tr w:rsidR="005903F9" w14:paraId="7838AC47" w14:textId="77777777" w:rsidTr="00076E3F">
        <w:trPr>
          <w:trHeight w:hRule="exact" w:val="238"/>
          <w:jc w:val="center"/>
        </w:trPr>
        <w:tc>
          <w:tcPr>
            <w:tcW w:w="1119" w:type="dxa"/>
            <w:tcBorders>
              <w:top w:val="nil"/>
              <w:left w:val="single" w:sz="4" w:space="0" w:color="auto"/>
              <w:bottom w:val="single" w:sz="4" w:space="0" w:color="auto"/>
              <w:right w:val="single" w:sz="4" w:space="0" w:color="auto"/>
            </w:tcBorders>
            <w:shd w:val="clear" w:color="auto" w:fill="CCCCFF"/>
            <w:noWrap/>
            <w:vAlign w:val="center"/>
          </w:tcPr>
          <w:p w14:paraId="35FAA2E1" w14:textId="77777777" w:rsidR="005903F9" w:rsidRPr="00E31B1C" w:rsidRDefault="005903F9" w:rsidP="00076E3F">
            <w:pPr>
              <w:rPr>
                <w:rFonts w:ascii="Arial" w:eastAsia="ＭＳ Ｐゴシック" w:hAnsi="Arial" w:cs="Arial"/>
                <w:bCs/>
                <w:sz w:val="16"/>
                <w:szCs w:val="16"/>
              </w:rPr>
            </w:pPr>
            <w:r w:rsidRPr="00E31B1C">
              <w:rPr>
                <w:rFonts w:ascii="Arial" w:eastAsia="ＭＳ Ｐゴシック" w:hAnsi="Arial" w:cs="Arial"/>
                <w:bCs/>
                <w:sz w:val="16"/>
                <w:szCs w:val="16"/>
              </w:rPr>
              <w:t>Honda</w:t>
            </w:r>
          </w:p>
        </w:tc>
        <w:tc>
          <w:tcPr>
            <w:tcW w:w="0" w:type="auto"/>
            <w:tcBorders>
              <w:top w:val="nil"/>
              <w:left w:val="nil"/>
              <w:bottom w:val="single" w:sz="4" w:space="0" w:color="auto"/>
              <w:right w:val="single" w:sz="4" w:space="0" w:color="auto"/>
            </w:tcBorders>
            <w:noWrap/>
            <w:vAlign w:val="center"/>
          </w:tcPr>
          <w:p w14:paraId="6B475758" w14:textId="77777777" w:rsidR="005903F9" w:rsidRPr="00E31B1C" w:rsidRDefault="005903F9" w:rsidP="00076E3F">
            <w:pPr>
              <w:jc w:val="center"/>
              <w:rPr>
                <w:rFonts w:ascii="Arial" w:eastAsia="ＭＳ Ｐゴシック" w:hAnsi="Arial" w:cs="Arial"/>
                <w:bCs/>
                <w:sz w:val="16"/>
                <w:szCs w:val="16"/>
              </w:rPr>
            </w:pPr>
            <w:r w:rsidRPr="00E31B1C">
              <w:rPr>
                <w:rFonts w:ascii="Arial" w:eastAsia="ＭＳ Ｐゴシック" w:hAnsi="Arial" w:cs="Arial"/>
                <w:bCs/>
                <w:sz w:val="16"/>
                <w:szCs w:val="16"/>
              </w:rPr>
              <w:t>1.297297</w:t>
            </w:r>
          </w:p>
        </w:tc>
        <w:tc>
          <w:tcPr>
            <w:tcW w:w="0" w:type="auto"/>
            <w:tcBorders>
              <w:top w:val="nil"/>
              <w:left w:val="nil"/>
              <w:bottom w:val="single" w:sz="4" w:space="0" w:color="auto"/>
              <w:right w:val="single" w:sz="4" w:space="0" w:color="auto"/>
            </w:tcBorders>
            <w:noWrap/>
            <w:vAlign w:val="center"/>
          </w:tcPr>
          <w:p w14:paraId="2AEEC15B" w14:textId="77777777" w:rsidR="005903F9" w:rsidRPr="00E31B1C" w:rsidRDefault="005903F9" w:rsidP="00076E3F">
            <w:pPr>
              <w:jc w:val="center"/>
              <w:rPr>
                <w:rFonts w:ascii="Arial" w:eastAsia="ＭＳ Ｐゴシック" w:hAnsi="Arial" w:cs="Arial"/>
                <w:bCs/>
                <w:sz w:val="16"/>
                <w:szCs w:val="16"/>
              </w:rPr>
            </w:pPr>
            <w:r w:rsidRPr="00E31B1C">
              <w:rPr>
                <w:rFonts w:ascii="Arial" w:eastAsia="ＭＳ Ｐゴシック" w:hAnsi="Arial" w:cs="Arial"/>
                <w:bCs/>
                <w:sz w:val="16"/>
                <w:szCs w:val="16"/>
              </w:rPr>
              <w:t>0.638393</w:t>
            </w:r>
          </w:p>
        </w:tc>
        <w:tc>
          <w:tcPr>
            <w:tcW w:w="0" w:type="auto"/>
            <w:tcBorders>
              <w:top w:val="nil"/>
              <w:left w:val="nil"/>
              <w:bottom w:val="single" w:sz="4" w:space="0" w:color="auto"/>
              <w:right w:val="single" w:sz="4" w:space="0" w:color="auto"/>
            </w:tcBorders>
            <w:noWrap/>
            <w:vAlign w:val="center"/>
          </w:tcPr>
          <w:p w14:paraId="247C999A" w14:textId="77777777" w:rsidR="005903F9" w:rsidRPr="00E31B1C" w:rsidRDefault="005903F9" w:rsidP="00076E3F">
            <w:pPr>
              <w:jc w:val="center"/>
              <w:rPr>
                <w:rFonts w:ascii="Arial" w:eastAsia="ＭＳ Ｐゴシック" w:hAnsi="Arial" w:cs="Arial"/>
                <w:bCs/>
                <w:sz w:val="16"/>
                <w:szCs w:val="16"/>
              </w:rPr>
            </w:pPr>
            <w:r w:rsidRPr="00E31B1C">
              <w:rPr>
                <w:rFonts w:ascii="Arial" w:eastAsia="ＭＳ Ｐゴシック" w:hAnsi="Arial" w:cs="Arial"/>
                <w:bCs/>
                <w:sz w:val="16"/>
                <w:szCs w:val="16"/>
              </w:rPr>
              <w:t>0.799366</w:t>
            </w:r>
          </w:p>
        </w:tc>
        <w:tc>
          <w:tcPr>
            <w:tcW w:w="0" w:type="auto"/>
            <w:tcBorders>
              <w:top w:val="nil"/>
              <w:left w:val="nil"/>
              <w:bottom w:val="single" w:sz="4" w:space="0" w:color="auto"/>
              <w:right w:val="single" w:sz="4" w:space="0" w:color="auto"/>
            </w:tcBorders>
            <w:noWrap/>
            <w:vAlign w:val="center"/>
          </w:tcPr>
          <w:p w14:paraId="5B1D5EBE" w14:textId="77777777" w:rsidR="005903F9" w:rsidRPr="00E31B1C" w:rsidRDefault="005903F9" w:rsidP="00076E3F">
            <w:pPr>
              <w:jc w:val="center"/>
              <w:rPr>
                <w:rFonts w:ascii="Arial" w:eastAsia="ＭＳ Ｐゴシック" w:hAnsi="Arial" w:cs="Arial"/>
                <w:bCs/>
                <w:sz w:val="16"/>
                <w:szCs w:val="16"/>
              </w:rPr>
            </w:pPr>
            <w:r w:rsidRPr="00E31B1C">
              <w:rPr>
                <w:rFonts w:ascii="Arial" w:eastAsia="ＭＳ Ｐゴシック" w:hAnsi="Arial" w:cs="Arial"/>
                <w:bCs/>
                <w:sz w:val="16"/>
                <w:szCs w:val="16"/>
              </w:rPr>
              <w:t>0.66109</w:t>
            </w:r>
          </w:p>
        </w:tc>
        <w:tc>
          <w:tcPr>
            <w:tcW w:w="1262" w:type="dxa"/>
            <w:tcBorders>
              <w:top w:val="nil"/>
              <w:left w:val="nil"/>
              <w:bottom w:val="single" w:sz="4" w:space="0" w:color="auto"/>
              <w:right w:val="single" w:sz="4" w:space="0" w:color="auto"/>
            </w:tcBorders>
            <w:shd w:val="clear" w:color="auto" w:fill="CCCCFF"/>
            <w:noWrap/>
            <w:vAlign w:val="center"/>
          </w:tcPr>
          <w:p w14:paraId="10C888E6" w14:textId="77777777" w:rsidR="005903F9" w:rsidRPr="00E31B1C" w:rsidRDefault="005903F9" w:rsidP="00076E3F">
            <w:pPr>
              <w:jc w:val="center"/>
              <w:rPr>
                <w:rFonts w:ascii="Arial" w:eastAsia="ＭＳ Ｐゴシック" w:hAnsi="Arial" w:cs="Arial"/>
                <w:bCs/>
                <w:sz w:val="16"/>
                <w:szCs w:val="16"/>
              </w:rPr>
            </w:pPr>
            <w:r w:rsidRPr="00E31B1C">
              <w:rPr>
                <w:rFonts w:ascii="Arial" w:eastAsia="ＭＳ Ｐゴシック" w:hAnsi="Arial" w:cs="Arial"/>
                <w:bCs/>
                <w:sz w:val="16"/>
                <w:szCs w:val="16"/>
              </w:rPr>
              <w:t>0.849037</w:t>
            </w:r>
          </w:p>
        </w:tc>
      </w:tr>
      <w:tr w:rsidR="005903F9" w14:paraId="0FFC9B22" w14:textId="77777777" w:rsidTr="00076E3F">
        <w:trPr>
          <w:trHeight w:hRule="exact" w:val="238"/>
          <w:jc w:val="center"/>
        </w:trPr>
        <w:tc>
          <w:tcPr>
            <w:tcW w:w="1119" w:type="dxa"/>
            <w:tcBorders>
              <w:top w:val="nil"/>
              <w:left w:val="single" w:sz="4" w:space="0" w:color="auto"/>
              <w:bottom w:val="single" w:sz="4" w:space="0" w:color="auto"/>
              <w:right w:val="single" w:sz="4" w:space="0" w:color="auto"/>
            </w:tcBorders>
            <w:shd w:val="clear" w:color="auto" w:fill="CCCCFF"/>
            <w:noWrap/>
            <w:vAlign w:val="center"/>
          </w:tcPr>
          <w:p w14:paraId="31361FFF" w14:textId="77777777" w:rsidR="005903F9" w:rsidRPr="00E31B1C" w:rsidRDefault="005903F9" w:rsidP="00076E3F">
            <w:pPr>
              <w:rPr>
                <w:rFonts w:ascii="Arial" w:eastAsia="ＭＳ Ｐゴシック" w:hAnsi="Arial" w:cs="Arial"/>
                <w:bCs/>
                <w:sz w:val="16"/>
                <w:szCs w:val="16"/>
              </w:rPr>
            </w:pPr>
            <w:r w:rsidRPr="00E31B1C">
              <w:rPr>
                <w:rFonts w:ascii="Arial" w:eastAsia="ＭＳ Ｐゴシック" w:hAnsi="Arial" w:cs="Arial"/>
                <w:bCs/>
                <w:sz w:val="16"/>
                <w:szCs w:val="16"/>
              </w:rPr>
              <w:t>Mitsubishi</w:t>
            </w:r>
          </w:p>
        </w:tc>
        <w:tc>
          <w:tcPr>
            <w:tcW w:w="0" w:type="auto"/>
            <w:tcBorders>
              <w:top w:val="nil"/>
              <w:left w:val="nil"/>
              <w:bottom w:val="single" w:sz="4" w:space="0" w:color="auto"/>
              <w:right w:val="single" w:sz="4" w:space="0" w:color="auto"/>
            </w:tcBorders>
            <w:noWrap/>
            <w:vAlign w:val="center"/>
          </w:tcPr>
          <w:p w14:paraId="04764B63" w14:textId="77777777" w:rsidR="005903F9" w:rsidRPr="00E31B1C" w:rsidRDefault="005903F9" w:rsidP="00076E3F">
            <w:pPr>
              <w:jc w:val="center"/>
              <w:rPr>
                <w:rFonts w:ascii="Arial" w:eastAsia="ＭＳ Ｐゴシック" w:hAnsi="Arial" w:cs="Arial"/>
                <w:bCs/>
                <w:sz w:val="16"/>
                <w:szCs w:val="16"/>
              </w:rPr>
            </w:pPr>
            <w:r w:rsidRPr="00E31B1C">
              <w:rPr>
                <w:rFonts w:ascii="Arial" w:eastAsia="ＭＳ Ｐゴシック" w:hAnsi="Arial" w:cs="Arial"/>
                <w:bCs/>
                <w:sz w:val="16"/>
                <w:szCs w:val="16"/>
              </w:rPr>
              <w:t>1.04232</w:t>
            </w:r>
          </w:p>
        </w:tc>
        <w:tc>
          <w:tcPr>
            <w:tcW w:w="0" w:type="auto"/>
            <w:tcBorders>
              <w:top w:val="nil"/>
              <w:left w:val="nil"/>
              <w:bottom w:val="single" w:sz="4" w:space="0" w:color="auto"/>
              <w:right w:val="single" w:sz="4" w:space="0" w:color="auto"/>
            </w:tcBorders>
            <w:noWrap/>
            <w:vAlign w:val="center"/>
          </w:tcPr>
          <w:p w14:paraId="4936CEF6" w14:textId="77777777" w:rsidR="005903F9" w:rsidRPr="00E31B1C" w:rsidRDefault="005903F9" w:rsidP="00076E3F">
            <w:pPr>
              <w:jc w:val="center"/>
              <w:rPr>
                <w:rFonts w:ascii="Arial" w:eastAsia="ＭＳ Ｐゴシック" w:hAnsi="Arial" w:cs="Arial"/>
                <w:bCs/>
                <w:sz w:val="16"/>
                <w:szCs w:val="16"/>
              </w:rPr>
            </w:pPr>
            <w:r w:rsidRPr="00E31B1C">
              <w:rPr>
                <w:rFonts w:ascii="Arial" w:eastAsia="ＭＳ Ｐゴシック" w:hAnsi="Arial" w:cs="Arial"/>
                <w:bCs/>
                <w:sz w:val="16"/>
                <w:szCs w:val="16"/>
              </w:rPr>
              <w:t>1.183673</w:t>
            </w:r>
          </w:p>
        </w:tc>
        <w:tc>
          <w:tcPr>
            <w:tcW w:w="0" w:type="auto"/>
            <w:tcBorders>
              <w:top w:val="nil"/>
              <w:left w:val="nil"/>
              <w:bottom w:val="single" w:sz="4" w:space="0" w:color="auto"/>
              <w:right w:val="single" w:sz="4" w:space="0" w:color="auto"/>
            </w:tcBorders>
            <w:noWrap/>
            <w:vAlign w:val="center"/>
          </w:tcPr>
          <w:p w14:paraId="56AE7D78" w14:textId="77777777" w:rsidR="005903F9" w:rsidRPr="00E31B1C" w:rsidRDefault="005903F9" w:rsidP="00076E3F">
            <w:pPr>
              <w:jc w:val="center"/>
              <w:rPr>
                <w:rFonts w:ascii="Arial" w:eastAsia="ＭＳ Ｐゴシック" w:hAnsi="Arial" w:cs="Arial"/>
                <w:bCs/>
                <w:sz w:val="16"/>
                <w:szCs w:val="16"/>
              </w:rPr>
            </w:pPr>
            <w:r w:rsidRPr="00E31B1C">
              <w:rPr>
                <w:rFonts w:ascii="Arial" w:eastAsia="ＭＳ Ｐゴシック" w:hAnsi="Arial" w:cs="Arial"/>
                <w:bCs/>
                <w:sz w:val="16"/>
                <w:szCs w:val="16"/>
              </w:rPr>
              <w:t>0.83616</w:t>
            </w:r>
          </w:p>
        </w:tc>
        <w:tc>
          <w:tcPr>
            <w:tcW w:w="0" w:type="auto"/>
            <w:tcBorders>
              <w:top w:val="nil"/>
              <w:left w:val="nil"/>
              <w:bottom w:val="single" w:sz="4" w:space="0" w:color="auto"/>
              <w:right w:val="single" w:sz="4" w:space="0" w:color="auto"/>
            </w:tcBorders>
            <w:noWrap/>
            <w:vAlign w:val="center"/>
          </w:tcPr>
          <w:p w14:paraId="7F105715" w14:textId="77777777" w:rsidR="005903F9" w:rsidRPr="00E31B1C" w:rsidRDefault="005903F9" w:rsidP="00076E3F">
            <w:pPr>
              <w:jc w:val="center"/>
              <w:rPr>
                <w:rFonts w:ascii="Arial" w:eastAsia="ＭＳ Ｐゴシック" w:hAnsi="Arial" w:cs="Arial"/>
                <w:bCs/>
                <w:sz w:val="16"/>
                <w:szCs w:val="16"/>
              </w:rPr>
            </w:pPr>
            <w:r w:rsidRPr="00E31B1C">
              <w:rPr>
                <w:rFonts w:ascii="Arial" w:eastAsia="ＭＳ Ｐゴシック" w:hAnsi="Arial" w:cs="Arial"/>
                <w:bCs/>
                <w:sz w:val="16"/>
                <w:szCs w:val="16"/>
              </w:rPr>
              <w:t>1.212713</w:t>
            </w:r>
          </w:p>
        </w:tc>
        <w:tc>
          <w:tcPr>
            <w:tcW w:w="1262" w:type="dxa"/>
            <w:tcBorders>
              <w:top w:val="nil"/>
              <w:left w:val="nil"/>
              <w:bottom w:val="single" w:sz="4" w:space="0" w:color="auto"/>
              <w:right w:val="single" w:sz="4" w:space="0" w:color="auto"/>
            </w:tcBorders>
            <w:shd w:val="clear" w:color="auto" w:fill="CCCCFF"/>
            <w:noWrap/>
            <w:vAlign w:val="center"/>
          </w:tcPr>
          <w:p w14:paraId="30E9AF73" w14:textId="77777777" w:rsidR="005903F9" w:rsidRPr="00E31B1C" w:rsidRDefault="005903F9" w:rsidP="00076E3F">
            <w:pPr>
              <w:jc w:val="center"/>
              <w:rPr>
                <w:rFonts w:ascii="Arial" w:eastAsia="ＭＳ Ｐゴシック" w:hAnsi="Arial" w:cs="Arial"/>
                <w:bCs/>
                <w:sz w:val="16"/>
                <w:szCs w:val="16"/>
              </w:rPr>
            </w:pPr>
            <w:r w:rsidRPr="00E31B1C">
              <w:rPr>
                <w:rFonts w:ascii="Arial" w:eastAsia="ＭＳ Ｐゴシック" w:hAnsi="Arial" w:cs="Arial"/>
                <w:bCs/>
                <w:sz w:val="16"/>
                <w:szCs w:val="16"/>
              </w:rPr>
              <w:t>1.068717</w:t>
            </w:r>
          </w:p>
        </w:tc>
      </w:tr>
      <w:tr w:rsidR="005903F9" w14:paraId="77AD2E35" w14:textId="77777777" w:rsidTr="00076E3F">
        <w:trPr>
          <w:trHeight w:hRule="exact" w:val="238"/>
          <w:jc w:val="center"/>
        </w:trPr>
        <w:tc>
          <w:tcPr>
            <w:tcW w:w="1119" w:type="dxa"/>
            <w:tcBorders>
              <w:top w:val="nil"/>
              <w:left w:val="single" w:sz="4" w:space="0" w:color="auto"/>
              <w:bottom w:val="single" w:sz="4" w:space="0" w:color="auto"/>
              <w:right w:val="single" w:sz="4" w:space="0" w:color="auto"/>
            </w:tcBorders>
            <w:shd w:val="clear" w:color="auto" w:fill="FF99CC"/>
            <w:noWrap/>
            <w:vAlign w:val="center"/>
          </w:tcPr>
          <w:p w14:paraId="68D81E59" w14:textId="77777777" w:rsidR="005903F9" w:rsidRPr="00E31B1C" w:rsidRDefault="005903F9" w:rsidP="00076E3F">
            <w:pPr>
              <w:rPr>
                <w:rFonts w:ascii="Arial" w:eastAsia="ＭＳ Ｐゴシック" w:hAnsi="Arial" w:cs="Arial"/>
                <w:bCs/>
                <w:sz w:val="16"/>
                <w:szCs w:val="16"/>
              </w:rPr>
            </w:pPr>
            <w:r w:rsidRPr="00E31B1C">
              <w:rPr>
                <w:rFonts w:ascii="Arial" w:eastAsia="ＭＳ Ｐゴシック" w:hAnsi="Arial" w:cs="Arial"/>
                <w:bCs/>
                <w:sz w:val="16"/>
                <w:szCs w:val="16"/>
              </w:rPr>
              <w:t>Average</w:t>
            </w:r>
          </w:p>
        </w:tc>
        <w:tc>
          <w:tcPr>
            <w:tcW w:w="0" w:type="auto"/>
            <w:tcBorders>
              <w:top w:val="nil"/>
              <w:left w:val="nil"/>
              <w:bottom w:val="single" w:sz="4" w:space="0" w:color="auto"/>
              <w:right w:val="single" w:sz="4" w:space="0" w:color="auto"/>
            </w:tcBorders>
            <w:shd w:val="clear" w:color="auto" w:fill="FF99CC"/>
            <w:noWrap/>
            <w:vAlign w:val="center"/>
          </w:tcPr>
          <w:p w14:paraId="4611229C" w14:textId="77777777" w:rsidR="005903F9" w:rsidRPr="00E31B1C" w:rsidRDefault="005903F9" w:rsidP="00076E3F">
            <w:pPr>
              <w:jc w:val="center"/>
              <w:rPr>
                <w:rFonts w:ascii="Arial" w:eastAsia="ＭＳ Ｐゴシック" w:hAnsi="Arial" w:cs="Arial"/>
                <w:bCs/>
                <w:sz w:val="16"/>
                <w:szCs w:val="16"/>
              </w:rPr>
            </w:pPr>
            <w:r w:rsidRPr="00E31B1C">
              <w:rPr>
                <w:rFonts w:ascii="Arial" w:eastAsia="ＭＳ Ｐゴシック" w:hAnsi="Arial" w:cs="Arial"/>
                <w:bCs/>
                <w:sz w:val="16"/>
                <w:szCs w:val="16"/>
              </w:rPr>
              <w:t>1.214649</w:t>
            </w:r>
          </w:p>
        </w:tc>
        <w:tc>
          <w:tcPr>
            <w:tcW w:w="0" w:type="auto"/>
            <w:tcBorders>
              <w:top w:val="nil"/>
              <w:left w:val="nil"/>
              <w:bottom w:val="single" w:sz="4" w:space="0" w:color="auto"/>
              <w:right w:val="single" w:sz="4" w:space="0" w:color="auto"/>
            </w:tcBorders>
            <w:shd w:val="clear" w:color="auto" w:fill="FF99CC"/>
            <w:noWrap/>
            <w:vAlign w:val="center"/>
          </w:tcPr>
          <w:p w14:paraId="1A699231" w14:textId="77777777" w:rsidR="005903F9" w:rsidRPr="00E31B1C" w:rsidRDefault="005903F9" w:rsidP="00076E3F">
            <w:pPr>
              <w:jc w:val="center"/>
              <w:rPr>
                <w:rFonts w:ascii="Arial" w:eastAsia="ＭＳ Ｐゴシック" w:hAnsi="Arial" w:cs="Arial"/>
                <w:bCs/>
                <w:sz w:val="16"/>
                <w:szCs w:val="16"/>
              </w:rPr>
            </w:pPr>
            <w:r w:rsidRPr="00E31B1C">
              <w:rPr>
                <w:rFonts w:ascii="Arial" w:eastAsia="ＭＳ Ｐゴシック" w:hAnsi="Arial" w:cs="Arial"/>
                <w:bCs/>
                <w:sz w:val="16"/>
                <w:szCs w:val="16"/>
              </w:rPr>
              <w:t>0.790709</w:t>
            </w:r>
          </w:p>
        </w:tc>
        <w:tc>
          <w:tcPr>
            <w:tcW w:w="0" w:type="auto"/>
            <w:tcBorders>
              <w:top w:val="nil"/>
              <w:left w:val="nil"/>
              <w:bottom w:val="single" w:sz="4" w:space="0" w:color="auto"/>
              <w:right w:val="single" w:sz="4" w:space="0" w:color="auto"/>
            </w:tcBorders>
            <w:shd w:val="clear" w:color="auto" w:fill="FF99CC"/>
            <w:noWrap/>
            <w:vAlign w:val="center"/>
          </w:tcPr>
          <w:p w14:paraId="5F1A1B45" w14:textId="77777777" w:rsidR="005903F9" w:rsidRPr="00E31B1C" w:rsidRDefault="005903F9" w:rsidP="00076E3F">
            <w:pPr>
              <w:jc w:val="center"/>
              <w:rPr>
                <w:rFonts w:ascii="Arial" w:eastAsia="ＭＳ Ｐゴシック" w:hAnsi="Arial" w:cs="Arial"/>
                <w:bCs/>
                <w:sz w:val="16"/>
                <w:szCs w:val="16"/>
              </w:rPr>
            </w:pPr>
            <w:r w:rsidRPr="00E31B1C">
              <w:rPr>
                <w:rFonts w:ascii="Arial" w:eastAsia="ＭＳ Ｐゴシック" w:hAnsi="Arial" w:cs="Arial"/>
                <w:bCs/>
                <w:sz w:val="16"/>
                <w:szCs w:val="16"/>
              </w:rPr>
              <w:t>0.552583</w:t>
            </w:r>
          </w:p>
        </w:tc>
        <w:tc>
          <w:tcPr>
            <w:tcW w:w="0" w:type="auto"/>
            <w:tcBorders>
              <w:top w:val="nil"/>
              <w:left w:val="nil"/>
              <w:bottom w:val="single" w:sz="4" w:space="0" w:color="auto"/>
              <w:right w:val="single" w:sz="4" w:space="0" w:color="auto"/>
            </w:tcBorders>
            <w:shd w:val="clear" w:color="auto" w:fill="FF99CC"/>
            <w:noWrap/>
            <w:vAlign w:val="center"/>
          </w:tcPr>
          <w:p w14:paraId="07950C1F" w14:textId="77777777" w:rsidR="005903F9" w:rsidRPr="00E31B1C" w:rsidRDefault="005903F9" w:rsidP="00076E3F">
            <w:pPr>
              <w:jc w:val="center"/>
              <w:rPr>
                <w:rFonts w:ascii="Arial" w:eastAsia="ＭＳ Ｐゴシック" w:hAnsi="Arial" w:cs="Arial"/>
                <w:bCs/>
                <w:sz w:val="16"/>
                <w:szCs w:val="16"/>
              </w:rPr>
            </w:pPr>
            <w:r w:rsidRPr="00E31B1C">
              <w:rPr>
                <w:rFonts w:ascii="Arial" w:eastAsia="ＭＳ Ｐゴシック" w:hAnsi="Arial" w:cs="Arial"/>
                <w:bCs/>
                <w:sz w:val="16"/>
                <w:szCs w:val="16"/>
              </w:rPr>
              <w:t>0.672398</w:t>
            </w:r>
          </w:p>
        </w:tc>
        <w:tc>
          <w:tcPr>
            <w:tcW w:w="1262" w:type="dxa"/>
            <w:tcBorders>
              <w:top w:val="nil"/>
              <w:left w:val="nil"/>
              <w:bottom w:val="single" w:sz="4" w:space="0" w:color="auto"/>
              <w:right w:val="single" w:sz="4" w:space="0" w:color="auto"/>
            </w:tcBorders>
            <w:shd w:val="clear" w:color="auto" w:fill="FF99CC"/>
            <w:noWrap/>
            <w:vAlign w:val="center"/>
          </w:tcPr>
          <w:p w14:paraId="7BFEC3DF" w14:textId="77777777" w:rsidR="005903F9" w:rsidRPr="00E31B1C" w:rsidRDefault="005903F9" w:rsidP="00076E3F">
            <w:pPr>
              <w:jc w:val="center"/>
              <w:rPr>
                <w:rFonts w:ascii="Arial" w:eastAsia="ＭＳ Ｐゴシック" w:hAnsi="Arial" w:cs="Arial"/>
                <w:bCs/>
                <w:sz w:val="16"/>
                <w:szCs w:val="16"/>
              </w:rPr>
            </w:pPr>
            <w:r w:rsidRPr="00E31B1C">
              <w:rPr>
                <w:rFonts w:ascii="Arial" w:eastAsia="ＭＳ Ｐゴシック" w:hAnsi="Arial" w:cs="Arial"/>
                <w:bCs/>
                <w:sz w:val="16"/>
                <w:szCs w:val="16"/>
              </w:rPr>
              <w:t>0.807585</w:t>
            </w:r>
          </w:p>
        </w:tc>
      </w:tr>
    </w:tbl>
    <w:p w14:paraId="49D28C2F" w14:textId="77777777" w:rsidR="005903F9" w:rsidRDefault="00DA453C" w:rsidP="005903F9">
      <w:pPr>
        <w:pStyle w:val="a4"/>
        <w:jc w:val="center"/>
        <w:rPr>
          <w:rFonts w:ascii="Times New Roman" w:hAnsi="Times New Roman"/>
          <w:b/>
          <w:bCs/>
        </w:rPr>
      </w:pPr>
      <w:r>
        <w:rPr>
          <w:rFonts w:ascii="Times New Roman" w:hAnsi="Times New Roman"/>
          <w:b/>
          <w:bCs/>
        </w:rPr>
        <w:t>Figure 15</w:t>
      </w:r>
      <w:r w:rsidR="005903F9">
        <w:rPr>
          <w:rFonts w:ascii="Times New Roman" w:hAnsi="Times New Roman"/>
          <w:b/>
          <w:bCs/>
        </w:rPr>
        <w:t>:  Sample Malmquist</w:t>
      </w:r>
      <w:r w:rsidR="005903F9">
        <w:rPr>
          <w:rFonts w:ascii="Times New Roman" w:hAnsi="Times New Roman"/>
          <w:b/>
          <w:bCs/>
        </w:rPr>
        <w:fldChar w:fldCharType="begin"/>
      </w:r>
      <w:r w:rsidR="005903F9">
        <w:rPr>
          <w:rFonts w:ascii="Times New Roman" w:hAnsi="Times New Roman"/>
        </w:rPr>
        <w:instrText xml:space="preserve"> XE "Malmquist" </w:instrText>
      </w:r>
      <w:r w:rsidR="005903F9">
        <w:rPr>
          <w:rFonts w:ascii="Times New Roman" w:hAnsi="Times New Roman"/>
          <w:b/>
          <w:bCs/>
        </w:rPr>
        <w:fldChar w:fldCharType="end"/>
      </w:r>
      <w:r w:rsidR="005903F9">
        <w:rPr>
          <w:rFonts w:ascii="Times New Roman" w:hAnsi="Times New Roman"/>
          <w:b/>
          <w:bCs/>
        </w:rPr>
        <w:t xml:space="preserve"> Index</w:t>
      </w:r>
    </w:p>
    <w:p w14:paraId="2D58B454" w14:textId="77777777" w:rsidR="002474CE" w:rsidRDefault="002474CE">
      <w:pPr>
        <w:pStyle w:val="a6"/>
        <w:tabs>
          <w:tab w:val="clear" w:pos="4252"/>
          <w:tab w:val="clear" w:pos="8504"/>
        </w:tabs>
        <w:snapToGrid/>
      </w:pPr>
    </w:p>
    <w:p w14:paraId="3F0AB868" w14:textId="77777777" w:rsidR="002474CE" w:rsidRDefault="002474CE">
      <w:r>
        <w:t xml:space="preserve">This worksheet also contains the graph of the above table. See </w:t>
      </w:r>
      <w:r w:rsidR="00DA453C">
        <w:t>Figure 16</w:t>
      </w:r>
      <w:r>
        <w:t xml:space="preserve">. The graphs for the “Catch-up” and “Frontier-shift” tables are also exhibited in each worksheet.  </w:t>
      </w:r>
    </w:p>
    <w:p w14:paraId="195148F9" w14:textId="77777777" w:rsidR="002474CE" w:rsidRDefault="00212EE8">
      <w:r>
        <w:rPr>
          <w:noProof/>
          <w:sz w:val="20"/>
        </w:rPr>
        <w:drawing>
          <wp:anchor distT="0" distB="0" distL="114300" distR="114300" simplePos="0" relativeHeight="251622400" behindDoc="0" locked="0" layoutInCell="0" allowOverlap="1" wp14:anchorId="4B2DE0E8" wp14:editId="3A1A144D">
            <wp:simplePos x="0" y="0"/>
            <wp:positionH relativeFrom="column">
              <wp:posOffset>333375</wp:posOffset>
            </wp:positionH>
            <wp:positionV relativeFrom="paragraph">
              <wp:posOffset>219710</wp:posOffset>
            </wp:positionV>
            <wp:extent cx="4312920" cy="2391410"/>
            <wp:effectExtent l="0" t="0" r="0" b="0"/>
            <wp:wrapTopAndBottom/>
            <wp:docPr id="18" name="オブジェクト 1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anchor>
        </w:drawing>
      </w:r>
    </w:p>
    <w:p w14:paraId="5E692E1B" w14:textId="77777777" w:rsidR="00AD79DB" w:rsidRPr="007B6D75" w:rsidRDefault="00DA453C" w:rsidP="007B6D75">
      <w:pPr>
        <w:pStyle w:val="a4"/>
        <w:jc w:val="center"/>
        <w:rPr>
          <w:rFonts w:ascii="Times New Roman" w:hAnsi="Times New Roman"/>
          <w:b/>
          <w:bCs/>
        </w:rPr>
      </w:pPr>
      <w:bookmarkStart w:id="661" w:name="_Toc534896150"/>
      <w:bookmarkStart w:id="662" w:name="_Toc534896343"/>
      <w:bookmarkStart w:id="663" w:name="_Toc534898306"/>
      <w:r>
        <w:rPr>
          <w:rFonts w:ascii="Times New Roman" w:hAnsi="Times New Roman"/>
          <w:b/>
          <w:bCs/>
        </w:rPr>
        <w:t>Figure 16</w:t>
      </w:r>
      <w:r w:rsidR="002474CE">
        <w:rPr>
          <w:rFonts w:ascii="Times New Roman" w:hAnsi="Times New Roman"/>
          <w:b/>
          <w:bCs/>
        </w:rPr>
        <w:t>:  Malmquist</w:t>
      </w:r>
      <w:r w:rsidR="002474CE">
        <w:rPr>
          <w:rFonts w:ascii="Times New Roman" w:hAnsi="Times New Roman"/>
          <w:b/>
          <w:bCs/>
        </w:rPr>
        <w:fldChar w:fldCharType="begin"/>
      </w:r>
      <w:r w:rsidR="002474CE">
        <w:rPr>
          <w:rFonts w:ascii="Times New Roman" w:hAnsi="Times New Roman"/>
        </w:rPr>
        <w:instrText xml:space="preserve"> XE "Malmquist" </w:instrText>
      </w:r>
      <w:r w:rsidR="002474CE">
        <w:rPr>
          <w:rFonts w:ascii="Times New Roman" w:hAnsi="Times New Roman"/>
          <w:b/>
          <w:bCs/>
        </w:rPr>
        <w:fldChar w:fldCharType="end"/>
      </w:r>
      <w:r w:rsidR="002474CE">
        <w:rPr>
          <w:rFonts w:ascii="Times New Roman" w:hAnsi="Times New Roman"/>
          <w:b/>
          <w:bCs/>
        </w:rPr>
        <w:t xml:space="preserve"> Index</w:t>
      </w:r>
      <w:bookmarkEnd w:id="661"/>
      <w:bookmarkEnd w:id="662"/>
      <w:bookmarkEnd w:id="663"/>
    </w:p>
    <w:p w14:paraId="041A9DC0" w14:textId="77777777" w:rsidR="002474CE" w:rsidRDefault="002474CE">
      <w:pPr>
        <w:jc w:val="right"/>
      </w:pPr>
    </w:p>
    <w:p w14:paraId="0C227D5C" w14:textId="77777777" w:rsidR="00C573DE" w:rsidRDefault="00C573DE" w:rsidP="00C573DE">
      <w:pPr>
        <w:jc w:val="left"/>
        <w:rPr>
          <w:b/>
        </w:rPr>
      </w:pPr>
    </w:p>
    <w:p w14:paraId="222FE527" w14:textId="77777777" w:rsidR="002474CE" w:rsidRDefault="002474CE">
      <w:pPr>
        <w:rPr>
          <w:rFonts w:ascii="Times New Roman" w:hAnsi="Times New Roman"/>
        </w:rPr>
      </w:pPr>
      <w:r>
        <w:rPr>
          <w:rFonts w:ascii="Times New Roman" w:hAnsi="Times New Roman"/>
          <w:b/>
          <w:bCs/>
        </w:rPr>
        <w:t>Note.</w:t>
      </w:r>
      <w:r>
        <w:rPr>
          <w:rFonts w:ascii="Times New Roman" w:hAnsi="Times New Roman"/>
        </w:rPr>
        <w:t xml:space="preserve"> The BCC, AR-I-V and AR-O-V models contain all the worksheets except “Window</w:t>
      </w:r>
      <w:r>
        <w:rPr>
          <w:rFonts w:ascii="Times New Roman" w:hAnsi="Times New Roman"/>
        </w:rPr>
        <w:fldChar w:fldCharType="begin"/>
      </w:r>
      <w:r>
        <w:instrText xml:space="preserve"> XE "</w:instrText>
      </w:r>
      <w:r>
        <w:rPr>
          <w:rFonts w:ascii="Times New Roman" w:hAnsi="Times New Roman"/>
        </w:rPr>
        <w:instrText>Window</w:instrText>
      </w:r>
      <w:r>
        <w:instrText xml:space="preserve">" </w:instrText>
      </w:r>
      <w:r>
        <w:rPr>
          <w:rFonts w:ascii="Times New Roman" w:hAnsi="Times New Roman"/>
        </w:rPr>
        <w:fldChar w:fldCharType="end"/>
      </w:r>
      <w:r>
        <w:rPr>
          <w:rFonts w:ascii="Times New Roman" w:hAnsi="Times New Roman"/>
        </w:rPr>
        <w:t>” and “Malmquist</w:t>
      </w:r>
      <w:r>
        <w:rPr>
          <w:rFonts w:ascii="Times New Roman" w:hAnsi="Times New Roman"/>
        </w:rPr>
        <w:fldChar w:fldCharType="begin"/>
      </w:r>
      <w:r>
        <w:instrText xml:space="preserve"> XE "</w:instrText>
      </w:r>
      <w:r>
        <w:rPr>
          <w:rFonts w:ascii="Times New Roman" w:hAnsi="Times New Roman"/>
        </w:rPr>
        <w:instrText>Malmquist</w:instrText>
      </w:r>
      <w:r>
        <w:instrText xml:space="preserve">" </w:instrText>
      </w:r>
      <w:r>
        <w:rPr>
          <w:rFonts w:ascii="Times New Roman" w:hAnsi="Times New Roman"/>
        </w:rPr>
        <w:fldChar w:fldCharType="end"/>
      </w:r>
      <w:r>
        <w:rPr>
          <w:rFonts w:ascii="Times New Roman" w:hAnsi="Times New Roman"/>
        </w:rPr>
        <w:t>”. The CCR, IRS, DRS, GRS, AR-I-C, AR-O-C, SBM</w:t>
      </w:r>
      <w:r w:rsidR="00DA453C">
        <w:rPr>
          <w:rFonts w:ascii="Times New Roman" w:hAnsi="Times New Roman" w:hint="eastAsia"/>
        </w:rPr>
        <w:t xml:space="preserve"> and</w:t>
      </w:r>
      <w:r>
        <w:rPr>
          <w:rFonts w:ascii="Times New Roman" w:hAnsi="Times New Roman"/>
        </w:rPr>
        <w:fldChar w:fldCharType="begin"/>
      </w:r>
      <w:r>
        <w:instrText xml:space="preserve"> XE "</w:instrText>
      </w:r>
      <w:r>
        <w:rPr>
          <w:rFonts w:ascii="Times New Roman" w:hAnsi="Times New Roman"/>
        </w:rPr>
        <w:instrText>SBM</w:instrText>
      </w:r>
      <w:r>
        <w:instrText xml:space="preserve">" </w:instrText>
      </w:r>
      <w:r>
        <w:rPr>
          <w:rFonts w:ascii="Times New Roman" w:hAnsi="Times New Roman"/>
        </w:rPr>
        <w:fldChar w:fldCharType="end"/>
      </w:r>
      <w:r>
        <w:rPr>
          <w:rFonts w:ascii="Times New Roman" w:hAnsi="Times New Roman" w:hint="eastAsia"/>
        </w:rPr>
        <w:t xml:space="preserve"> </w:t>
      </w:r>
      <w:r>
        <w:rPr>
          <w:rFonts w:ascii="Times New Roman" w:hAnsi="Times New Roman"/>
        </w:rPr>
        <w:t>Super-efficiency</w:t>
      </w:r>
      <w:r>
        <w:rPr>
          <w:rFonts w:ascii="Times New Roman" w:hAnsi="Times New Roman" w:hint="eastAsia"/>
        </w:rPr>
        <w:t xml:space="preserve"> </w:t>
      </w:r>
      <w:r>
        <w:rPr>
          <w:rFonts w:ascii="Times New Roman" w:hAnsi="Times New Roman"/>
        </w:rPr>
        <w:fldChar w:fldCharType="begin"/>
      </w:r>
      <w:r>
        <w:instrText xml:space="preserve"> XE "Super-efficiency" </w:instrText>
      </w:r>
      <w:r>
        <w:rPr>
          <w:rFonts w:ascii="Times New Roman" w:hAnsi="Times New Roman"/>
        </w:rPr>
        <w:fldChar w:fldCharType="end"/>
      </w:r>
      <w:r>
        <w:rPr>
          <w:rFonts w:ascii="Times New Roman" w:hAnsi="Times New Roman"/>
        </w:rPr>
        <w:t>models contain all sheets except “RTS”, “Window” and “Malmquist”.  The NCN</w:t>
      </w:r>
      <w:r>
        <w:rPr>
          <w:rFonts w:ascii="Times New Roman" w:hAnsi="Times New Roman"/>
        </w:rPr>
        <w:fldChar w:fldCharType="begin"/>
      </w:r>
      <w:r>
        <w:instrText xml:space="preserve"> XE "NCN" </w:instrText>
      </w:r>
      <w:r>
        <w:rPr>
          <w:rFonts w:ascii="Times New Roman" w:hAnsi="Times New Roman"/>
        </w:rPr>
        <w:fldChar w:fldCharType="end"/>
      </w:r>
      <w:r>
        <w:rPr>
          <w:rFonts w:ascii="Times New Roman" w:hAnsi="Times New Roman"/>
        </w:rPr>
        <w:t xml:space="preserve">, </w:t>
      </w:r>
      <w:r w:rsidR="00DA453C">
        <w:rPr>
          <w:rFonts w:ascii="Times New Roman" w:hAnsi="Times New Roman" w:hint="eastAsia"/>
        </w:rPr>
        <w:t xml:space="preserve">NDSC, </w:t>
      </w:r>
      <w:r>
        <w:rPr>
          <w:rFonts w:ascii="Times New Roman" w:hAnsi="Times New Roman"/>
        </w:rPr>
        <w:t>BND</w:t>
      </w:r>
      <w:r>
        <w:rPr>
          <w:rFonts w:ascii="Times New Roman" w:hAnsi="Times New Roman"/>
        </w:rPr>
        <w:fldChar w:fldCharType="begin"/>
      </w:r>
      <w:r>
        <w:instrText xml:space="preserve"> XE "</w:instrText>
      </w:r>
      <w:r>
        <w:rPr>
          <w:rFonts w:ascii="Times New Roman" w:hAnsi="Times New Roman"/>
        </w:rPr>
        <w:instrText>BND</w:instrText>
      </w:r>
      <w:r>
        <w:instrText xml:space="preserve">" </w:instrText>
      </w:r>
      <w:r>
        <w:rPr>
          <w:rFonts w:ascii="Times New Roman" w:hAnsi="Times New Roman"/>
        </w:rPr>
        <w:fldChar w:fldCharType="end"/>
      </w:r>
      <w:r>
        <w:rPr>
          <w:rFonts w:ascii="Times New Roman" w:hAnsi="Times New Roman"/>
        </w:rPr>
        <w:t>, CAT</w:t>
      </w:r>
      <w:r>
        <w:rPr>
          <w:rFonts w:ascii="Times New Roman" w:hAnsi="Times New Roman"/>
        </w:rPr>
        <w:fldChar w:fldCharType="begin"/>
      </w:r>
      <w:r>
        <w:instrText xml:space="preserve"> XE "CAT" </w:instrText>
      </w:r>
      <w:r>
        <w:rPr>
          <w:rFonts w:ascii="Times New Roman" w:hAnsi="Times New Roman"/>
        </w:rPr>
        <w:fldChar w:fldCharType="end"/>
      </w:r>
      <w:r>
        <w:rPr>
          <w:rFonts w:ascii="Times New Roman" w:hAnsi="Times New Roman"/>
        </w:rPr>
        <w:t>, SYS</w:t>
      </w:r>
      <w:r>
        <w:rPr>
          <w:rFonts w:ascii="Times New Roman" w:hAnsi="Times New Roman"/>
        </w:rPr>
        <w:fldChar w:fldCharType="begin"/>
      </w:r>
      <w:r>
        <w:instrText xml:space="preserve"> XE "SYS" </w:instrText>
      </w:r>
      <w:r>
        <w:rPr>
          <w:rFonts w:ascii="Times New Roman" w:hAnsi="Times New Roman"/>
        </w:rPr>
        <w:fldChar w:fldCharType="end"/>
      </w:r>
      <w:r>
        <w:rPr>
          <w:rFonts w:ascii="Times New Roman" w:hAnsi="Times New Roman"/>
        </w:rPr>
        <w:t>, Cost</w:t>
      </w:r>
      <w:r>
        <w:rPr>
          <w:rFonts w:ascii="Times New Roman" w:hAnsi="Times New Roman"/>
        </w:rPr>
        <w:fldChar w:fldCharType="begin"/>
      </w:r>
      <w:r>
        <w:instrText xml:space="preserve"> XE "Cost" </w:instrText>
      </w:r>
      <w:r>
        <w:rPr>
          <w:rFonts w:ascii="Times New Roman" w:hAnsi="Times New Roman"/>
        </w:rPr>
        <w:fldChar w:fldCharType="end"/>
      </w:r>
      <w:r>
        <w:rPr>
          <w:rFonts w:ascii="Times New Roman" w:hAnsi="Times New Roman"/>
        </w:rPr>
        <w:t>, Revenue</w:t>
      </w:r>
      <w:r>
        <w:rPr>
          <w:rFonts w:ascii="Times New Roman" w:hAnsi="Times New Roman"/>
        </w:rPr>
        <w:fldChar w:fldCharType="begin"/>
      </w:r>
      <w:r>
        <w:instrText xml:space="preserve"> XE "Revenue" </w:instrText>
      </w:r>
      <w:r>
        <w:rPr>
          <w:rFonts w:ascii="Times New Roman" w:hAnsi="Times New Roman"/>
        </w:rPr>
        <w:fldChar w:fldCharType="end"/>
      </w:r>
      <w:r>
        <w:rPr>
          <w:rFonts w:ascii="Times New Roman" w:hAnsi="Times New Roman"/>
        </w:rPr>
        <w:t>, Profit, Ratio and FDH models produce “Summary”, “Score,” “Projection,” “Graph1” and “Graph2.” The Bilateral</w:t>
      </w:r>
      <w:r>
        <w:rPr>
          <w:rFonts w:ascii="Times New Roman" w:hAnsi="Times New Roman"/>
        </w:rPr>
        <w:fldChar w:fldCharType="begin"/>
      </w:r>
      <w:r>
        <w:instrText xml:space="preserve"> XE "Bilateral" </w:instrText>
      </w:r>
      <w:r>
        <w:rPr>
          <w:rFonts w:ascii="Times New Roman" w:hAnsi="Times New Roman"/>
        </w:rPr>
        <w:fldChar w:fldCharType="end"/>
      </w:r>
      <w:r>
        <w:rPr>
          <w:rFonts w:ascii="Times New Roman" w:hAnsi="Times New Roman"/>
        </w:rPr>
        <w:t xml:space="preserve"> model shows “Summary” and “Score” sheets. The Window (Malmquist) model contains “Window (Malmquist)” and “Summary” sheets. </w:t>
      </w:r>
    </w:p>
    <w:p w14:paraId="2276BB86" w14:textId="77777777" w:rsidR="008B6CB4" w:rsidRDefault="008B6CB4">
      <w:pPr>
        <w:rPr>
          <w:rFonts w:ascii="Times New Roman" w:hAnsi="Times New Roman"/>
        </w:rPr>
      </w:pPr>
    </w:p>
    <w:p w14:paraId="4004B98E" w14:textId="77777777" w:rsidR="002474CE" w:rsidRDefault="002474CE">
      <w:pPr>
        <w:pStyle w:val="1"/>
        <w:jc w:val="both"/>
        <w:rPr>
          <w:sz w:val="24"/>
          <w:szCs w:val="24"/>
        </w:rPr>
      </w:pPr>
      <w:bookmarkStart w:id="664" w:name="_Toc534899488"/>
      <w:bookmarkStart w:id="665" w:name="_Toc534900082"/>
      <w:bookmarkStart w:id="666" w:name="_Toc534908815"/>
      <w:bookmarkStart w:id="667" w:name="_Toc534935036"/>
      <w:bookmarkStart w:id="668" w:name="_Toc534935523"/>
      <w:bookmarkStart w:id="669" w:name="_Toc534935783"/>
      <w:bookmarkStart w:id="670" w:name="_Toc534960285"/>
      <w:bookmarkStart w:id="671" w:name="_Toc534963216"/>
      <w:bookmarkStart w:id="672" w:name="_Toc535040238"/>
      <w:bookmarkStart w:id="673" w:name="_Toc535041644"/>
      <w:bookmarkStart w:id="674" w:name="_Toc535074309"/>
      <w:bookmarkStart w:id="675" w:name="_Toc535125932"/>
      <w:bookmarkStart w:id="676" w:name="_Toc535154425"/>
      <w:bookmarkStart w:id="677" w:name="_Toc329599894"/>
      <w:bookmarkStart w:id="678" w:name="_Toc329600250"/>
      <w:bookmarkStart w:id="679" w:name="_Toc336106462"/>
      <w:bookmarkStart w:id="680" w:name="_Toc370887246"/>
      <w:bookmarkStart w:id="681" w:name="_Toc370887399"/>
      <w:bookmarkStart w:id="682" w:name="_Toc370887970"/>
      <w:r>
        <w:rPr>
          <w:sz w:val="24"/>
          <w:szCs w:val="24"/>
        </w:rPr>
        <w:t>7. Data Limitations</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r>
        <w:rPr>
          <w:sz w:val="24"/>
          <w:szCs w:val="24"/>
        </w:rPr>
        <w:fldChar w:fldCharType="begin"/>
      </w:r>
      <w:r>
        <w:instrText xml:space="preserve"> XE "</w:instrText>
      </w:r>
      <w:r>
        <w:rPr>
          <w:sz w:val="24"/>
          <w:szCs w:val="24"/>
        </w:rPr>
        <w:instrText>Data Limitations</w:instrText>
      </w:r>
      <w:r>
        <w:instrText xml:space="preserve">" </w:instrText>
      </w:r>
      <w:r>
        <w:rPr>
          <w:sz w:val="24"/>
          <w:szCs w:val="24"/>
        </w:rPr>
        <w:fldChar w:fldCharType="end"/>
      </w:r>
    </w:p>
    <w:p w14:paraId="104F4711" w14:textId="77777777" w:rsidR="008B6CB4" w:rsidRDefault="008B6CB4" w:rsidP="008B6CB4">
      <w:pPr>
        <w:rPr>
          <w:rFonts w:ascii="Times New Roman" w:hAnsi="Times New Roman"/>
        </w:rPr>
      </w:pPr>
      <w:bookmarkStart w:id="683" w:name="_Toc534899489"/>
      <w:bookmarkStart w:id="684" w:name="_Toc534900083"/>
      <w:bookmarkStart w:id="685" w:name="_Toc534908816"/>
      <w:bookmarkStart w:id="686" w:name="_Toc534935037"/>
      <w:bookmarkStart w:id="687" w:name="_Toc534935524"/>
      <w:bookmarkStart w:id="688" w:name="_Toc534935784"/>
      <w:bookmarkStart w:id="689" w:name="_Toc534960286"/>
      <w:bookmarkStart w:id="690" w:name="_Toc534963217"/>
      <w:bookmarkStart w:id="691" w:name="_Toc535040239"/>
      <w:bookmarkStart w:id="692" w:name="_Toc535041645"/>
      <w:bookmarkStart w:id="693" w:name="_Toc535074310"/>
      <w:bookmarkStart w:id="694" w:name="_Toc535125933"/>
      <w:bookmarkStart w:id="695" w:name="_Toc535154426"/>
      <w:bookmarkStart w:id="696" w:name="_Toc329599895"/>
      <w:bookmarkStart w:id="697" w:name="_Toc329600251"/>
    </w:p>
    <w:p w14:paraId="4C661FC8" w14:textId="77777777" w:rsidR="002474CE" w:rsidRDefault="002474CE" w:rsidP="008B6CB4">
      <w:pPr>
        <w:pStyle w:val="2"/>
      </w:pPr>
      <w:bookmarkStart w:id="698" w:name="_Toc336106463"/>
      <w:bookmarkStart w:id="699" w:name="_Toc370887400"/>
      <w:bookmarkStart w:id="700" w:name="_Toc370887971"/>
      <w:r>
        <w:t>(1) Problem size</w:t>
      </w:r>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r>
        <w:fldChar w:fldCharType="begin"/>
      </w:r>
      <w:r>
        <w:instrText xml:space="preserve"> XE "Problem Size" </w:instrText>
      </w:r>
      <w:r>
        <w:fldChar w:fldCharType="end"/>
      </w:r>
    </w:p>
    <w:p w14:paraId="04DE15E0" w14:textId="77777777" w:rsidR="00151CFD" w:rsidRDefault="00151CFD" w:rsidP="00151CFD">
      <w:pPr>
        <w:rPr>
          <w:rFonts w:ascii="Times New Roman" w:hAnsi="Times New Roman"/>
        </w:rPr>
      </w:pPr>
      <w:r>
        <w:rPr>
          <w:rFonts w:ascii="Times New Roman" w:hAnsi="Times New Roman" w:hint="eastAsia"/>
          <w:b/>
          <w:bCs/>
        </w:rPr>
        <w:t>T</w:t>
      </w:r>
      <w:r>
        <w:rPr>
          <w:rFonts w:ascii="Times New Roman" w:hAnsi="Times New Roman"/>
          <w:b/>
          <w:bCs/>
        </w:rPr>
        <w:t xml:space="preserve">he number of DMUs must be less than </w:t>
      </w:r>
      <w:r>
        <w:rPr>
          <w:rFonts w:ascii="Times New Roman" w:hAnsi="Times New Roman" w:hint="eastAsia"/>
          <w:b/>
          <w:bCs/>
        </w:rPr>
        <w:t>or equal to 5</w:t>
      </w:r>
      <w:r>
        <w:rPr>
          <w:rFonts w:ascii="Times New Roman" w:hAnsi="Times New Roman"/>
          <w:b/>
          <w:bCs/>
        </w:rPr>
        <w:t>0</w:t>
      </w:r>
      <w:r>
        <w:rPr>
          <w:rFonts w:ascii="Times New Roman" w:hAnsi="Times New Roman"/>
        </w:rPr>
        <w:t xml:space="preserve">. </w:t>
      </w:r>
    </w:p>
    <w:p w14:paraId="56F9DA29" w14:textId="77777777" w:rsidR="008B6CB4" w:rsidRDefault="008B6CB4">
      <w:pPr>
        <w:numPr>
          <w:ins w:id="701" w:author="ctone" w:date="2012-08-24T18:02:00Z"/>
        </w:numPr>
        <w:rPr>
          <w:rFonts w:ascii="Times New Roman" w:hAnsi="Times New Roman"/>
        </w:rPr>
      </w:pPr>
    </w:p>
    <w:p w14:paraId="4A33420B" w14:textId="77777777" w:rsidR="002474CE" w:rsidRDefault="002474CE" w:rsidP="00C3398A">
      <w:pPr>
        <w:pStyle w:val="2"/>
      </w:pPr>
      <w:bookmarkStart w:id="702" w:name="_Toc329599896"/>
      <w:bookmarkStart w:id="703" w:name="_Toc329600252"/>
      <w:bookmarkStart w:id="704" w:name="_Toc336106464"/>
      <w:bookmarkStart w:id="705" w:name="_Toc370887401"/>
      <w:bookmarkStart w:id="706" w:name="_Toc370887972"/>
      <w:r>
        <w:t>(2) For the sake of numerical accuracy</w:t>
      </w:r>
      <w:bookmarkEnd w:id="702"/>
      <w:bookmarkEnd w:id="703"/>
      <w:bookmarkEnd w:id="704"/>
      <w:bookmarkEnd w:id="705"/>
      <w:bookmarkEnd w:id="706"/>
    </w:p>
    <w:p w14:paraId="2B797019" w14:textId="77777777" w:rsidR="002474CE" w:rsidRDefault="002474CE">
      <w:pPr>
        <w:rPr>
          <w:rFonts w:ascii="Times New Roman" w:hAnsi="Times New Roman"/>
        </w:rPr>
      </w:pPr>
      <w:r>
        <w:rPr>
          <w:rFonts w:hint="eastAsia"/>
        </w:rPr>
        <w:t xml:space="preserve"> </w:t>
      </w:r>
      <w:r>
        <w:rPr>
          <w:rFonts w:ascii="Times New Roman" w:hAnsi="Times New Roman" w:hint="eastAsia"/>
        </w:rPr>
        <w:t>Comparing an extremely large scale DMU with an extremely small scale DMU within a data set may result in the loss of numerical accuracy in the score obtained. In some case</w:t>
      </w:r>
      <w:r w:rsidR="0096591A">
        <w:rPr>
          <w:rFonts w:ascii="Times New Roman" w:hAnsi="Times New Roman" w:hint="eastAsia"/>
        </w:rPr>
        <w:t>s</w:t>
      </w:r>
      <w:r>
        <w:rPr>
          <w:rFonts w:ascii="Times New Roman" w:hAnsi="Times New Roman" w:hint="eastAsia"/>
        </w:rPr>
        <w:t>, this leads to infeasible or unbounded LP solutions. We recommend that, within an input or output item, the ratio min/max of data is greater than 10</w:t>
      </w:r>
      <w:r>
        <w:rPr>
          <w:rFonts w:ascii="Times New Roman" w:hAnsi="Times New Roman" w:hint="eastAsia"/>
          <w:vertAlign w:val="superscript"/>
        </w:rPr>
        <w:t xml:space="preserve">-4 </w:t>
      </w:r>
      <w:r>
        <w:rPr>
          <w:rFonts w:ascii="Times New Roman" w:hAnsi="Times New Roman" w:hint="eastAsia"/>
        </w:rPr>
        <w:t xml:space="preserve">on average. In order to </w:t>
      </w:r>
      <w:r w:rsidR="0096591A">
        <w:rPr>
          <w:rFonts w:ascii="Times New Roman" w:hAnsi="Times New Roman" w:hint="eastAsia"/>
        </w:rPr>
        <w:t>avoid</w:t>
      </w:r>
      <w:r>
        <w:rPr>
          <w:rFonts w:ascii="Times New Roman" w:hAnsi="Times New Roman" w:hint="eastAsia"/>
        </w:rPr>
        <w:t xml:space="preserve"> such troubles, grouping DMUs within a comparable size and analyzing each group separately will be helpful.</w:t>
      </w:r>
    </w:p>
    <w:p w14:paraId="6CCE2939" w14:textId="77777777" w:rsidR="008B6CB4" w:rsidRDefault="008B6CB4">
      <w:pPr>
        <w:numPr>
          <w:ins w:id="707" w:author="ctone" w:date="2012-08-24T18:02:00Z"/>
        </w:numPr>
        <w:rPr>
          <w:rFonts w:ascii="Times New Roman" w:hAnsi="Times New Roman"/>
        </w:rPr>
      </w:pPr>
    </w:p>
    <w:p w14:paraId="3C106E1D" w14:textId="77777777" w:rsidR="002474CE" w:rsidRDefault="002474CE">
      <w:pPr>
        <w:pStyle w:val="1"/>
        <w:jc w:val="both"/>
        <w:rPr>
          <w:sz w:val="24"/>
          <w:szCs w:val="24"/>
        </w:rPr>
      </w:pPr>
      <w:bookmarkStart w:id="708" w:name="_Hlt16652407"/>
      <w:bookmarkStart w:id="709" w:name="_Toc534899490"/>
      <w:bookmarkStart w:id="710" w:name="_Toc534900084"/>
      <w:bookmarkStart w:id="711" w:name="_Toc534908817"/>
      <w:bookmarkStart w:id="712" w:name="_Toc534935038"/>
      <w:bookmarkStart w:id="713" w:name="_Toc534935525"/>
      <w:bookmarkStart w:id="714" w:name="_Toc534935785"/>
      <w:bookmarkStart w:id="715" w:name="_Toc534960287"/>
      <w:bookmarkStart w:id="716" w:name="_Toc534963218"/>
      <w:bookmarkStart w:id="717" w:name="_Toc535040240"/>
      <w:bookmarkStart w:id="718" w:name="_Toc535041646"/>
      <w:bookmarkStart w:id="719" w:name="_Toc535074311"/>
      <w:bookmarkStart w:id="720" w:name="_Toc535125934"/>
      <w:bookmarkStart w:id="721" w:name="_Toc535154427"/>
      <w:bookmarkStart w:id="722" w:name="_Toc329599897"/>
      <w:bookmarkStart w:id="723" w:name="_Toc329600253"/>
      <w:bookmarkStart w:id="724" w:name="_Toc336106465"/>
      <w:bookmarkStart w:id="725" w:name="_Toc370887247"/>
      <w:bookmarkStart w:id="726" w:name="_Toc370887402"/>
      <w:bookmarkStart w:id="727" w:name="_Toc370887973"/>
      <w:bookmarkEnd w:id="708"/>
      <w:r>
        <w:rPr>
          <w:sz w:val="24"/>
          <w:szCs w:val="24"/>
        </w:rPr>
        <w:t>8. Inappropriate Data</w:t>
      </w:r>
      <w:r>
        <w:rPr>
          <w:sz w:val="24"/>
          <w:szCs w:val="24"/>
        </w:rPr>
        <w:fldChar w:fldCharType="begin"/>
      </w:r>
      <w:r>
        <w:instrText xml:space="preserve"> XE "</w:instrText>
      </w:r>
      <w:r>
        <w:rPr>
          <w:sz w:val="24"/>
          <w:szCs w:val="24"/>
        </w:rPr>
        <w:instrText>Inappropriate Data</w:instrText>
      </w:r>
      <w:r>
        <w:instrText xml:space="preserve">" </w:instrText>
      </w:r>
      <w:r>
        <w:rPr>
          <w:sz w:val="24"/>
          <w:szCs w:val="24"/>
        </w:rPr>
        <w:fldChar w:fldCharType="end"/>
      </w:r>
      <w:r>
        <w:rPr>
          <w:sz w:val="24"/>
          <w:szCs w:val="24"/>
        </w:rPr>
        <w:t xml:space="preserve"> for Each Model</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14:paraId="5D5D127E" w14:textId="77777777" w:rsidR="005250AA" w:rsidRDefault="005250AA">
      <w:pPr>
        <w:rPr>
          <w:rFonts w:ascii="Times New Roman" w:hAnsi="Times New Roman"/>
        </w:rPr>
      </w:pPr>
    </w:p>
    <w:p w14:paraId="569B624F" w14:textId="77777777" w:rsidR="002474CE" w:rsidRDefault="002474CE">
      <w:pPr>
        <w:rPr>
          <w:rFonts w:ascii="Times New Roman" w:hAnsi="Times New Roman"/>
        </w:rPr>
      </w:pPr>
      <w:r>
        <w:rPr>
          <w:rFonts w:ascii="Times New Roman" w:hAnsi="Times New Roman"/>
        </w:rPr>
        <w:t xml:space="preserve">DMUs with the following irregular data are excluded from the comparison group as “inappropriate” DMUs. They are listed in the Worksheet “Summary.” We will adopt the following notations for this purpose. </w:t>
      </w:r>
    </w:p>
    <w:p w14:paraId="2217582D" w14:textId="77777777" w:rsidR="002474CE" w:rsidRDefault="002474CE">
      <w:pPr>
        <w:rPr>
          <w:rFonts w:ascii="Times New Roman" w:hAnsi="Times New Roman"/>
        </w:rPr>
      </w:pPr>
      <w:r>
        <w:rPr>
          <w:rFonts w:ascii="Times New Roman" w:hAnsi="Times New Roman"/>
          <w:b/>
          <w:bCs/>
          <w:i/>
          <w:iCs/>
        </w:rPr>
        <w:t>xmax</w:t>
      </w:r>
      <w:r>
        <w:rPr>
          <w:rFonts w:ascii="Times New Roman" w:hAnsi="Times New Roman"/>
          <w:b/>
          <w:bCs/>
        </w:rPr>
        <w:t xml:space="preserve"> (</w:t>
      </w:r>
      <w:r>
        <w:rPr>
          <w:rFonts w:ascii="Times New Roman" w:hAnsi="Times New Roman"/>
          <w:b/>
          <w:bCs/>
          <w:i/>
          <w:iCs/>
        </w:rPr>
        <w:t>xmin</w:t>
      </w:r>
      <w:r>
        <w:rPr>
          <w:rFonts w:ascii="Times New Roman" w:hAnsi="Times New Roman"/>
          <w:b/>
          <w:bCs/>
        </w:rPr>
        <w:t>)</w:t>
      </w:r>
      <w:r>
        <w:rPr>
          <w:rFonts w:ascii="Times New Roman" w:hAnsi="Times New Roman"/>
        </w:rPr>
        <w:t xml:space="preserve">  =  the max (min) input value of the DMU concerned </w:t>
      </w:r>
    </w:p>
    <w:p w14:paraId="749E8A44" w14:textId="77777777" w:rsidR="002474CE" w:rsidRDefault="002474CE">
      <w:pPr>
        <w:rPr>
          <w:rFonts w:ascii="Times New Roman" w:hAnsi="Times New Roman"/>
        </w:rPr>
      </w:pPr>
      <w:r>
        <w:rPr>
          <w:rFonts w:ascii="Times New Roman" w:hAnsi="Times New Roman"/>
          <w:b/>
          <w:bCs/>
          <w:i/>
          <w:iCs/>
        </w:rPr>
        <w:t>ymax</w:t>
      </w:r>
      <w:r>
        <w:rPr>
          <w:rFonts w:ascii="Times New Roman" w:hAnsi="Times New Roman"/>
          <w:b/>
          <w:bCs/>
        </w:rPr>
        <w:t xml:space="preserve"> (</w:t>
      </w:r>
      <w:r>
        <w:rPr>
          <w:rFonts w:ascii="Times New Roman" w:hAnsi="Times New Roman"/>
          <w:b/>
          <w:bCs/>
          <w:i/>
          <w:iCs/>
        </w:rPr>
        <w:t>ymin</w:t>
      </w:r>
      <w:r>
        <w:rPr>
          <w:rFonts w:ascii="Times New Roman" w:hAnsi="Times New Roman"/>
          <w:b/>
          <w:bCs/>
        </w:rPr>
        <w:t>)</w:t>
      </w:r>
      <w:r>
        <w:rPr>
          <w:rFonts w:ascii="Times New Roman" w:hAnsi="Times New Roman"/>
        </w:rPr>
        <w:t xml:space="preserve">  =  the max (min) output value of the DMU concerned </w:t>
      </w:r>
    </w:p>
    <w:p w14:paraId="012B3D55" w14:textId="77777777" w:rsidR="002474CE" w:rsidRDefault="002474CE">
      <w:pPr>
        <w:rPr>
          <w:rFonts w:ascii="Times New Roman" w:hAnsi="Times New Roman"/>
        </w:rPr>
      </w:pPr>
      <w:r>
        <w:rPr>
          <w:rFonts w:ascii="Times New Roman" w:hAnsi="Times New Roman"/>
          <w:b/>
          <w:bCs/>
          <w:i/>
          <w:iCs/>
        </w:rPr>
        <w:t>costmax</w:t>
      </w:r>
      <w:r>
        <w:rPr>
          <w:rFonts w:ascii="Times New Roman" w:hAnsi="Times New Roman"/>
          <w:b/>
          <w:bCs/>
        </w:rPr>
        <w:t xml:space="preserve"> (</w:t>
      </w:r>
      <w:r>
        <w:rPr>
          <w:rFonts w:ascii="Times New Roman" w:hAnsi="Times New Roman"/>
          <w:b/>
          <w:bCs/>
          <w:i/>
          <w:iCs/>
        </w:rPr>
        <w:t>costmin</w:t>
      </w:r>
      <w:r>
        <w:rPr>
          <w:rFonts w:ascii="Times New Roman" w:hAnsi="Times New Roman"/>
          <w:b/>
          <w:bCs/>
        </w:rPr>
        <w:t>)</w:t>
      </w:r>
      <w:r>
        <w:rPr>
          <w:rFonts w:ascii="Times New Roman" w:hAnsi="Times New Roman"/>
        </w:rPr>
        <w:t xml:space="preserve">  =  the max (min) unit cost of the DMU concerned </w:t>
      </w:r>
    </w:p>
    <w:p w14:paraId="72DC8545" w14:textId="77777777" w:rsidR="002474CE" w:rsidRDefault="002474CE">
      <w:pPr>
        <w:rPr>
          <w:rFonts w:ascii="Times New Roman" w:hAnsi="Times New Roman"/>
        </w:rPr>
      </w:pPr>
      <w:r>
        <w:rPr>
          <w:rFonts w:ascii="Times New Roman" w:hAnsi="Times New Roman"/>
          <w:b/>
          <w:bCs/>
          <w:i/>
          <w:iCs/>
        </w:rPr>
        <w:t>pricemax</w:t>
      </w:r>
      <w:r>
        <w:rPr>
          <w:rFonts w:ascii="Times New Roman" w:hAnsi="Times New Roman"/>
          <w:b/>
          <w:bCs/>
        </w:rPr>
        <w:t xml:space="preserve"> (</w:t>
      </w:r>
      <w:r>
        <w:rPr>
          <w:rFonts w:ascii="Times New Roman" w:hAnsi="Times New Roman"/>
          <w:b/>
          <w:bCs/>
          <w:i/>
          <w:iCs/>
        </w:rPr>
        <w:t>pricemin</w:t>
      </w:r>
      <w:r>
        <w:rPr>
          <w:rFonts w:ascii="Times New Roman" w:hAnsi="Times New Roman"/>
          <w:b/>
          <w:bCs/>
        </w:rPr>
        <w:t>)</w:t>
      </w:r>
      <w:r>
        <w:rPr>
          <w:rFonts w:ascii="Times New Roman" w:hAnsi="Times New Roman"/>
        </w:rPr>
        <w:t xml:space="preserve">  =  the max (min) unit price of the DMU concerned </w:t>
      </w:r>
    </w:p>
    <w:p w14:paraId="10F1AC65" w14:textId="77777777" w:rsidR="002474CE" w:rsidRDefault="002474CE">
      <w:pPr>
        <w:pStyle w:val="a6"/>
        <w:tabs>
          <w:tab w:val="clear" w:pos="4252"/>
          <w:tab w:val="clear" w:pos="8504"/>
        </w:tabs>
        <w:snapToGrid/>
        <w:rPr>
          <w:rFonts w:ascii="Times New Roman" w:hAnsi="Times New Roman"/>
        </w:rPr>
      </w:pPr>
    </w:p>
    <w:p w14:paraId="226F552B" w14:textId="77777777" w:rsidR="002474CE" w:rsidRDefault="002474CE" w:rsidP="00C3398A">
      <w:pPr>
        <w:pStyle w:val="2"/>
      </w:pPr>
      <w:bookmarkStart w:id="728" w:name="_Toc535074312"/>
      <w:bookmarkStart w:id="729" w:name="_Toc535154428"/>
      <w:bookmarkStart w:id="730" w:name="_Toc535040241"/>
      <w:bookmarkStart w:id="731" w:name="_Toc535041647"/>
      <w:bookmarkStart w:id="732" w:name="_Toc535125935"/>
      <w:bookmarkStart w:id="733" w:name="_Toc329599898"/>
      <w:bookmarkStart w:id="734" w:name="_Toc329600254"/>
      <w:bookmarkStart w:id="735" w:name="_Toc336106466"/>
      <w:bookmarkStart w:id="736" w:name="_Toc370887403"/>
      <w:bookmarkStart w:id="737" w:name="_Toc370887974"/>
      <w:r>
        <w:t>(1) For the CCR, BCC-I, IRS, DRS, GRS, CAT</w:t>
      </w:r>
      <w:r>
        <w:fldChar w:fldCharType="begin"/>
      </w:r>
      <w:r>
        <w:instrText xml:space="preserve"> XE "CAT" </w:instrText>
      </w:r>
      <w:r>
        <w:fldChar w:fldCharType="end"/>
      </w:r>
      <w:r>
        <w:t>, SYS</w:t>
      </w:r>
      <w:r>
        <w:fldChar w:fldCharType="begin"/>
      </w:r>
      <w:r>
        <w:instrText xml:space="preserve"> XE "SYS" </w:instrText>
      </w:r>
      <w:r>
        <w:fldChar w:fldCharType="end"/>
      </w:r>
      <w:r>
        <w:t xml:space="preserve"> and Adjusted Projection</w:t>
      </w:r>
      <w:bookmarkEnd w:id="728"/>
      <w:bookmarkEnd w:id="729"/>
      <w:r>
        <w:t xml:space="preserve"> </w:t>
      </w:r>
      <w:bookmarkStart w:id="738" w:name="_Toc535074313"/>
      <w:bookmarkStart w:id="739" w:name="_Toc535154429"/>
      <w:r>
        <w:t>models</w:t>
      </w:r>
      <w:bookmarkEnd w:id="730"/>
      <w:bookmarkEnd w:id="731"/>
      <w:bookmarkEnd w:id="732"/>
      <w:bookmarkEnd w:id="733"/>
      <w:bookmarkEnd w:id="734"/>
      <w:bookmarkEnd w:id="735"/>
      <w:bookmarkEnd w:id="736"/>
      <w:bookmarkEnd w:id="737"/>
      <w:bookmarkEnd w:id="738"/>
      <w:bookmarkEnd w:id="739"/>
    </w:p>
    <w:p w14:paraId="2423081F" w14:textId="77777777" w:rsidR="002474CE" w:rsidRDefault="002474CE">
      <w:pPr>
        <w:rPr>
          <w:rFonts w:ascii="Times New Roman" w:hAnsi="Times New Roman"/>
        </w:rPr>
      </w:pPr>
      <w:r>
        <w:rPr>
          <w:rFonts w:ascii="Times New Roman" w:hAnsi="Times New Roman"/>
        </w:rPr>
        <w:t xml:space="preserve">DMUs with no positive value in inputs, i.e., </w:t>
      </w:r>
      <w:r>
        <w:rPr>
          <w:rFonts w:ascii="Times New Roman" w:hAnsi="Times New Roman"/>
          <w:i/>
          <w:iCs/>
        </w:rPr>
        <w:t xml:space="preserve">xmax </w:t>
      </w:r>
      <w:r>
        <w:rPr>
          <w:rFonts w:ascii="Times New Roman" w:hAnsi="Times New Roman"/>
          <w:szCs w:val="20"/>
        </w:rPr>
        <w:sym w:font="Symbol" w:char="F0A3"/>
      </w:r>
      <w:r>
        <w:rPr>
          <w:rFonts w:ascii="Times New Roman" w:hAnsi="Times New Roman"/>
        </w:rPr>
        <w:t xml:space="preserve"> 0, will be excluded from computation. Zero or minus values are permitted if there is at least one positive value in the inputs of the DMU concerned. </w:t>
      </w:r>
    </w:p>
    <w:p w14:paraId="6EFB5B42" w14:textId="77777777" w:rsidR="008B6CB4" w:rsidRDefault="008B6CB4">
      <w:pPr>
        <w:numPr>
          <w:ins w:id="740" w:author="ctone" w:date="2012-08-24T18:02:00Z"/>
        </w:numPr>
        <w:rPr>
          <w:rFonts w:ascii="Times New Roman" w:hAnsi="Times New Roman"/>
        </w:rPr>
      </w:pPr>
    </w:p>
    <w:p w14:paraId="3BE8F68D" w14:textId="77777777" w:rsidR="002474CE" w:rsidRDefault="002474CE" w:rsidP="00C3398A">
      <w:pPr>
        <w:pStyle w:val="2"/>
      </w:pPr>
      <w:bookmarkStart w:id="741" w:name="_Toc535040242"/>
      <w:bookmarkStart w:id="742" w:name="_Toc535041648"/>
      <w:bookmarkStart w:id="743" w:name="_Toc535074314"/>
      <w:bookmarkStart w:id="744" w:name="_Toc535125936"/>
      <w:bookmarkStart w:id="745" w:name="_Toc535154430"/>
      <w:bookmarkStart w:id="746" w:name="_Toc329599899"/>
      <w:bookmarkStart w:id="747" w:name="_Toc329600255"/>
      <w:bookmarkStart w:id="748" w:name="_Toc336106467"/>
      <w:bookmarkStart w:id="749" w:name="_Toc370887404"/>
      <w:bookmarkStart w:id="750" w:name="_Toc370887975"/>
      <w:r>
        <w:t>(2) For the BCC-O model</w:t>
      </w:r>
      <w:bookmarkEnd w:id="741"/>
      <w:bookmarkEnd w:id="742"/>
      <w:bookmarkEnd w:id="743"/>
      <w:bookmarkEnd w:id="744"/>
      <w:bookmarkEnd w:id="745"/>
      <w:bookmarkEnd w:id="746"/>
      <w:bookmarkEnd w:id="747"/>
      <w:bookmarkEnd w:id="748"/>
      <w:bookmarkEnd w:id="749"/>
      <w:bookmarkEnd w:id="750"/>
    </w:p>
    <w:p w14:paraId="7347578F" w14:textId="77777777" w:rsidR="002474CE" w:rsidRDefault="002474CE" w:rsidP="00B13E31">
      <w:pPr>
        <w:pStyle w:val="13"/>
      </w:pPr>
      <w:r>
        <w:t xml:space="preserve"> DMUs with no positive value in outputs, i.e., </w:t>
      </w:r>
      <w:r>
        <w:rPr>
          <w:i/>
          <w:iCs/>
        </w:rPr>
        <w:t>ymax</w:t>
      </w:r>
      <w:r>
        <w:t xml:space="preserve"> </w:t>
      </w:r>
      <w:r>
        <w:rPr>
          <w:szCs w:val="20"/>
        </w:rPr>
        <w:sym w:font="Symbol" w:char="F0A3"/>
      </w:r>
      <w:r>
        <w:t xml:space="preserve"> 0, will be excluded from computation.</w:t>
      </w:r>
    </w:p>
    <w:p w14:paraId="12F70F13" w14:textId="77777777" w:rsidR="008B6CB4" w:rsidRDefault="008B6CB4" w:rsidP="00B13E31">
      <w:pPr>
        <w:pStyle w:val="13"/>
        <w:numPr>
          <w:ins w:id="751" w:author="ctone" w:date="2012-08-24T18:02:00Z"/>
        </w:numPr>
      </w:pPr>
    </w:p>
    <w:p w14:paraId="2B0A04C6" w14:textId="77777777" w:rsidR="002474CE" w:rsidRDefault="002474CE" w:rsidP="00C3398A">
      <w:pPr>
        <w:pStyle w:val="2"/>
      </w:pPr>
      <w:bookmarkStart w:id="752" w:name="_Toc535040243"/>
      <w:bookmarkStart w:id="753" w:name="_Toc535041649"/>
      <w:bookmarkStart w:id="754" w:name="_Toc535074315"/>
      <w:bookmarkStart w:id="755" w:name="_Toc535125937"/>
      <w:bookmarkStart w:id="756" w:name="_Toc535154431"/>
      <w:bookmarkStart w:id="757" w:name="_Toc329599900"/>
      <w:bookmarkStart w:id="758" w:name="_Toc329600256"/>
      <w:bookmarkStart w:id="759" w:name="_Toc336106468"/>
      <w:bookmarkStart w:id="760" w:name="_Toc370887405"/>
      <w:bookmarkStart w:id="761" w:name="_Toc370887976"/>
      <w:r>
        <w:t xml:space="preserve">(3) For the AR </w:t>
      </w:r>
      <w:r>
        <w:rPr>
          <w:rFonts w:hint="eastAsia"/>
        </w:rPr>
        <w:t xml:space="preserve">and ARG </w:t>
      </w:r>
      <w:r>
        <w:t>model</w:t>
      </w:r>
      <w:bookmarkEnd w:id="752"/>
      <w:bookmarkEnd w:id="753"/>
      <w:bookmarkEnd w:id="754"/>
      <w:bookmarkEnd w:id="755"/>
      <w:bookmarkEnd w:id="756"/>
      <w:r>
        <w:rPr>
          <w:rFonts w:hint="eastAsia"/>
        </w:rPr>
        <w:t>s</w:t>
      </w:r>
      <w:bookmarkEnd w:id="757"/>
      <w:bookmarkEnd w:id="758"/>
      <w:bookmarkEnd w:id="759"/>
      <w:bookmarkEnd w:id="760"/>
      <w:bookmarkEnd w:id="761"/>
    </w:p>
    <w:p w14:paraId="3A65F499" w14:textId="77777777" w:rsidR="002474CE" w:rsidRDefault="002474CE">
      <w:pPr>
        <w:rPr>
          <w:rFonts w:ascii="Times New Roman" w:hAnsi="Times New Roman"/>
        </w:rPr>
      </w:pPr>
      <w:r>
        <w:rPr>
          <w:rFonts w:ascii="Times New Roman" w:hAnsi="Times New Roman"/>
        </w:rPr>
        <w:t xml:space="preserve">  DMUs with a non-positive value in inputs/outputs regarding AR-constraints </w:t>
      </w:r>
      <w:r>
        <w:rPr>
          <w:rFonts w:ascii="Times New Roman" w:hAnsi="Times New Roman" w:hint="eastAsia"/>
        </w:rPr>
        <w:t>are</w:t>
      </w:r>
      <w:r>
        <w:rPr>
          <w:rFonts w:ascii="Times New Roman" w:hAnsi="Times New Roman"/>
        </w:rPr>
        <w:t xml:space="preserve"> excluded from the comparison group.  </w:t>
      </w:r>
    </w:p>
    <w:p w14:paraId="74657529" w14:textId="77777777" w:rsidR="008B6CB4" w:rsidRDefault="008B6CB4">
      <w:pPr>
        <w:numPr>
          <w:ins w:id="762" w:author="ctone" w:date="2012-08-24T18:03:00Z"/>
        </w:numPr>
        <w:rPr>
          <w:rFonts w:ascii="Times New Roman" w:hAnsi="Times New Roman"/>
        </w:rPr>
      </w:pPr>
    </w:p>
    <w:p w14:paraId="734C8F17" w14:textId="77777777" w:rsidR="002474CE" w:rsidRDefault="002474CE" w:rsidP="00C3398A">
      <w:pPr>
        <w:pStyle w:val="2"/>
      </w:pPr>
      <w:bookmarkStart w:id="763" w:name="_Toc535040244"/>
      <w:bookmarkStart w:id="764" w:name="_Toc535041650"/>
      <w:bookmarkStart w:id="765" w:name="_Toc535074316"/>
      <w:bookmarkStart w:id="766" w:name="_Toc535125938"/>
      <w:bookmarkStart w:id="767" w:name="_Toc535154432"/>
      <w:bookmarkStart w:id="768" w:name="_Toc329599901"/>
      <w:bookmarkStart w:id="769" w:name="_Toc329600257"/>
      <w:bookmarkStart w:id="770" w:name="_Toc336106469"/>
      <w:bookmarkStart w:id="771" w:name="_Toc370887406"/>
      <w:bookmarkStart w:id="772" w:name="_Toc370887977"/>
      <w:r>
        <w:t>(4) For the FDH model</w:t>
      </w:r>
      <w:bookmarkEnd w:id="763"/>
      <w:bookmarkEnd w:id="764"/>
      <w:bookmarkEnd w:id="765"/>
      <w:bookmarkEnd w:id="766"/>
      <w:bookmarkEnd w:id="767"/>
      <w:bookmarkEnd w:id="768"/>
      <w:bookmarkEnd w:id="769"/>
      <w:bookmarkEnd w:id="770"/>
      <w:bookmarkEnd w:id="771"/>
      <w:bookmarkEnd w:id="772"/>
    </w:p>
    <w:p w14:paraId="5B1A6675" w14:textId="77777777" w:rsidR="002474CE" w:rsidRDefault="002474CE">
      <w:pPr>
        <w:rPr>
          <w:rFonts w:ascii="Times New Roman" w:hAnsi="Times New Roman"/>
        </w:rPr>
      </w:pPr>
      <w:r>
        <w:rPr>
          <w:rFonts w:ascii="Times New Roman" w:hAnsi="Times New Roman"/>
        </w:rPr>
        <w:t xml:space="preserve"> DMUs with no positive input value, i.e., </w:t>
      </w:r>
      <w:r>
        <w:rPr>
          <w:rFonts w:ascii="Times New Roman" w:hAnsi="Times New Roman"/>
          <w:i/>
          <w:iCs/>
        </w:rPr>
        <w:t>xmax</w:t>
      </w:r>
      <w:r>
        <w:rPr>
          <w:rFonts w:ascii="Times New Roman" w:hAnsi="Times New Roman"/>
        </w:rPr>
        <w:t xml:space="preserve"> </w:t>
      </w:r>
      <w:r>
        <w:rPr>
          <w:rFonts w:ascii="Times New Roman" w:hAnsi="Times New Roman"/>
          <w:szCs w:val="20"/>
        </w:rPr>
        <w:sym w:font="Symbol" w:char="F0A3"/>
      </w:r>
      <w:r>
        <w:rPr>
          <w:rFonts w:ascii="Times New Roman" w:hAnsi="Times New Roman"/>
        </w:rPr>
        <w:t xml:space="preserve"> 0, or a negative input value, i.e., </w:t>
      </w:r>
      <w:r>
        <w:rPr>
          <w:rFonts w:ascii="Times New Roman" w:hAnsi="Times New Roman"/>
          <w:i/>
          <w:iCs/>
        </w:rPr>
        <w:t>xmin</w:t>
      </w:r>
      <w:r>
        <w:rPr>
          <w:rFonts w:ascii="Times New Roman" w:hAnsi="Times New Roman"/>
        </w:rPr>
        <w:t xml:space="preserve"> &lt; 0, will be excluded from computation.</w:t>
      </w:r>
    </w:p>
    <w:p w14:paraId="1ED96F25" w14:textId="77777777" w:rsidR="008B6CB4" w:rsidRDefault="008B6CB4">
      <w:pPr>
        <w:numPr>
          <w:ins w:id="773" w:author="ctone" w:date="2012-08-24T18:04:00Z"/>
        </w:numPr>
        <w:rPr>
          <w:rFonts w:ascii="Times New Roman" w:hAnsi="Times New Roman"/>
        </w:rPr>
      </w:pPr>
    </w:p>
    <w:p w14:paraId="1689B3B6" w14:textId="77777777" w:rsidR="002474CE" w:rsidRDefault="002474CE" w:rsidP="00C3398A">
      <w:pPr>
        <w:pStyle w:val="2"/>
      </w:pPr>
      <w:bookmarkStart w:id="774" w:name="_Toc535040245"/>
      <w:bookmarkStart w:id="775" w:name="_Toc535041651"/>
      <w:bookmarkStart w:id="776" w:name="_Toc535074317"/>
      <w:bookmarkStart w:id="777" w:name="_Toc535125939"/>
      <w:bookmarkStart w:id="778" w:name="_Toc535154433"/>
      <w:bookmarkStart w:id="779" w:name="_Toc329599902"/>
      <w:bookmarkStart w:id="780" w:name="_Toc329600258"/>
      <w:bookmarkStart w:id="781" w:name="_Toc336106470"/>
      <w:bookmarkStart w:id="782" w:name="_Toc370887407"/>
      <w:bookmarkStart w:id="783" w:name="_Toc370887978"/>
      <w:r>
        <w:t>(5) For the Cost</w:t>
      </w:r>
      <w:r>
        <w:fldChar w:fldCharType="begin"/>
      </w:r>
      <w:r>
        <w:instrText xml:space="preserve"> XE "Cost" </w:instrText>
      </w:r>
      <w:r>
        <w:fldChar w:fldCharType="end"/>
      </w:r>
      <w:r>
        <w:t xml:space="preserve"> and New-Cost</w:t>
      </w:r>
      <w:r>
        <w:fldChar w:fldCharType="begin"/>
      </w:r>
      <w:r>
        <w:instrText xml:space="preserve"> XE "New-Cost" </w:instrText>
      </w:r>
      <w:r>
        <w:fldChar w:fldCharType="end"/>
      </w:r>
      <w:r>
        <w:t xml:space="preserve"> model</w:t>
      </w:r>
      <w:bookmarkEnd w:id="774"/>
      <w:bookmarkEnd w:id="775"/>
      <w:bookmarkEnd w:id="776"/>
      <w:bookmarkEnd w:id="777"/>
      <w:bookmarkEnd w:id="778"/>
      <w:r>
        <w:t>s</w:t>
      </w:r>
      <w:bookmarkEnd w:id="779"/>
      <w:bookmarkEnd w:id="780"/>
      <w:bookmarkEnd w:id="781"/>
      <w:bookmarkEnd w:id="782"/>
      <w:bookmarkEnd w:id="783"/>
    </w:p>
    <w:p w14:paraId="3BC01BB8" w14:textId="77777777" w:rsidR="002474CE" w:rsidRDefault="002474CE">
      <w:pPr>
        <w:rPr>
          <w:rFonts w:ascii="Times New Roman" w:hAnsi="Times New Roman"/>
        </w:rPr>
      </w:pPr>
      <w:r>
        <w:rPr>
          <w:rFonts w:ascii="Times New Roman" w:hAnsi="Times New Roman"/>
        </w:rPr>
        <w:t xml:space="preserve"> DMUs with </w:t>
      </w:r>
      <w:r>
        <w:rPr>
          <w:rFonts w:ascii="Times New Roman" w:hAnsi="Times New Roman"/>
          <w:i/>
          <w:iCs/>
        </w:rPr>
        <w:t>xmax</w:t>
      </w:r>
      <w:r>
        <w:rPr>
          <w:rFonts w:ascii="Times New Roman" w:hAnsi="Times New Roman"/>
        </w:rPr>
        <w:t xml:space="preserve"> </w:t>
      </w:r>
      <w:r>
        <w:rPr>
          <w:rFonts w:ascii="Times New Roman" w:hAnsi="Times New Roman"/>
          <w:szCs w:val="20"/>
        </w:rPr>
        <w:sym w:font="Symbol" w:char="F0A3"/>
      </w:r>
      <w:r>
        <w:rPr>
          <w:rFonts w:ascii="Times New Roman" w:hAnsi="Times New Roman"/>
        </w:rPr>
        <w:t xml:space="preserve"> 0, </w:t>
      </w:r>
      <w:r>
        <w:rPr>
          <w:rFonts w:ascii="Times New Roman" w:hAnsi="Times New Roman"/>
          <w:i/>
          <w:iCs/>
        </w:rPr>
        <w:t>xmin</w:t>
      </w:r>
      <w:r>
        <w:rPr>
          <w:rFonts w:ascii="Times New Roman" w:hAnsi="Times New Roman"/>
        </w:rPr>
        <w:t xml:space="preserve"> &lt; 0</w:t>
      </w:r>
      <w:r>
        <w:rPr>
          <w:rFonts w:ascii="Times New Roman" w:hAnsi="Times New Roman"/>
          <w:i/>
          <w:iCs/>
        </w:rPr>
        <w:t>, costmax</w:t>
      </w:r>
      <w:r>
        <w:rPr>
          <w:rFonts w:ascii="Times New Roman" w:hAnsi="Times New Roman"/>
        </w:rPr>
        <w:t xml:space="preserve"> </w:t>
      </w:r>
      <w:r>
        <w:rPr>
          <w:rFonts w:ascii="Times New Roman" w:hAnsi="Times New Roman"/>
          <w:szCs w:val="20"/>
        </w:rPr>
        <w:sym w:font="Symbol" w:char="F0A3"/>
      </w:r>
      <w:r>
        <w:rPr>
          <w:rFonts w:ascii="Times New Roman" w:hAnsi="Times New Roman"/>
        </w:rPr>
        <w:t xml:space="preserve"> 0, or </w:t>
      </w:r>
      <w:r>
        <w:rPr>
          <w:rFonts w:ascii="Times New Roman" w:hAnsi="Times New Roman"/>
          <w:i/>
          <w:iCs/>
        </w:rPr>
        <w:t>costmin</w:t>
      </w:r>
      <w:r>
        <w:rPr>
          <w:rFonts w:ascii="Times New Roman" w:hAnsi="Times New Roman"/>
        </w:rPr>
        <w:t xml:space="preserve"> &lt; 0 </w:t>
      </w:r>
      <w:r w:rsidR="0096591A">
        <w:rPr>
          <w:rFonts w:ascii="Times New Roman" w:hAnsi="Times New Roman" w:hint="eastAsia"/>
        </w:rPr>
        <w:t>will be</w:t>
      </w:r>
      <w:r w:rsidR="0096591A">
        <w:rPr>
          <w:rFonts w:ascii="Times New Roman" w:hAnsi="Times New Roman"/>
        </w:rPr>
        <w:t xml:space="preserve"> </w:t>
      </w:r>
      <w:r>
        <w:rPr>
          <w:rFonts w:ascii="Times New Roman" w:hAnsi="Times New Roman"/>
        </w:rPr>
        <w:t>excluded. DMUs with non-positive current input cost (</w:t>
      </w:r>
      <w:r>
        <w:rPr>
          <w:rFonts w:ascii="Times New Roman" w:hAnsi="Times New Roman"/>
          <w:szCs w:val="20"/>
        </w:rPr>
        <w:sym w:font="Symbol" w:char="F0A3"/>
      </w:r>
      <w:r>
        <w:rPr>
          <w:rFonts w:ascii="Times New Roman" w:hAnsi="Times New Roman"/>
        </w:rPr>
        <w:t xml:space="preserve"> 0) will also be excluded. </w:t>
      </w:r>
    </w:p>
    <w:p w14:paraId="53F42A13" w14:textId="77777777" w:rsidR="008B6CB4" w:rsidRDefault="008B6CB4">
      <w:pPr>
        <w:numPr>
          <w:ins w:id="784" w:author="ctone" w:date="2012-08-24T18:04:00Z"/>
        </w:numPr>
        <w:rPr>
          <w:rFonts w:ascii="Times New Roman" w:hAnsi="Times New Roman"/>
        </w:rPr>
      </w:pPr>
    </w:p>
    <w:p w14:paraId="58FEF8A3" w14:textId="77777777" w:rsidR="002474CE" w:rsidRDefault="002474CE" w:rsidP="00C3398A">
      <w:pPr>
        <w:pStyle w:val="2"/>
      </w:pPr>
      <w:bookmarkStart w:id="785" w:name="_Toc535040246"/>
      <w:bookmarkStart w:id="786" w:name="_Toc535041652"/>
      <w:bookmarkStart w:id="787" w:name="_Toc535074318"/>
      <w:bookmarkStart w:id="788" w:name="_Toc535125940"/>
      <w:bookmarkStart w:id="789" w:name="_Toc535154434"/>
      <w:bookmarkStart w:id="790" w:name="_Toc329599903"/>
      <w:bookmarkStart w:id="791" w:name="_Toc329600259"/>
      <w:bookmarkStart w:id="792" w:name="_Toc336106471"/>
      <w:bookmarkStart w:id="793" w:name="_Toc370887408"/>
      <w:bookmarkStart w:id="794" w:name="_Toc370887979"/>
      <w:r>
        <w:lastRenderedPageBreak/>
        <w:t>(6) For the Revenue</w:t>
      </w:r>
      <w:r>
        <w:fldChar w:fldCharType="begin"/>
      </w:r>
      <w:r>
        <w:instrText xml:space="preserve"> XE "Revenue" </w:instrText>
      </w:r>
      <w:r>
        <w:fldChar w:fldCharType="end"/>
      </w:r>
      <w:r>
        <w:t>, New-Revenue</w:t>
      </w:r>
      <w:r>
        <w:fldChar w:fldCharType="begin"/>
      </w:r>
      <w:r>
        <w:instrText xml:space="preserve"> XE "New-Revenue" </w:instrText>
      </w:r>
      <w:r>
        <w:fldChar w:fldCharType="end"/>
      </w:r>
      <w:r>
        <w:t>, Profit, New-Profit</w:t>
      </w:r>
      <w:r>
        <w:fldChar w:fldCharType="begin"/>
      </w:r>
      <w:r>
        <w:instrText xml:space="preserve"> XE "New-Profit" </w:instrText>
      </w:r>
      <w:r>
        <w:fldChar w:fldCharType="end"/>
      </w:r>
      <w:r>
        <w:t xml:space="preserve"> and Ratio models</w:t>
      </w:r>
      <w:bookmarkEnd w:id="785"/>
      <w:bookmarkEnd w:id="786"/>
      <w:bookmarkEnd w:id="787"/>
      <w:bookmarkEnd w:id="788"/>
      <w:bookmarkEnd w:id="789"/>
      <w:bookmarkEnd w:id="790"/>
      <w:bookmarkEnd w:id="791"/>
      <w:bookmarkEnd w:id="792"/>
      <w:bookmarkEnd w:id="793"/>
      <w:bookmarkEnd w:id="794"/>
    </w:p>
    <w:p w14:paraId="489567F8" w14:textId="77777777" w:rsidR="002474CE" w:rsidRDefault="002474CE">
      <w:pPr>
        <w:rPr>
          <w:rFonts w:ascii="Times New Roman" w:hAnsi="Times New Roman"/>
        </w:rPr>
      </w:pPr>
      <w:r>
        <w:rPr>
          <w:rFonts w:ascii="Times New Roman" w:hAnsi="Times New Roman"/>
        </w:rPr>
        <w:t xml:space="preserve"> DMUs with no positive input value, i.e., </w:t>
      </w:r>
      <w:r>
        <w:rPr>
          <w:rFonts w:ascii="Times New Roman" w:hAnsi="Times New Roman"/>
          <w:i/>
          <w:iCs/>
        </w:rPr>
        <w:t>xmax</w:t>
      </w:r>
      <w:r>
        <w:rPr>
          <w:rFonts w:ascii="Times New Roman" w:hAnsi="Times New Roman"/>
        </w:rPr>
        <w:t xml:space="preserve"> </w:t>
      </w:r>
      <w:r>
        <w:rPr>
          <w:rFonts w:ascii="Times New Roman" w:hAnsi="Times New Roman"/>
          <w:szCs w:val="20"/>
        </w:rPr>
        <w:sym w:font="Symbol" w:char="F0A3"/>
      </w:r>
      <w:r>
        <w:rPr>
          <w:rFonts w:ascii="Times New Roman" w:hAnsi="Times New Roman"/>
        </w:rPr>
        <w:t xml:space="preserve"> 0, no positive output value, i.e., </w:t>
      </w:r>
      <w:r>
        <w:rPr>
          <w:rFonts w:ascii="Times New Roman" w:hAnsi="Times New Roman"/>
          <w:i/>
          <w:iCs/>
        </w:rPr>
        <w:t xml:space="preserve">ymax </w:t>
      </w:r>
      <w:r>
        <w:rPr>
          <w:rFonts w:ascii="Times New Roman" w:hAnsi="Times New Roman"/>
          <w:szCs w:val="20"/>
        </w:rPr>
        <w:sym w:font="Symbol" w:char="F0A3"/>
      </w:r>
      <w:r>
        <w:rPr>
          <w:rFonts w:ascii="Times New Roman" w:hAnsi="Times New Roman"/>
        </w:rPr>
        <w:t xml:space="preserve"> 0, or with a negative output value, i.e., </w:t>
      </w:r>
      <w:r>
        <w:rPr>
          <w:rFonts w:ascii="Times New Roman" w:hAnsi="Times New Roman"/>
          <w:i/>
          <w:iCs/>
        </w:rPr>
        <w:t>ymin</w:t>
      </w:r>
      <w:r>
        <w:rPr>
          <w:rFonts w:ascii="Times New Roman" w:hAnsi="Times New Roman"/>
        </w:rPr>
        <w:t xml:space="preserve"> &lt; 0, will be excluded from computation. Furthermore, in the </w:t>
      </w:r>
      <w:r>
        <w:rPr>
          <w:rFonts w:ascii="Times New Roman" w:hAnsi="Times New Roman"/>
          <w:b/>
          <w:bCs/>
        </w:rPr>
        <w:t>Revenue</w:t>
      </w:r>
      <w:r>
        <w:rPr>
          <w:rFonts w:ascii="Times New Roman" w:hAnsi="Times New Roman"/>
          <w:b/>
          <w:bCs/>
        </w:rPr>
        <w:fldChar w:fldCharType="begin"/>
      </w:r>
      <w:r>
        <w:instrText xml:space="preserve"> XE "Revenue" </w:instrText>
      </w:r>
      <w:r>
        <w:rPr>
          <w:rFonts w:ascii="Times New Roman" w:hAnsi="Times New Roman"/>
          <w:b/>
          <w:bCs/>
        </w:rPr>
        <w:fldChar w:fldCharType="end"/>
      </w:r>
      <w:r>
        <w:rPr>
          <w:rFonts w:ascii="Times New Roman" w:hAnsi="Times New Roman"/>
        </w:rPr>
        <w:t xml:space="preserve"> and </w:t>
      </w:r>
      <w:r>
        <w:rPr>
          <w:rFonts w:ascii="Times New Roman" w:hAnsi="Times New Roman"/>
          <w:b/>
          <w:bCs/>
        </w:rPr>
        <w:t>New-Revenue</w:t>
      </w:r>
      <w:r>
        <w:rPr>
          <w:rFonts w:ascii="Times New Roman" w:hAnsi="Times New Roman"/>
          <w:b/>
          <w:bCs/>
        </w:rPr>
        <w:fldChar w:fldCharType="begin"/>
      </w:r>
      <w:r>
        <w:instrText xml:space="preserve"> XE "New-Revenue" </w:instrText>
      </w:r>
      <w:r>
        <w:rPr>
          <w:rFonts w:ascii="Times New Roman" w:hAnsi="Times New Roman"/>
          <w:b/>
          <w:bCs/>
        </w:rPr>
        <w:fldChar w:fldCharType="end"/>
      </w:r>
      <w:r>
        <w:rPr>
          <w:rFonts w:ascii="Times New Roman" w:hAnsi="Times New Roman"/>
        </w:rPr>
        <w:t xml:space="preserve"> models, DMUs with </w:t>
      </w:r>
      <w:r>
        <w:rPr>
          <w:rFonts w:ascii="Times New Roman" w:hAnsi="Times New Roman"/>
          <w:i/>
          <w:iCs/>
        </w:rPr>
        <w:t xml:space="preserve">pricemax </w:t>
      </w:r>
      <w:r>
        <w:rPr>
          <w:rFonts w:ascii="Times New Roman" w:hAnsi="Times New Roman"/>
          <w:szCs w:val="20"/>
        </w:rPr>
        <w:sym w:font="Symbol" w:char="F0A3"/>
      </w:r>
      <w:r>
        <w:rPr>
          <w:rFonts w:ascii="Times New Roman" w:hAnsi="Times New Roman"/>
        </w:rPr>
        <w:t xml:space="preserve"> 0, or </w:t>
      </w:r>
      <w:r>
        <w:rPr>
          <w:rFonts w:ascii="Times New Roman" w:hAnsi="Times New Roman"/>
          <w:i/>
          <w:iCs/>
        </w:rPr>
        <w:t>pricemin</w:t>
      </w:r>
      <w:r>
        <w:rPr>
          <w:rFonts w:ascii="Times New Roman" w:hAnsi="Times New Roman"/>
        </w:rPr>
        <w:t xml:space="preserve"> &lt; 0 will be excluded from the comparison group. In the </w:t>
      </w:r>
      <w:r>
        <w:rPr>
          <w:rFonts w:ascii="Times New Roman" w:hAnsi="Times New Roman"/>
          <w:b/>
          <w:bCs/>
        </w:rPr>
        <w:t xml:space="preserve">Profit </w:t>
      </w:r>
      <w:r>
        <w:rPr>
          <w:rFonts w:ascii="Times New Roman" w:hAnsi="Times New Roman"/>
        </w:rPr>
        <w:t>and</w:t>
      </w:r>
      <w:r>
        <w:rPr>
          <w:rFonts w:ascii="Times New Roman" w:hAnsi="Times New Roman"/>
          <w:b/>
          <w:bCs/>
        </w:rPr>
        <w:t xml:space="preserve"> New-Profit</w:t>
      </w:r>
      <w:r>
        <w:rPr>
          <w:rFonts w:ascii="Times New Roman" w:hAnsi="Times New Roman"/>
          <w:b/>
          <w:bCs/>
        </w:rPr>
        <w:fldChar w:fldCharType="begin"/>
      </w:r>
      <w:r>
        <w:instrText xml:space="preserve"> XE "</w:instrText>
      </w:r>
      <w:r>
        <w:rPr>
          <w:sz w:val="24"/>
          <w:szCs w:val="24"/>
        </w:rPr>
        <w:instrText>New-Profit</w:instrText>
      </w:r>
      <w:r>
        <w:instrText xml:space="preserve">" </w:instrText>
      </w:r>
      <w:r>
        <w:rPr>
          <w:rFonts w:ascii="Times New Roman" w:hAnsi="Times New Roman"/>
          <w:b/>
          <w:bCs/>
        </w:rPr>
        <w:fldChar w:fldCharType="end"/>
      </w:r>
      <w:r>
        <w:rPr>
          <w:rFonts w:ascii="Times New Roman" w:hAnsi="Times New Roman"/>
        </w:rPr>
        <w:t xml:space="preserve"> models, DMUs with </w:t>
      </w:r>
      <w:r>
        <w:rPr>
          <w:rFonts w:ascii="Times New Roman" w:hAnsi="Times New Roman"/>
          <w:i/>
          <w:iCs/>
        </w:rPr>
        <w:t>costmax</w:t>
      </w:r>
      <w:r>
        <w:rPr>
          <w:rFonts w:ascii="Times New Roman" w:hAnsi="Times New Roman"/>
        </w:rPr>
        <w:t xml:space="preserve"> </w:t>
      </w:r>
      <w:r>
        <w:rPr>
          <w:rFonts w:ascii="Times New Roman" w:hAnsi="Times New Roman"/>
          <w:szCs w:val="20"/>
        </w:rPr>
        <w:sym w:font="Symbol" w:char="F0A3"/>
      </w:r>
      <w:r>
        <w:rPr>
          <w:rFonts w:ascii="Times New Roman" w:hAnsi="Times New Roman"/>
        </w:rPr>
        <w:t xml:space="preserve"> 0 or </w:t>
      </w:r>
      <w:r>
        <w:rPr>
          <w:rFonts w:ascii="Times New Roman" w:hAnsi="Times New Roman"/>
          <w:i/>
          <w:iCs/>
        </w:rPr>
        <w:t>costmin</w:t>
      </w:r>
      <w:r>
        <w:rPr>
          <w:rFonts w:ascii="Times New Roman" w:hAnsi="Times New Roman"/>
        </w:rPr>
        <w:t xml:space="preserve"> &lt; 0 will be excluded. Finally, in the </w:t>
      </w:r>
      <w:r>
        <w:rPr>
          <w:rFonts w:ascii="Times New Roman" w:hAnsi="Times New Roman"/>
          <w:b/>
          <w:bCs/>
        </w:rPr>
        <w:t>Ratio</w:t>
      </w:r>
      <w:r>
        <w:rPr>
          <w:rFonts w:ascii="Times New Roman" w:hAnsi="Times New Roman"/>
        </w:rPr>
        <w:t xml:space="preserve"> model, DMUs with </w:t>
      </w:r>
      <w:r>
        <w:rPr>
          <w:rFonts w:ascii="Times New Roman" w:hAnsi="Times New Roman"/>
          <w:i/>
          <w:iCs/>
        </w:rPr>
        <w:t>pricemax</w:t>
      </w:r>
      <w:r>
        <w:rPr>
          <w:rFonts w:ascii="Times New Roman" w:hAnsi="Times New Roman"/>
        </w:rPr>
        <w:t xml:space="preserve"> </w:t>
      </w:r>
      <w:r>
        <w:rPr>
          <w:rFonts w:ascii="Times New Roman" w:hAnsi="Times New Roman"/>
          <w:szCs w:val="20"/>
        </w:rPr>
        <w:sym w:font="Symbol" w:char="F0A3"/>
      </w:r>
      <w:r>
        <w:rPr>
          <w:rFonts w:ascii="Times New Roman" w:hAnsi="Times New Roman"/>
        </w:rPr>
        <w:t xml:space="preserve"> 0</w:t>
      </w:r>
      <w:r>
        <w:rPr>
          <w:rFonts w:ascii="Times New Roman" w:hAnsi="Times New Roman"/>
          <w:i/>
          <w:iCs/>
        </w:rPr>
        <w:t>, pricemin</w:t>
      </w:r>
      <w:r>
        <w:rPr>
          <w:rFonts w:ascii="Times New Roman" w:hAnsi="Times New Roman"/>
        </w:rPr>
        <w:t xml:space="preserve"> &lt; 0, </w:t>
      </w:r>
      <w:r>
        <w:rPr>
          <w:rFonts w:ascii="Times New Roman" w:hAnsi="Times New Roman"/>
          <w:i/>
          <w:iCs/>
        </w:rPr>
        <w:t>costmax</w:t>
      </w:r>
      <w:r>
        <w:rPr>
          <w:rFonts w:ascii="Times New Roman" w:hAnsi="Times New Roman"/>
        </w:rPr>
        <w:t xml:space="preserve"> </w:t>
      </w:r>
      <w:r>
        <w:rPr>
          <w:rFonts w:ascii="Times New Roman" w:hAnsi="Times New Roman"/>
          <w:szCs w:val="20"/>
        </w:rPr>
        <w:sym w:font="Symbol" w:char="F0A3"/>
      </w:r>
      <w:r>
        <w:rPr>
          <w:rFonts w:ascii="Times New Roman" w:hAnsi="Times New Roman"/>
        </w:rPr>
        <w:t xml:space="preserve"> 0 or </w:t>
      </w:r>
      <w:r>
        <w:rPr>
          <w:rFonts w:ascii="Times New Roman" w:hAnsi="Times New Roman"/>
          <w:i/>
          <w:iCs/>
        </w:rPr>
        <w:t>costmin</w:t>
      </w:r>
      <w:r>
        <w:rPr>
          <w:rFonts w:ascii="Times New Roman" w:hAnsi="Times New Roman"/>
        </w:rPr>
        <w:t xml:space="preserve"> &lt; 0 will be excluded. </w:t>
      </w:r>
    </w:p>
    <w:p w14:paraId="26C27E5F" w14:textId="77777777" w:rsidR="008B6CB4" w:rsidRDefault="008B6CB4">
      <w:pPr>
        <w:numPr>
          <w:ins w:id="795" w:author="ctone" w:date="2012-08-24T18:04:00Z"/>
        </w:numPr>
        <w:rPr>
          <w:rFonts w:ascii="Times New Roman" w:hAnsi="Times New Roman"/>
        </w:rPr>
      </w:pPr>
    </w:p>
    <w:p w14:paraId="0E76BDDC" w14:textId="77777777" w:rsidR="002474CE" w:rsidRDefault="002474CE" w:rsidP="00C3398A">
      <w:pPr>
        <w:pStyle w:val="2"/>
      </w:pPr>
      <w:bookmarkStart w:id="796" w:name="_Toc535040247"/>
      <w:bookmarkStart w:id="797" w:name="_Toc535041653"/>
      <w:bookmarkStart w:id="798" w:name="_Toc535074319"/>
      <w:bookmarkStart w:id="799" w:name="_Toc535125941"/>
      <w:bookmarkStart w:id="800" w:name="_Toc535154435"/>
      <w:bookmarkStart w:id="801" w:name="_Toc329599904"/>
      <w:bookmarkStart w:id="802" w:name="_Toc329600260"/>
      <w:bookmarkStart w:id="803" w:name="_Toc336106472"/>
      <w:bookmarkStart w:id="804" w:name="_Toc370887409"/>
      <w:bookmarkStart w:id="805" w:name="_Toc370887980"/>
      <w:r>
        <w:t>(7) For the NCN</w:t>
      </w:r>
      <w:r>
        <w:fldChar w:fldCharType="begin"/>
      </w:r>
      <w:r>
        <w:instrText xml:space="preserve"> XE "NCN" </w:instrText>
      </w:r>
      <w:r>
        <w:fldChar w:fldCharType="end"/>
      </w:r>
      <w:r>
        <w:t>, NDSC</w:t>
      </w:r>
      <w:r>
        <w:fldChar w:fldCharType="begin"/>
      </w:r>
      <w:r>
        <w:instrText xml:space="preserve"> XE "NDSC" </w:instrText>
      </w:r>
      <w:r>
        <w:fldChar w:fldCharType="end"/>
      </w:r>
      <w:r>
        <w:t xml:space="preserve"> and BND</w:t>
      </w:r>
      <w:r>
        <w:fldChar w:fldCharType="begin"/>
      </w:r>
      <w:r>
        <w:instrText xml:space="preserve"> XE "BND" </w:instrText>
      </w:r>
      <w:r>
        <w:fldChar w:fldCharType="end"/>
      </w:r>
      <w:r>
        <w:t xml:space="preserve"> models</w:t>
      </w:r>
      <w:bookmarkEnd w:id="796"/>
      <w:bookmarkEnd w:id="797"/>
      <w:bookmarkEnd w:id="798"/>
      <w:bookmarkEnd w:id="799"/>
      <w:bookmarkEnd w:id="800"/>
      <w:bookmarkEnd w:id="801"/>
      <w:bookmarkEnd w:id="802"/>
      <w:bookmarkEnd w:id="803"/>
      <w:bookmarkEnd w:id="804"/>
      <w:bookmarkEnd w:id="805"/>
    </w:p>
    <w:p w14:paraId="7C5E4F00" w14:textId="77777777" w:rsidR="002474CE" w:rsidRDefault="002474CE">
      <w:pPr>
        <w:rPr>
          <w:rFonts w:ascii="Times New Roman" w:hAnsi="Times New Roman"/>
        </w:rPr>
      </w:pPr>
      <w:r>
        <w:rPr>
          <w:rFonts w:ascii="Times New Roman" w:hAnsi="Times New Roman"/>
        </w:rPr>
        <w:t xml:space="preserve">Negative input and output values are set to zero by the program. DMUs with </w:t>
      </w:r>
      <w:r>
        <w:rPr>
          <w:rFonts w:ascii="Times New Roman" w:hAnsi="Times New Roman"/>
          <w:i/>
          <w:iCs/>
        </w:rPr>
        <w:t xml:space="preserve">xmax </w:t>
      </w:r>
      <w:r>
        <w:rPr>
          <w:rFonts w:ascii="Times New Roman" w:hAnsi="Times New Roman"/>
          <w:szCs w:val="20"/>
        </w:rPr>
        <w:sym w:font="Symbol" w:char="F0A3"/>
      </w:r>
      <w:r>
        <w:rPr>
          <w:rFonts w:ascii="Times New Roman" w:hAnsi="Times New Roman"/>
        </w:rPr>
        <w:t xml:space="preserve"> 0 in the controllable (discretionary) input variables will be excluded from the comparison group as “inappropriate” DMUs. In the BND</w:t>
      </w:r>
      <w:r>
        <w:rPr>
          <w:rFonts w:ascii="Times New Roman" w:hAnsi="Times New Roman"/>
        </w:rPr>
        <w:fldChar w:fldCharType="begin"/>
      </w:r>
      <w:r>
        <w:instrText xml:space="preserve"> XE "</w:instrText>
      </w:r>
      <w:r>
        <w:rPr>
          <w:rFonts w:ascii="Times New Roman" w:hAnsi="Times New Roman"/>
        </w:rPr>
        <w:instrText>BND</w:instrText>
      </w:r>
      <w:r>
        <w:instrText xml:space="preserve">" </w:instrText>
      </w:r>
      <w:r>
        <w:rPr>
          <w:rFonts w:ascii="Times New Roman" w:hAnsi="Times New Roman"/>
        </w:rPr>
        <w:fldChar w:fldCharType="end"/>
      </w:r>
      <w:r>
        <w:rPr>
          <w:rFonts w:ascii="Times New Roman" w:hAnsi="Times New Roman"/>
        </w:rPr>
        <w:t xml:space="preserve"> model, the lower bound and the upper bound must enclose the given (observed) value</w:t>
      </w:r>
      <w:r w:rsidR="0096591A">
        <w:rPr>
          <w:rFonts w:ascii="Times New Roman" w:hAnsi="Times New Roman" w:hint="eastAsia"/>
        </w:rPr>
        <w:t>s</w:t>
      </w:r>
      <w:r>
        <w:rPr>
          <w:rFonts w:ascii="Times New Roman" w:hAnsi="Times New Roman"/>
        </w:rPr>
        <w:t xml:space="preserve">; otherwise these values will be adjusted to the given data. </w:t>
      </w:r>
    </w:p>
    <w:p w14:paraId="4909A80A" w14:textId="77777777" w:rsidR="008B6CB4" w:rsidRDefault="008B6CB4">
      <w:pPr>
        <w:numPr>
          <w:ins w:id="806" w:author="ctone" w:date="2012-08-24T18:04:00Z"/>
        </w:numPr>
        <w:rPr>
          <w:rFonts w:ascii="Times New Roman" w:hAnsi="Times New Roman"/>
        </w:rPr>
      </w:pPr>
    </w:p>
    <w:p w14:paraId="128056FC" w14:textId="77777777" w:rsidR="002474CE" w:rsidRDefault="002474CE" w:rsidP="00C3398A">
      <w:pPr>
        <w:pStyle w:val="2"/>
      </w:pPr>
      <w:bookmarkStart w:id="807" w:name="_Toc535040248"/>
      <w:bookmarkStart w:id="808" w:name="_Toc535041654"/>
      <w:bookmarkStart w:id="809" w:name="_Toc535074320"/>
      <w:bookmarkStart w:id="810" w:name="_Toc535125942"/>
      <w:bookmarkStart w:id="811" w:name="_Toc535154436"/>
      <w:bookmarkStart w:id="812" w:name="_Toc329599905"/>
      <w:bookmarkStart w:id="813" w:name="_Toc329600261"/>
      <w:bookmarkStart w:id="814" w:name="_Toc336106473"/>
      <w:bookmarkStart w:id="815" w:name="_Toc370887410"/>
      <w:bookmarkStart w:id="816" w:name="_Toc370887981"/>
      <w:r>
        <w:t>(8) For the Window</w:t>
      </w:r>
      <w:r>
        <w:fldChar w:fldCharType="begin"/>
      </w:r>
      <w:r>
        <w:instrText xml:space="preserve"> XE "Window" </w:instrText>
      </w:r>
      <w:r>
        <w:fldChar w:fldCharType="end"/>
      </w:r>
      <w:r>
        <w:t xml:space="preserve"> model</w:t>
      </w:r>
      <w:bookmarkEnd w:id="807"/>
      <w:bookmarkEnd w:id="808"/>
      <w:bookmarkEnd w:id="809"/>
      <w:bookmarkEnd w:id="810"/>
      <w:bookmarkEnd w:id="811"/>
      <w:bookmarkEnd w:id="812"/>
      <w:bookmarkEnd w:id="813"/>
      <w:bookmarkEnd w:id="814"/>
      <w:bookmarkEnd w:id="815"/>
      <w:bookmarkEnd w:id="816"/>
    </w:p>
    <w:p w14:paraId="6095C2BC" w14:textId="77777777" w:rsidR="002474CE" w:rsidRDefault="002474CE">
      <w:pPr>
        <w:rPr>
          <w:rFonts w:ascii="Times New Roman" w:hAnsi="Times New Roman"/>
        </w:rPr>
      </w:pPr>
      <w:r>
        <w:rPr>
          <w:rFonts w:ascii="Times New Roman" w:hAnsi="Times New Roman"/>
        </w:rPr>
        <w:t>For the Window</w:t>
      </w:r>
      <w:r>
        <w:rPr>
          <w:rFonts w:ascii="Times New Roman" w:hAnsi="Times New Roman"/>
        </w:rPr>
        <w:fldChar w:fldCharType="begin"/>
      </w:r>
      <w:r>
        <w:instrText xml:space="preserve"> XE "</w:instrText>
      </w:r>
      <w:r>
        <w:rPr>
          <w:rFonts w:ascii="Times New Roman" w:hAnsi="Times New Roman"/>
        </w:rPr>
        <w:instrText>Window</w:instrText>
      </w:r>
      <w:r>
        <w:instrText xml:space="preserve">" </w:instrText>
      </w:r>
      <w:r>
        <w:rPr>
          <w:rFonts w:ascii="Times New Roman" w:hAnsi="Times New Roman"/>
        </w:rPr>
        <w:fldChar w:fldCharType="end"/>
      </w:r>
      <w:r>
        <w:rPr>
          <w:rFonts w:ascii="Times New Roman" w:hAnsi="Times New Roman"/>
        </w:rPr>
        <w:t xml:space="preserve">-I-C, Window-I-V and Window-O-C models, no restriction exists for output data, i.e., positive, zero or negative values for outputs are permitted. However, DMUs with </w:t>
      </w:r>
      <w:r>
        <w:rPr>
          <w:rFonts w:ascii="Times New Roman" w:hAnsi="Times New Roman"/>
          <w:i/>
          <w:iCs/>
        </w:rPr>
        <w:t>xmax</w:t>
      </w:r>
      <w:r>
        <w:rPr>
          <w:rFonts w:ascii="Times New Roman" w:hAnsi="Times New Roman"/>
        </w:rPr>
        <w:t xml:space="preserve"> </w:t>
      </w:r>
      <w:r>
        <w:rPr>
          <w:rFonts w:ascii="Times New Roman" w:hAnsi="Times New Roman"/>
          <w:szCs w:val="20"/>
        </w:rPr>
        <w:sym w:font="Symbol" w:char="F0A3"/>
      </w:r>
      <w:r>
        <w:rPr>
          <w:rFonts w:ascii="Times New Roman" w:hAnsi="Times New Roman"/>
        </w:rPr>
        <w:t xml:space="preserve"> 0 will be characterized as being zero efficiency. For the Window-O-V model, no restriction exists for input data, i.e., positive, zero or negative values for inputs are permitted. However, DMUs with </w:t>
      </w:r>
      <w:r>
        <w:rPr>
          <w:rFonts w:ascii="Times New Roman" w:hAnsi="Times New Roman"/>
          <w:i/>
          <w:iCs/>
        </w:rPr>
        <w:t>ymax</w:t>
      </w:r>
      <w:r>
        <w:rPr>
          <w:rFonts w:ascii="Times New Roman" w:hAnsi="Times New Roman"/>
        </w:rPr>
        <w:t xml:space="preserve"> </w:t>
      </w:r>
      <w:r>
        <w:rPr>
          <w:rFonts w:ascii="Times New Roman" w:hAnsi="Times New Roman"/>
          <w:szCs w:val="20"/>
        </w:rPr>
        <w:sym w:font="Symbol" w:char="F0A3"/>
      </w:r>
      <w:r>
        <w:rPr>
          <w:rFonts w:ascii="Times New Roman" w:hAnsi="Times New Roman"/>
        </w:rPr>
        <w:t xml:space="preserve"> 0 will be characterized as being zero efficiency. This is for</w:t>
      </w:r>
      <w:r w:rsidR="0096591A">
        <w:rPr>
          <w:rFonts w:ascii="Times New Roman" w:hAnsi="Times New Roman" w:hint="eastAsia"/>
        </w:rPr>
        <w:t xml:space="preserve"> the</w:t>
      </w:r>
      <w:r>
        <w:rPr>
          <w:rFonts w:ascii="Times New Roman" w:hAnsi="Times New Roman"/>
        </w:rPr>
        <w:t xml:space="preserve"> purpose of completing the score matrix. So, </w:t>
      </w:r>
      <w:r>
        <w:rPr>
          <w:rFonts w:ascii="Times New Roman" w:hAnsi="Times New Roman" w:hint="eastAsia"/>
        </w:rPr>
        <w:t xml:space="preserve">you must take </w:t>
      </w:r>
      <w:r>
        <w:rPr>
          <w:rFonts w:ascii="Times New Roman" w:hAnsi="Times New Roman"/>
        </w:rPr>
        <w:t>care i</w:t>
      </w:r>
      <w:r>
        <w:rPr>
          <w:rFonts w:ascii="Times New Roman" w:hAnsi="Times New Roman" w:hint="eastAsia"/>
        </w:rPr>
        <w:t>n</w:t>
      </w:r>
      <w:r>
        <w:rPr>
          <w:rFonts w:ascii="Times New Roman" w:hAnsi="Times New Roman"/>
        </w:rPr>
        <w:t xml:space="preserve"> interpreting the results in this case. </w:t>
      </w:r>
    </w:p>
    <w:p w14:paraId="6C5C812F" w14:textId="77777777" w:rsidR="008B6CB4" w:rsidRDefault="008B6CB4">
      <w:pPr>
        <w:numPr>
          <w:ins w:id="817" w:author="ctone" w:date="2012-08-24T18:04:00Z"/>
        </w:numPr>
        <w:rPr>
          <w:rFonts w:ascii="Times New Roman" w:hAnsi="Times New Roman"/>
        </w:rPr>
      </w:pPr>
    </w:p>
    <w:p w14:paraId="33D4CE94" w14:textId="77777777" w:rsidR="002474CE" w:rsidRDefault="002474CE" w:rsidP="00E750B1">
      <w:pPr>
        <w:pStyle w:val="2"/>
      </w:pPr>
      <w:bookmarkStart w:id="818" w:name="_(9)_For_the_SBM_and_Super-efficienc"/>
      <w:bookmarkStart w:id="819" w:name="_Toc535040249"/>
      <w:bookmarkStart w:id="820" w:name="_Toc535041655"/>
      <w:bookmarkStart w:id="821" w:name="_Toc535074321"/>
      <w:bookmarkStart w:id="822" w:name="_Toc535125943"/>
      <w:bookmarkStart w:id="823" w:name="_Toc535154437"/>
      <w:bookmarkStart w:id="824" w:name="_Toc329599906"/>
      <w:bookmarkStart w:id="825" w:name="_Toc329600262"/>
      <w:bookmarkStart w:id="826" w:name="_Toc336106474"/>
      <w:bookmarkStart w:id="827" w:name="_Toc370887411"/>
      <w:bookmarkStart w:id="828" w:name="_Toc370887982"/>
      <w:bookmarkEnd w:id="818"/>
      <w:r>
        <w:t>(9) For the SBM</w:t>
      </w:r>
      <w:r>
        <w:fldChar w:fldCharType="begin"/>
      </w:r>
      <w:r>
        <w:instrText xml:space="preserve"> XE "SBM" </w:instrText>
      </w:r>
      <w:r>
        <w:fldChar w:fldCharType="end"/>
      </w:r>
      <w:r>
        <w:t xml:space="preserve"> and Super-efficiency</w:t>
      </w:r>
      <w:r>
        <w:fldChar w:fldCharType="begin"/>
      </w:r>
      <w:r>
        <w:instrText xml:space="preserve"> XE "Super-efficiency" </w:instrText>
      </w:r>
      <w:r>
        <w:fldChar w:fldCharType="end"/>
      </w:r>
      <w:r>
        <w:t xml:space="preserve"> models</w:t>
      </w:r>
      <w:bookmarkEnd w:id="819"/>
      <w:bookmarkEnd w:id="820"/>
      <w:bookmarkEnd w:id="821"/>
      <w:bookmarkEnd w:id="822"/>
      <w:bookmarkEnd w:id="823"/>
      <w:bookmarkEnd w:id="824"/>
      <w:bookmarkEnd w:id="825"/>
      <w:bookmarkEnd w:id="826"/>
      <w:bookmarkEnd w:id="827"/>
      <w:bookmarkEnd w:id="828"/>
    </w:p>
    <w:p w14:paraId="0605C9D4" w14:textId="77777777" w:rsidR="002474CE" w:rsidRDefault="002474CE">
      <w:pPr>
        <w:rPr>
          <w:rFonts w:ascii="Times New Roman" w:hAnsi="Times New Roman"/>
        </w:rPr>
      </w:pPr>
      <w:r>
        <w:rPr>
          <w:rFonts w:ascii="Times New Roman" w:hAnsi="Times New Roman" w:hint="eastAsia"/>
        </w:rPr>
        <w:t xml:space="preserve">We exclude </w:t>
      </w:r>
      <w:r>
        <w:rPr>
          <w:rFonts w:ascii="Times New Roman" w:hAnsi="Times New Roman"/>
        </w:rPr>
        <w:t xml:space="preserve">DMUs with no positive input value, i.e., </w:t>
      </w:r>
      <w:r>
        <w:rPr>
          <w:rFonts w:ascii="Times New Roman" w:hAnsi="Times New Roman"/>
          <w:i/>
          <w:iCs/>
        </w:rPr>
        <w:t>xmax</w:t>
      </w:r>
      <w:r>
        <w:rPr>
          <w:rFonts w:ascii="Times New Roman" w:hAnsi="Times New Roman"/>
        </w:rPr>
        <w:t xml:space="preserve"> </w:t>
      </w:r>
      <w:r>
        <w:rPr>
          <w:rFonts w:ascii="Times New Roman" w:hAnsi="Times New Roman"/>
          <w:szCs w:val="20"/>
        </w:rPr>
        <w:sym w:font="Symbol" w:char="F0A3"/>
      </w:r>
      <w:r>
        <w:rPr>
          <w:rFonts w:ascii="Times New Roman" w:hAnsi="Times New Roman"/>
        </w:rPr>
        <w:t xml:space="preserve"> 0 from computation.</w:t>
      </w:r>
    </w:p>
    <w:p w14:paraId="271C7720" w14:textId="77777777" w:rsidR="008B6CB4" w:rsidRDefault="008B6CB4">
      <w:pPr>
        <w:numPr>
          <w:ins w:id="829" w:author="ctone" w:date="2012-08-24T18:04:00Z"/>
        </w:numPr>
        <w:rPr>
          <w:rFonts w:ascii="Times New Roman" w:hAnsi="Times New Roman"/>
        </w:rPr>
      </w:pPr>
    </w:p>
    <w:p w14:paraId="0A12C771" w14:textId="77777777" w:rsidR="002474CE" w:rsidRDefault="002474CE" w:rsidP="00E750B1">
      <w:pPr>
        <w:pStyle w:val="2"/>
      </w:pPr>
      <w:bookmarkStart w:id="830" w:name="_Toc535040250"/>
      <w:bookmarkStart w:id="831" w:name="_Toc535041656"/>
      <w:bookmarkStart w:id="832" w:name="_Toc535074322"/>
      <w:bookmarkStart w:id="833" w:name="_Toc535125944"/>
      <w:bookmarkStart w:id="834" w:name="_Toc535154438"/>
      <w:bookmarkStart w:id="835" w:name="_Toc329599907"/>
      <w:bookmarkStart w:id="836" w:name="_Toc329600263"/>
      <w:bookmarkStart w:id="837" w:name="_Toc336106475"/>
      <w:bookmarkStart w:id="838" w:name="_Toc370887412"/>
      <w:bookmarkStart w:id="839" w:name="_Toc370887983"/>
      <w:r>
        <w:t>(10) For the Bilateral</w:t>
      </w:r>
      <w:r>
        <w:fldChar w:fldCharType="begin"/>
      </w:r>
      <w:r>
        <w:instrText xml:space="preserve"> XE "Bilateral" </w:instrText>
      </w:r>
      <w:r>
        <w:fldChar w:fldCharType="end"/>
      </w:r>
      <w:r>
        <w:t xml:space="preserve"> model</w:t>
      </w:r>
      <w:bookmarkEnd w:id="830"/>
      <w:bookmarkEnd w:id="831"/>
      <w:bookmarkEnd w:id="832"/>
      <w:bookmarkEnd w:id="833"/>
      <w:bookmarkEnd w:id="834"/>
      <w:bookmarkEnd w:id="835"/>
      <w:bookmarkEnd w:id="836"/>
      <w:bookmarkEnd w:id="837"/>
      <w:bookmarkEnd w:id="838"/>
      <w:bookmarkEnd w:id="839"/>
    </w:p>
    <w:p w14:paraId="0D79F21A" w14:textId="77777777" w:rsidR="002474CE" w:rsidRDefault="002474CE">
      <w:pPr>
        <w:rPr>
          <w:rFonts w:ascii="Times New Roman" w:hAnsi="Times New Roman"/>
        </w:rPr>
      </w:pPr>
      <w:r>
        <w:rPr>
          <w:rFonts w:ascii="Times New Roman" w:hAnsi="Times New Roman"/>
        </w:rPr>
        <w:t xml:space="preserve">We cannot compare two groups if </w:t>
      </w:r>
      <w:r>
        <w:rPr>
          <w:rFonts w:ascii="Times New Roman" w:hAnsi="Times New Roman" w:hint="eastAsia"/>
        </w:rPr>
        <w:t xml:space="preserve">there is an input item in which one group has all zero-value </w:t>
      </w:r>
      <w:r>
        <w:rPr>
          <w:rFonts w:ascii="Times New Roman" w:hAnsi="Times New Roman"/>
        </w:rPr>
        <w:t>while the other group has positive values for the corresponding input item</w:t>
      </w:r>
      <w:r>
        <w:rPr>
          <w:rFonts w:ascii="Times New Roman" w:hAnsi="Times New Roman" w:hint="eastAsia"/>
        </w:rPr>
        <w:t>s</w:t>
      </w:r>
      <w:r>
        <w:rPr>
          <w:rFonts w:ascii="Times New Roman" w:hAnsi="Times New Roman"/>
        </w:rPr>
        <w:t xml:space="preserve">. </w:t>
      </w:r>
    </w:p>
    <w:p w14:paraId="1A497DD4" w14:textId="77777777" w:rsidR="008B6CB4" w:rsidRDefault="008B6CB4">
      <w:pPr>
        <w:numPr>
          <w:ins w:id="840" w:author="ctone" w:date="2012-08-24T18:04:00Z"/>
        </w:numPr>
        <w:rPr>
          <w:rFonts w:ascii="Times New Roman" w:hAnsi="Times New Roman"/>
        </w:rPr>
      </w:pPr>
    </w:p>
    <w:p w14:paraId="106CF234" w14:textId="77777777" w:rsidR="002474CE" w:rsidRDefault="002474CE" w:rsidP="00E750B1">
      <w:pPr>
        <w:pStyle w:val="2"/>
      </w:pPr>
      <w:bookmarkStart w:id="841" w:name="_Toc535040251"/>
      <w:bookmarkStart w:id="842" w:name="_Toc535041657"/>
      <w:bookmarkStart w:id="843" w:name="_Toc535074323"/>
      <w:bookmarkStart w:id="844" w:name="_Toc535125945"/>
      <w:bookmarkStart w:id="845" w:name="_Toc535154439"/>
      <w:bookmarkStart w:id="846" w:name="_Toc329599908"/>
      <w:bookmarkStart w:id="847" w:name="_Toc329600264"/>
      <w:bookmarkStart w:id="848" w:name="_Toc336106476"/>
      <w:bookmarkStart w:id="849" w:name="_Toc370887413"/>
      <w:bookmarkStart w:id="850" w:name="_Toc370887984"/>
      <w:r>
        <w:t>(11) For the Malmquist</w:t>
      </w:r>
      <w:r>
        <w:fldChar w:fldCharType="begin"/>
      </w:r>
      <w:r>
        <w:instrText xml:space="preserve"> XE "Malmquist" </w:instrText>
      </w:r>
      <w:r>
        <w:fldChar w:fldCharType="end"/>
      </w:r>
      <w:r>
        <w:t xml:space="preserve"> model</w:t>
      </w:r>
      <w:bookmarkEnd w:id="841"/>
      <w:bookmarkEnd w:id="842"/>
      <w:bookmarkEnd w:id="843"/>
      <w:bookmarkEnd w:id="844"/>
      <w:bookmarkEnd w:id="845"/>
      <w:bookmarkEnd w:id="846"/>
      <w:bookmarkEnd w:id="847"/>
      <w:bookmarkEnd w:id="848"/>
      <w:bookmarkEnd w:id="849"/>
      <w:bookmarkEnd w:id="850"/>
    </w:p>
    <w:p w14:paraId="3E94739B" w14:textId="77777777" w:rsidR="002474CE" w:rsidRDefault="002474CE">
      <w:pPr>
        <w:rPr>
          <w:rFonts w:ascii="Times New Roman" w:hAnsi="Times New Roman"/>
        </w:rPr>
      </w:pPr>
      <w:r>
        <w:rPr>
          <w:rFonts w:ascii="Times New Roman" w:hAnsi="Times New Roman"/>
        </w:rPr>
        <w:t>We insert a small positive number</w:t>
      </w:r>
      <w:r>
        <w:rPr>
          <w:rFonts w:ascii="Times New Roman" w:hAnsi="Times New Roman" w:hint="eastAsia"/>
        </w:rPr>
        <w:t xml:space="preserve"> (10</w:t>
      </w:r>
      <w:r>
        <w:rPr>
          <w:rFonts w:ascii="Times New Roman" w:hAnsi="Times New Roman" w:hint="eastAsia"/>
          <w:vertAlign w:val="superscript"/>
        </w:rPr>
        <w:t>-8</w:t>
      </w:r>
      <w:r>
        <w:rPr>
          <w:rFonts w:ascii="Times New Roman" w:hAnsi="Times New Roman" w:hint="eastAsia"/>
        </w:rPr>
        <w:t>)</w:t>
      </w:r>
      <w:r>
        <w:rPr>
          <w:rFonts w:ascii="Times New Roman" w:hAnsi="Times New Roman"/>
        </w:rPr>
        <w:t xml:space="preserve"> to any non-positive value in inputs or in outputs. </w:t>
      </w:r>
    </w:p>
    <w:p w14:paraId="6023DC6B" w14:textId="77777777" w:rsidR="008B6CB4" w:rsidRDefault="008B6CB4">
      <w:pPr>
        <w:numPr>
          <w:ins w:id="851" w:author="ctone" w:date="2012-08-24T18:04:00Z"/>
        </w:numPr>
        <w:rPr>
          <w:rFonts w:ascii="Times New Roman" w:hAnsi="Times New Roman"/>
        </w:rPr>
      </w:pPr>
    </w:p>
    <w:p w14:paraId="5ACBF047" w14:textId="77777777" w:rsidR="002474CE" w:rsidRDefault="002474CE">
      <w:pPr>
        <w:pStyle w:val="1"/>
        <w:jc w:val="both"/>
        <w:rPr>
          <w:sz w:val="24"/>
          <w:szCs w:val="24"/>
        </w:rPr>
      </w:pPr>
      <w:bookmarkStart w:id="852" w:name="_Toc534899491"/>
      <w:bookmarkStart w:id="853" w:name="_Toc534900085"/>
      <w:bookmarkStart w:id="854" w:name="_Toc534908818"/>
      <w:bookmarkStart w:id="855" w:name="_Toc534935039"/>
      <w:bookmarkStart w:id="856" w:name="_Toc534935526"/>
      <w:bookmarkStart w:id="857" w:name="_Toc534935786"/>
      <w:bookmarkStart w:id="858" w:name="_Toc534960288"/>
      <w:bookmarkStart w:id="859" w:name="_Toc534963219"/>
      <w:bookmarkStart w:id="860" w:name="_Toc535040252"/>
      <w:bookmarkStart w:id="861" w:name="_Toc535041658"/>
      <w:bookmarkStart w:id="862" w:name="_Toc535074324"/>
      <w:bookmarkStart w:id="863" w:name="_Toc535125946"/>
      <w:bookmarkStart w:id="864" w:name="_Toc535154440"/>
      <w:bookmarkStart w:id="865" w:name="_Toc329599914"/>
      <w:bookmarkStart w:id="866" w:name="_Toc329600270"/>
      <w:bookmarkStart w:id="867" w:name="_Toc336106482"/>
      <w:bookmarkStart w:id="868" w:name="_Toc370887248"/>
      <w:bookmarkStart w:id="869" w:name="_Toc370887414"/>
      <w:bookmarkStart w:id="870" w:name="_Toc370887985"/>
      <w:r>
        <w:rPr>
          <w:rFonts w:hint="eastAsia"/>
          <w:sz w:val="24"/>
          <w:szCs w:val="24"/>
        </w:rPr>
        <w:t>9</w:t>
      </w:r>
      <w:r>
        <w:rPr>
          <w:sz w:val="24"/>
          <w:szCs w:val="24"/>
        </w:rPr>
        <w:t>. Sample Problems and Results</w:t>
      </w:r>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p>
    <w:p w14:paraId="5CCDB3D9" w14:textId="77777777" w:rsidR="00626E98" w:rsidRDefault="00626E98">
      <w:pPr>
        <w:pStyle w:val="a4"/>
        <w:rPr>
          <w:rFonts w:ascii="Times New Roman" w:hAnsi="Times New Roman"/>
        </w:rPr>
      </w:pPr>
    </w:p>
    <w:p w14:paraId="5A7986CA" w14:textId="77777777" w:rsidR="00857BC5" w:rsidRDefault="002474CE">
      <w:pPr>
        <w:pStyle w:val="a4"/>
        <w:rPr>
          <w:rFonts w:ascii="Times New Roman" w:hAnsi="Times New Roman"/>
        </w:rPr>
      </w:pPr>
      <w:r>
        <w:rPr>
          <w:rFonts w:ascii="Times New Roman" w:hAnsi="Times New Roman"/>
        </w:rPr>
        <w:t xml:space="preserve"> Th</w:t>
      </w:r>
      <w:r>
        <w:rPr>
          <w:rFonts w:ascii="Times New Roman" w:hAnsi="Times New Roman" w:hint="eastAsia"/>
        </w:rPr>
        <w:t>is version</w:t>
      </w:r>
      <w:r>
        <w:rPr>
          <w:rFonts w:ascii="Times New Roman" w:hAnsi="Times New Roman"/>
        </w:rPr>
        <w:t xml:space="preserve"> includes sample problems and results for a</w:t>
      </w:r>
      <w:r w:rsidR="009C2677">
        <w:rPr>
          <w:rFonts w:ascii="Times New Roman" w:hAnsi="Times New Roman"/>
        </w:rPr>
        <w:t xml:space="preserve">ll </w:t>
      </w:r>
      <w:r w:rsidR="009C2677">
        <w:rPr>
          <w:rFonts w:ascii="Times New Roman" w:hAnsi="Times New Roman" w:hint="eastAsia"/>
        </w:rPr>
        <w:t>cluster</w:t>
      </w:r>
      <w:r w:rsidR="00B67834">
        <w:rPr>
          <w:rFonts w:ascii="Times New Roman" w:hAnsi="Times New Roman"/>
        </w:rPr>
        <w:t>s in the folder “Sample</w:t>
      </w:r>
      <w:r w:rsidR="00857BC5">
        <w:rPr>
          <w:rFonts w:ascii="Times New Roman" w:hAnsi="Times New Roman" w:hint="eastAsia"/>
        </w:rPr>
        <w:t>- DEA-Solver-LV(V8</w:t>
      </w:r>
      <w:r w:rsidR="00B67834">
        <w:rPr>
          <w:rFonts w:ascii="Times New Roman" w:hAnsi="Times New Roman" w:hint="eastAsia"/>
        </w:rPr>
        <w:t>)</w:t>
      </w:r>
      <w:r>
        <w:rPr>
          <w:rFonts w:ascii="Times New Roman" w:hAnsi="Times New Roman"/>
        </w:rPr>
        <w:t>”.</w:t>
      </w:r>
    </w:p>
    <w:p w14:paraId="0334D000" w14:textId="77777777" w:rsidR="002474CE" w:rsidRPr="00857BC5" w:rsidRDefault="00857BC5" w:rsidP="00857BC5">
      <w:pPr>
        <w:widowControl/>
        <w:jc w:val="left"/>
        <w:rPr>
          <w:rFonts w:ascii="Times New Roman" w:hAnsi="Times New Roman"/>
        </w:rPr>
      </w:pPr>
      <w:r>
        <w:rPr>
          <w:rFonts w:ascii="Times New Roman" w:hAnsi="Times New Roman"/>
        </w:rPr>
        <w:br w:type="page"/>
      </w:r>
    </w:p>
    <w:p w14:paraId="1C1C3099" w14:textId="77777777" w:rsidR="002474CE" w:rsidRDefault="00B13E31" w:rsidP="00EA3E0E">
      <w:pPr>
        <w:pStyle w:val="1"/>
      </w:pPr>
      <w:bookmarkStart w:id="871" w:name="_Appendix_A:_On"/>
      <w:bookmarkStart w:id="872" w:name="_Toc370887986"/>
      <w:bookmarkEnd w:id="871"/>
      <w:r>
        <w:rPr>
          <w:rFonts w:hint="eastAsia"/>
        </w:rPr>
        <w:lastRenderedPageBreak/>
        <w:t>Index</w:t>
      </w:r>
      <w:bookmarkEnd w:id="872"/>
    </w:p>
    <w:p w14:paraId="00811197" w14:textId="77777777" w:rsidR="00B13E31" w:rsidRDefault="00B13E31" w:rsidP="00151CFD">
      <w:pPr>
        <w:pStyle w:val="a4"/>
        <w:rPr>
          <w:rFonts w:ascii="Times New Roman" w:hAnsi="Times New Roman"/>
          <w:b/>
          <w:bCs/>
          <w:noProof/>
          <w:sz w:val="24"/>
          <w:szCs w:val="24"/>
        </w:rPr>
        <w:sectPr w:rsidR="00B13E31" w:rsidSect="00B13E31">
          <w:type w:val="continuous"/>
          <w:pgSz w:w="11906" w:h="16838" w:code="9"/>
          <w:pgMar w:top="1871" w:right="1729" w:bottom="1582" w:left="1729" w:header="851" w:footer="992" w:gutter="0"/>
          <w:cols w:space="425"/>
          <w:docGrid w:linePitch="346"/>
        </w:sectPr>
      </w:pPr>
      <w:r>
        <w:rPr>
          <w:rFonts w:ascii="Times New Roman" w:hAnsi="Times New Roman"/>
          <w:b/>
          <w:bCs/>
          <w:sz w:val="24"/>
          <w:szCs w:val="24"/>
        </w:rPr>
        <w:fldChar w:fldCharType="begin"/>
      </w:r>
      <w:r>
        <w:rPr>
          <w:rFonts w:ascii="Times New Roman" w:hAnsi="Times New Roman"/>
          <w:b/>
          <w:bCs/>
          <w:sz w:val="24"/>
          <w:szCs w:val="24"/>
        </w:rPr>
        <w:instrText xml:space="preserve"> INDEX \y \c "2" \z "1041" </w:instrText>
      </w:r>
      <w:r>
        <w:rPr>
          <w:rFonts w:ascii="Times New Roman" w:hAnsi="Times New Roman"/>
          <w:b/>
          <w:bCs/>
          <w:sz w:val="24"/>
          <w:szCs w:val="24"/>
        </w:rPr>
        <w:fldChar w:fldCharType="separate"/>
      </w:r>
    </w:p>
    <w:p w14:paraId="728C7437" w14:textId="77777777" w:rsidR="00B13E31" w:rsidRDefault="00B13E31">
      <w:pPr>
        <w:pStyle w:val="12"/>
        <w:tabs>
          <w:tab w:val="right" w:leader="dot" w:pos="3854"/>
        </w:tabs>
        <w:rPr>
          <w:noProof/>
        </w:rPr>
      </w:pPr>
      <w:r w:rsidRPr="00DF035E">
        <w:rPr>
          <w:rFonts w:ascii="Times New Roman" w:hAnsi="Times New Roman"/>
          <w:noProof/>
        </w:rPr>
        <w:t>AR</w:t>
      </w:r>
      <w:r>
        <w:rPr>
          <w:noProof/>
        </w:rPr>
        <w:t>, 4, 7</w:t>
      </w:r>
    </w:p>
    <w:p w14:paraId="11536230" w14:textId="77777777" w:rsidR="00B13E31" w:rsidRDefault="00B13E31">
      <w:pPr>
        <w:pStyle w:val="12"/>
        <w:tabs>
          <w:tab w:val="right" w:leader="dot" w:pos="3854"/>
        </w:tabs>
        <w:rPr>
          <w:noProof/>
        </w:rPr>
      </w:pPr>
      <w:r w:rsidRPr="00DF035E">
        <w:rPr>
          <w:rFonts w:ascii="Times New Roman" w:hAnsi="Times New Roman"/>
          <w:noProof/>
        </w:rPr>
        <w:t>Assurance Region</w:t>
      </w:r>
      <w:r>
        <w:rPr>
          <w:noProof/>
        </w:rPr>
        <w:t>, 4</w:t>
      </w:r>
    </w:p>
    <w:p w14:paraId="46EA825C" w14:textId="77777777" w:rsidR="00B13E31" w:rsidRDefault="00B13E31">
      <w:pPr>
        <w:pStyle w:val="12"/>
        <w:tabs>
          <w:tab w:val="right" w:leader="dot" w:pos="3854"/>
        </w:tabs>
        <w:rPr>
          <w:noProof/>
        </w:rPr>
      </w:pPr>
      <w:r w:rsidRPr="00DF035E">
        <w:rPr>
          <w:rFonts w:ascii="Times New Roman" w:hAnsi="Times New Roman"/>
          <w:noProof/>
        </w:rPr>
        <w:t>Banker-Charnes-Cooper model</w:t>
      </w:r>
      <w:r>
        <w:rPr>
          <w:noProof/>
        </w:rPr>
        <w:t>, 4</w:t>
      </w:r>
    </w:p>
    <w:p w14:paraId="2D97E2BB" w14:textId="77777777" w:rsidR="00B13E31" w:rsidRDefault="00B13E31">
      <w:pPr>
        <w:pStyle w:val="12"/>
        <w:tabs>
          <w:tab w:val="right" w:leader="dot" w:pos="3854"/>
        </w:tabs>
        <w:rPr>
          <w:noProof/>
        </w:rPr>
      </w:pPr>
      <w:r w:rsidRPr="00DF035E">
        <w:rPr>
          <w:rFonts w:ascii="Times New Roman" w:hAnsi="Times New Roman"/>
          <w:noProof/>
        </w:rPr>
        <w:t>BCC</w:t>
      </w:r>
      <w:r>
        <w:rPr>
          <w:noProof/>
        </w:rPr>
        <w:t>, 4, 6</w:t>
      </w:r>
    </w:p>
    <w:p w14:paraId="36E1FB92" w14:textId="77777777" w:rsidR="00B13E31" w:rsidRDefault="00B13E31">
      <w:pPr>
        <w:pStyle w:val="12"/>
        <w:tabs>
          <w:tab w:val="right" w:leader="dot" w:pos="3854"/>
        </w:tabs>
        <w:rPr>
          <w:noProof/>
        </w:rPr>
      </w:pPr>
      <w:r>
        <w:rPr>
          <w:noProof/>
        </w:rPr>
        <w:t>Bilateral, 3, 4, 5, 9, 15, 17</w:t>
      </w:r>
    </w:p>
    <w:p w14:paraId="167CEF80" w14:textId="77777777" w:rsidR="00B13E31" w:rsidRDefault="00B13E31">
      <w:pPr>
        <w:pStyle w:val="12"/>
        <w:tabs>
          <w:tab w:val="right" w:leader="dot" w:pos="3854"/>
        </w:tabs>
        <w:rPr>
          <w:noProof/>
        </w:rPr>
      </w:pPr>
      <w:r w:rsidRPr="00DF035E">
        <w:rPr>
          <w:rFonts w:ascii="Times New Roman" w:hAnsi="Times New Roman"/>
          <w:noProof/>
        </w:rPr>
        <w:t>BND</w:t>
      </w:r>
      <w:r>
        <w:rPr>
          <w:noProof/>
        </w:rPr>
        <w:t>, 3, 4, 5, 8, 9, 15, 17</w:t>
      </w:r>
    </w:p>
    <w:p w14:paraId="51FCC4B6" w14:textId="77777777" w:rsidR="00B13E31" w:rsidRDefault="00B13E31">
      <w:pPr>
        <w:pStyle w:val="12"/>
        <w:tabs>
          <w:tab w:val="right" w:leader="dot" w:pos="3854"/>
        </w:tabs>
        <w:rPr>
          <w:noProof/>
        </w:rPr>
      </w:pPr>
      <w:r>
        <w:rPr>
          <w:noProof/>
        </w:rPr>
        <w:t>CAT, 3, 4, 5, 9, 15, 16</w:t>
      </w:r>
    </w:p>
    <w:p w14:paraId="69135155" w14:textId="77777777" w:rsidR="00B13E31" w:rsidRDefault="00B13E31">
      <w:pPr>
        <w:pStyle w:val="12"/>
        <w:tabs>
          <w:tab w:val="right" w:leader="dot" w:pos="3854"/>
        </w:tabs>
        <w:rPr>
          <w:noProof/>
        </w:rPr>
      </w:pPr>
      <w:r w:rsidRPr="00DF035E">
        <w:rPr>
          <w:rFonts w:ascii="Times New Roman" w:hAnsi="Times New Roman"/>
          <w:noProof/>
        </w:rPr>
        <w:t>Categorical variable</w:t>
      </w:r>
      <w:r>
        <w:rPr>
          <w:noProof/>
        </w:rPr>
        <w:t>, 4</w:t>
      </w:r>
    </w:p>
    <w:p w14:paraId="25241434" w14:textId="77777777" w:rsidR="00B13E31" w:rsidRDefault="00B13E31">
      <w:pPr>
        <w:pStyle w:val="12"/>
        <w:tabs>
          <w:tab w:val="right" w:leader="dot" w:pos="3854"/>
        </w:tabs>
        <w:rPr>
          <w:noProof/>
        </w:rPr>
      </w:pPr>
      <w:r w:rsidRPr="00DF035E">
        <w:rPr>
          <w:rFonts w:ascii="Times New Roman" w:hAnsi="Times New Roman"/>
          <w:noProof/>
        </w:rPr>
        <w:t>CCR</w:t>
      </w:r>
      <w:r>
        <w:rPr>
          <w:noProof/>
        </w:rPr>
        <w:t>, 4, 6</w:t>
      </w:r>
    </w:p>
    <w:p w14:paraId="7427DF10" w14:textId="77777777" w:rsidR="00B13E31" w:rsidRDefault="00B13E31">
      <w:pPr>
        <w:pStyle w:val="12"/>
        <w:tabs>
          <w:tab w:val="right" w:leader="dot" w:pos="3854"/>
        </w:tabs>
        <w:rPr>
          <w:noProof/>
        </w:rPr>
      </w:pPr>
      <w:r w:rsidRPr="00DF035E">
        <w:rPr>
          <w:rFonts w:ascii="Times New Roman" w:hAnsi="Times New Roman"/>
          <w:noProof/>
        </w:rPr>
        <w:t>Charnes-Cooper-Rhodes model</w:t>
      </w:r>
      <w:r>
        <w:rPr>
          <w:noProof/>
        </w:rPr>
        <w:t>, 4</w:t>
      </w:r>
    </w:p>
    <w:p w14:paraId="38A5504A" w14:textId="77777777" w:rsidR="00B13E31" w:rsidRDefault="00B13E31">
      <w:pPr>
        <w:pStyle w:val="12"/>
        <w:tabs>
          <w:tab w:val="right" w:leader="dot" w:pos="3854"/>
        </w:tabs>
        <w:rPr>
          <w:noProof/>
        </w:rPr>
      </w:pPr>
      <w:r>
        <w:rPr>
          <w:noProof/>
        </w:rPr>
        <w:t>Cost, 3, 4, 5, 9, 10, 11, 15, 16</w:t>
      </w:r>
    </w:p>
    <w:p w14:paraId="3905FAE1" w14:textId="77777777" w:rsidR="00B13E31" w:rsidRDefault="00B13E31">
      <w:pPr>
        <w:pStyle w:val="12"/>
        <w:tabs>
          <w:tab w:val="right" w:leader="dot" w:pos="3854"/>
        </w:tabs>
        <w:rPr>
          <w:noProof/>
        </w:rPr>
      </w:pPr>
      <w:r>
        <w:rPr>
          <w:noProof/>
        </w:rPr>
        <w:t>Data Limitations, 16</w:t>
      </w:r>
    </w:p>
    <w:p w14:paraId="357654F8" w14:textId="77777777" w:rsidR="00B13E31" w:rsidRDefault="00B13E31">
      <w:pPr>
        <w:pStyle w:val="12"/>
        <w:tabs>
          <w:tab w:val="right" w:leader="dot" w:pos="3854"/>
        </w:tabs>
        <w:rPr>
          <w:noProof/>
        </w:rPr>
      </w:pPr>
      <w:r>
        <w:rPr>
          <w:noProof/>
        </w:rPr>
        <w:t>Data sheet name, 6</w:t>
      </w:r>
    </w:p>
    <w:p w14:paraId="17A66FA9" w14:textId="77777777" w:rsidR="00B13E31" w:rsidRDefault="00B13E31">
      <w:pPr>
        <w:pStyle w:val="12"/>
        <w:tabs>
          <w:tab w:val="right" w:leader="dot" w:pos="3854"/>
        </w:tabs>
        <w:rPr>
          <w:noProof/>
        </w:rPr>
      </w:pPr>
      <w:r w:rsidRPr="00DF035E">
        <w:rPr>
          <w:rFonts w:ascii="Times New Roman" w:hAnsi="Times New Roman"/>
          <w:noProof/>
        </w:rPr>
        <w:t>Decreasing Returns-to-Scale model</w:t>
      </w:r>
      <w:r>
        <w:rPr>
          <w:noProof/>
        </w:rPr>
        <w:t>, 4</w:t>
      </w:r>
    </w:p>
    <w:p w14:paraId="67165765" w14:textId="77777777" w:rsidR="00B13E31" w:rsidRDefault="00B13E31">
      <w:pPr>
        <w:pStyle w:val="12"/>
        <w:tabs>
          <w:tab w:val="right" w:leader="dot" w:pos="3854"/>
        </w:tabs>
        <w:rPr>
          <w:noProof/>
        </w:rPr>
      </w:pPr>
      <w:r w:rsidRPr="00DF035E">
        <w:rPr>
          <w:rFonts w:ascii="Times New Roman" w:hAnsi="Times New Roman"/>
          <w:noProof/>
        </w:rPr>
        <w:t>Different Systems</w:t>
      </w:r>
      <w:r>
        <w:rPr>
          <w:noProof/>
        </w:rPr>
        <w:t>, 4</w:t>
      </w:r>
    </w:p>
    <w:p w14:paraId="5F23B5F3" w14:textId="77777777" w:rsidR="00B13E31" w:rsidRDefault="00B13E31">
      <w:pPr>
        <w:pStyle w:val="12"/>
        <w:tabs>
          <w:tab w:val="right" w:leader="dot" w:pos="3854"/>
        </w:tabs>
        <w:rPr>
          <w:noProof/>
        </w:rPr>
      </w:pPr>
      <w:r w:rsidRPr="00DF035E">
        <w:rPr>
          <w:rFonts w:ascii="Times New Roman" w:hAnsi="Times New Roman"/>
          <w:noProof/>
        </w:rPr>
        <w:t>DRS</w:t>
      </w:r>
      <w:r>
        <w:rPr>
          <w:noProof/>
        </w:rPr>
        <w:t>, 4, 6</w:t>
      </w:r>
    </w:p>
    <w:p w14:paraId="78081992" w14:textId="77777777" w:rsidR="00B13E31" w:rsidRDefault="00B13E31">
      <w:pPr>
        <w:pStyle w:val="12"/>
        <w:tabs>
          <w:tab w:val="right" w:leader="dot" w:pos="3854"/>
        </w:tabs>
        <w:rPr>
          <w:noProof/>
        </w:rPr>
      </w:pPr>
      <w:r w:rsidRPr="00DF035E">
        <w:rPr>
          <w:rFonts w:ascii="Times New Roman" w:hAnsi="Times New Roman"/>
          <w:noProof/>
        </w:rPr>
        <w:t>FDH</w:t>
      </w:r>
      <w:r>
        <w:rPr>
          <w:noProof/>
        </w:rPr>
        <w:t>, 4, 6</w:t>
      </w:r>
    </w:p>
    <w:p w14:paraId="69C9DE43" w14:textId="77777777" w:rsidR="00B13E31" w:rsidRDefault="00B13E31">
      <w:pPr>
        <w:pStyle w:val="12"/>
        <w:tabs>
          <w:tab w:val="right" w:leader="dot" w:pos="3854"/>
        </w:tabs>
        <w:rPr>
          <w:noProof/>
        </w:rPr>
      </w:pPr>
      <w:r w:rsidRPr="00DF035E">
        <w:rPr>
          <w:rFonts w:ascii="Times New Roman" w:hAnsi="Times New Roman"/>
          <w:noProof/>
        </w:rPr>
        <w:t>Free Disposal Hull</w:t>
      </w:r>
      <w:r>
        <w:rPr>
          <w:noProof/>
        </w:rPr>
        <w:t>, 4</w:t>
      </w:r>
    </w:p>
    <w:p w14:paraId="0060A3A9" w14:textId="77777777" w:rsidR="00B13E31" w:rsidRDefault="00B13E31">
      <w:pPr>
        <w:pStyle w:val="12"/>
        <w:tabs>
          <w:tab w:val="right" w:leader="dot" w:pos="3854"/>
        </w:tabs>
        <w:rPr>
          <w:noProof/>
        </w:rPr>
      </w:pPr>
      <w:r w:rsidRPr="00DF035E">
        <w:rPr>
          <w:rFonts w:ascii="Times New Roman" w:hAnsi="Times New Roman"/>
          <w:noProof/>
        </w:rPr>
        <w:t>Generalized Returns-to-Scale model</w:t>
      </w:r>
      <w:r>
        <w:rPr>
          <w:noProof/>
        </w:rPr>
        <w:t>, 4</w:t>
      </w:r>
    </w:p>
    <w:p w14:paraId="16732C6A" w14:textId="77777777" w:rsidR="00B13E31" w:rsidRDefault="00B13E31">
      <w:pPr>
        <w:pStyle w:val="12"/>
        <w:tabs>
          <w:tab w:val="right" w:leader="dot" w:pos="3854"/>
        </w:tabs>
        <w:rPr>
          <w:noProof/>
        </w:rPr>
      </w:pPr>
      <w:r>
        <w:rPr>
          <w:noProof/>
        </w:rPr>
        <w:t xml:space="preserve">Graphsheet </w:t>
      </w:r>
      <w:r>
        <w:rPr>
          <w:rFonts w:hint="eastAsia"/>
          <w:noProof/>
        </w:rPr>
        <w:t>“</w:t>
      </w:r>
      <w:r>
        <w:rPr>
          <w:noProof/>
        </w:rPr>
        <w:t>Graph1</w:t>
      </w:r>
      <w:r>
        <w:rPr>
          <w:rFonts w:hint="eastAsia"/>
          <w:noProof/>
        </w:rPr>
        <w:t>”</w:t>
      </w:r>
      <w:r>
        <w:rPr>
          <w:noProof/>
        </w:rPr>
        <w:t>, 13</w:t>
      </w:r>
    </w:p>
    <w:p w14:paraId="5B7BA3D1" w14:textId="77777777" w:rsidR="00B13E31" w:rsidRDefault="00B13E31">
      <w:pPr>
        <w:pStyle w:val="12"/>
        <w:tabs>
          <w:tab w:val="right" w:leader="dot" w:pos="3854"/>
        </w:tabs>
        <w:rPr>
          <w:noProof/>
        </w:rPr>
      </w:pPr>
      <w:r>
        <w:rPr>
          <w:noProof/>
        </w:rPr>
        <w:t xml:space="preserve">Graphsheet </w:t>
      </w:r>
      <w:r>
        <w:rPr>
          <w:rFonts w:hint="eastAsia"/>
          <w:noProof/>
        </w:rPr>
        <w:t>“</w:t>
      </w:r>
      <w:r>
        <w:rPr>
          <w:noProof/>
        </w:rPr>
        <w:t>Graph2</w:t>
      </w:r>
      <w:r>
        <w:rPr>
          <w:rFonts w:hint="eastAsia"/>
          <w:noProof/>
        </w:rPr>
        <w:t>”</w:t>
      </w:r>
      <w:r>
        <w:rPr>
          <w:noProof/>
        </w:rPr>
        <w:t>, 13</w:t>
      </w:r>
    </w:p>
    <w:p w14:paraId="314871CF" w14:textId="77777777" w:rsidR="00B13E31" w:rsidRDefault="00B13E31">
      <w:pPr>
        <w:pStyle w:val="12"/>
        <w:tabs>
          <w:tab w:val="right" w:leader="dot" w:pos="3854"/>
        </w:tabs>
        <w:rPr>
          <w:noProof/>
        </w:rPr>
      </w:pPr>
      <w:r w:rsidRPr="00DF035E">
        <w:rPr>
          <w:rFonts w:ascii="Times New Roman" w:hAnsi="Times New Roman"/>
          <w:noProof/>
        </w:rPr>
        <w:t>GRS</w:t>
      </w:r>
      <w:r>
        <w:rPr>
          <w:noProof/>
        </w:rPr>
        <w:t>, 4, 6</w:t>
      </w:r>
    </w:p>
    <w:p w14:paraId="4342D8EF" w14:textId="77777777" w:rsidR="00B13E31" w:rsidRDefault="00B13E31">
      <w:pPr>
        <w:pStyle w:val="12"/>
        <w:tabs>
          <w:tab w:val="right" w:leader="dot" w:pos="3854"/>
        </w:tabs>
        <w:rPr>
          <w:noProof/>
        </w:rPr>
      </w:pPr>
      <w:r>
        <w:rPr>
          <w:noProof/>
        </w:rPr>
        <w:t>Inappropriate Data, 16</w:t>
      </w:r>
    </w:p>
    <w:p w14:paraId="76890E48" w14:textId="77777777" w:rsidR="00B13E31" w:rsidRDefault="00B13E31">
      <w:pPr>
        <w:pStyle w:val="12"/>
        <w:tabs>
          <w:tab w:val="right" w:leader="dot" w:pos="3854"/>
        </w:tabs>
        <w:rPr>
          <w:noProof/>
        </w:rPr>
      </w:pPr>
      <w:r w:rsidRPr="00DF035E">
        <w:rPr>
          <w:rFonts w:ascii="Times New Roman" w:hAnsi="Times New Roman"/>
          <w:noProof/>
        </w:rPr>
        <w:t>Increasing Returns-to-Scale model</w:t>
      </w:r>
      <w:r>
        <w:rPr>
          <w:noProof/>
        </w:rPr>
        <w:t>, 4</w:t>
      </w:r>
    </w:p>
    <w:p w14:paraId="02F5C89C" w14:textId="77777777" w:rsidR="00B13E31" w:rsidRDefault="00B13E31">
      <w:pPr>
        <w:pStyle w:val="12"/>
        <w:tabs>
          <w:tab w:val="right" w:leader="dot" w:pos="3854"/>
        </w:tabs>
        <w:rPr>
          <w:noProof/>
        </w:rPr>
      </w:pPr>
      <w:r w:rsidRPr="00DF035E">
        <w:rPr>
          <w:rFonts w:ascii="Times New Roman" w:hAnsi="Times New Roman"/>
          <w:noProof/>
        </w:rPr>
        <w:t>IRS</w:t>
      </w:r>
      <w:r>
        <w:rPr>
          <w:noProof/>
        </w:rPr>
        <w:t>, 4, 6</w:t>
      </w:r>
    </w:p>
    <w:p w14:paraId="2A1DC43E" w14:textId="77777777" w:rsidR="00B13E31" w:rsidRDefault="00B13E31">
      <w:pPr>
        <w:pStyle w:val="12"/>
        <w:tabs>
          <w:tab w:val="right" w:leader="dot" w:pos="3854"/>
        </w:tabs>
        <w:rPr>
          <w:noProof/>
        </w:rPr>
      </w:pPr>
      <w:r w:rsidRPr="00DF035E">
        <w:rPr>
          <w:rFonts w:ascii="Times New Roman" w:hAnsi="Times New Roman"/>
          <w:noProof/>
        </w:rPr>
        <w:t>Malmquist</w:t>
      </w:r>
      <w:r>
        <w:rPr>
          <w:noProof/>
        </w:rPr>
        <w:t>, 3, 4, 5, 6, 11, 15, 17</w:t>
      </w:r>
    </w:p>
    <w:p w14:paraId="52FE4183" w14:textId="77777777" w:rsidR="00B13E31" w:rsidRDefault="00B13E31">
      <w:pPr>
        <w:pStyle w:val="12"/>
        <w:tabs>
          <w:tab w:val="right" w:leader="dot" w:pos="3854"/>
        </w:tabs>
        <w:rPr>
          <w:noProof/>
        </w:rPr>
      </w:pPr>
      <w:r w:rsidRPr="00DF035E">
        <w:rPr>
          <w:noProof/>
          <w:lang w:val="pt-PT"/>
        </w:rPr>
        <w:t>Malmquist-Radial</w:t>
      </w:r>
      <w:r>
        <w:rPr>
          <w:noProof/>
        </w:rPr>
        <w:t>, 5, 11</w:t>
      </w:r>
    </w:p>
    <w:p w14:paraId="7F2417E7" w14:textId="77777777" w:rsidR="00B13E31" w:rsidRDefault="00B13E31">
      <w:pPr>
        <w:pStyle w:val="12"/>
        <w:tabs>
          <w:tab w:val="right" w:leader="dot" w:pos="3854"/>
        </w:tabs>
        <w:rPr>
          <w:noProof/>
        </w:rPr>
      </w:pPr>
      <w:r>
        <w:rPr>
          <w:noProof/>
        </w:rPr>
        <w:t>NCN, 3, 4, 5, 8, 15, 17</w:t>
      </w:r>
    </w:p>
    <w:p w14:paraId="26B5E68A" w14:textId="77777777" w:rsidR="00B13E31" w:rsidRDefault="00B13E31">
      <w:pPr>
        <w:pStyle w:val="12"/>
        <w:tabs>
          <w:tab w:val="right" w:leader="dot" w:pos="3854"/>
        </w:tabs>
        <w:rPr>
          <w:noProof/>
        </w:rPr>
      </w:pPr>
      <w:r>
        <w:rPr>
          <w:noProof/>
        </w:rPr>
        <w:t>NDSC, 3, 4, 5, 8, 17</w:t>
      </w:r>
    </w:p>
    <w:p w14:paraId="2B5A0C15" w14:textId="77777777" w:rsidR="00B13E31" w:rsidRDefault="00B13E31">
      <w:pPr>
        <w:pStyle w:val="12"/>
        <w:tabs>
          <w:tab w:val="right" w:leader="dot" w:pos="3854"/>
        </w:tabs>
        <w:rPr>
          <w:noProof/>
        </w:rPr>
      </w:pPr>
      <w:r>
        <w:rPr>
          <w:noProof/>
        </w:rPr>
        <w:t>New-Cost, 3, 5, 9, 10, 16</w:t>
      </w:r>
    </w:p>
    <w:p w14:paraId="388E5433" w14:textId="77777777" w:rsidR="00B13E31" w:rsidRDefault="00B13E31">
      <w:pPr>
        <w:pStyle w:val="12"/>
        <w:tabs>
          <w:tab w:val="right" w:leader="dot" w:pos="3854"/>
        </w:tabs>
        <w:rPr>
          <w:noProof/>
        </w:rPr>
      </w:pPr>
      <w:r>
        <w:rPr>
          <w:noProof/>
        </w:rPr>
        <w:t>New-Profit, 3, 4, 5, 11, 16</w:t>
      </w:r>
    </w:p>
    <w:p w14:paraId="474108CF" w14:textId="77777777" w:rsidR="00B13E31" w:rsidRDefault="00B13E31">
      <w:pPr>
        <w:pStyle w:val="12"/>
        <w:tabs>
          <w:tab w:val="right" w:leader="dot" w:pos="3854"/>
        </w:tabs>
        <w:rPr>
          <w:noProof/>
        </w:rPr>
      </w:pPr>
      <w:r>
        <w:rPr>
          <w:noProof/>
        </w:rPr>
        <w:t>New-Revenue, 3, 5, 10, 11, 16</w:t>
      </w:r>
    </w:p>
    <w:p w14:paraId="24FBD6B3" w14:textId="77777777" w:rsidR="00B13E31" w:rsidRDefault="00B13E31">
      <w:pPr>
        <w:pStyle w:val="12"/>
        <w:tabs>
          <w:tab w:val="right" w:leader="dot" w:pos="3854"/>
        </w:tabs>
        <w:rPr>
          <w:noProof/>
        </w:rPr>
      </w:pPr>
      <w:r w:rsidRPr="00DF035E">
        <w:rPr>
          <w:rFonts w:ascii="Times New Roman" w:hAnsi="Times New Roman"/>
          <w:noProof/>
        </w:rPr>
        <w:t>Non-controllable</w:t>
      </w:r>
      <w:r>
        <w:rPr>
          <w:noProof/>
        </w:rPr>
        <w:t>, 4, 8</w:t>
      </w:r>
    </w:p>
    <w:p w14:paraId="6C686146" w14:textId="77777777" w:rsidR="00B13E31" w:rsidRDefault="00B13E31">
      <w:pPr>
        <w:pStyle w:val="12"/>
        <w:tabs>
          <w:tab w:val="right" w:leader="dot" w:pos="3854"/>
        </w:tabs>
        <w:rPr>
          <w:noProof/>
        </w:rPr>
      </w:pPr>
      <w:r w:rsidRPr="00DF035E">
        <w:rPr>
          <w:rFonts w:ascii="Times New Roman" w:hAnsi="Times New Roman"/>
          <w:noProof/>
        </w:rPr>
        <w:t>Non-discretionary</w:t>
      </w:r>
      <w:r>
        <w:rPr>
          <w:noProof/>
        </w:rPr>
        <w:t>, 4, 8</w:t>
      </w:r>
    </w:p>
    <w:p w14:paraId="7B68A8DF" w14:textId="77777777" w:rsidR="00B13E31" w:rsidRDefault="00B13E31">
      <w:pPr>
        <w:pStyle w:val="12"/>
        <w:tabs>
          <w:tab w:val="right" w:leader="dot" w:pos="3854"/>
        </w:tabs>
        <w:rPr>
          <w:noProof/>
        </w:rPr>
      </w:pPr>
      <w:r w:rsidRPr="00DF035E">
        <w:rPr>
          <w:rFonts w:ascii="Times New Roman" w:hAnsi="Times New Roman"/>
          <w:noProof/>
        </w:rPr>
        <w:t>Non-Oriented</w:t>
      </w:r>
      <w:r>
        <w:rPr>
          <w:noProof/>
        </w:rPr>
        <w:t>, 3</w:t>
      </w:r>
    </w:p>
    <w:p w14:paraId="79236952" w14:textId="77777777" w:rsidR="00B13E31" w:rsidRDefault="00B13E31">
      <w:pPr>
        <w:pStyle w:val="12"/>
        <w:tabs>
          <w:tab w:val="right" w:leader="dot" w:pos="3854"/>
        </w:tabs>
        <w:rPr>
          <w:noProof/>
        </w:rPr>
      </w:pPr>
      <w:r w:rsidRPr="00DF035E">
        <w:rPr>
          <w:rFonts w:ascii="Times New Roman" w:hAnsi="Times New Roman"/>
          <w:noProof/>
        </w:rPr>
        <w:t>Non-Radial</w:t>
      </w:r>
      <w:r>
        <w:rPr>
          <w:noProof/>
        </w:rPr>
        <w:t>, 3</w:t>
      </w:r>
    </w:p>
    <w:p w14:paraId="5E8C67CC" w14:textId="77777777" w:rsidR="00B13E31" w:rsidRDefault="00B13E31">
      <w:pPr>
        <w:pStyle w:val="12"/>
        <w:tabs>
          <w:tab w:val="right" w:leader="dot" w:pos="3854"/>
        </w:tabs>
        <w:rPr>
          <w:noProof/>
        </w:rPr>
      </w:pPr>
      <w:r>
        <w:rPr>
          <w:noProof/>
        </w:rPr>
        <w:t>Notation, 3</w:t>
      </w:r>
    </w:p>
    <w:p w14:paraId="4B76E46F" w14:textId="77777777" w:rsidR="00B13E31" w:rsidRDefault="00B13E31">
      <w:pPr>
        <w:pStyle w:val="12"/>
        <w:tabs>
          <w:tab w:val="right" w:leader="dot" w:pos="3854"/>
        </w:tabs>
        <w:rPr>
          <w:noProof/>
        </w:rPr>
      </w:pPr>
      <w:r w:rsidRPr="00DF035E">
        <w:rPr>
          <w:rFonts w:ascii="Times New Roman" w:hAnsi="Times New Roman"/>
          <w:noProof/>
        </w:rPr>
        <w:t>Oriented</w:t>
      </w:r>
      <w:r>
        <w:rPr>
          <w:noProof/>
        </w:rPr>
        <w:t>, 3, 4, 5, 8</w:t>
      </w:r>
    </w:p>
    <w:p w14:paraId="2B2662AC" w14:textId="77777777" w:rsidR="00B13E31" w:rsidRDefault="00B13E31">
      <w:pPr>
        <w:pStyle w:val="12"/>
        <w:tabs>
          <w:tab w:val="right" w:leader="dot" w:pos="3854"/>
        </w:tabs>
        <w:rPr>
          <w:noProof/>
        </w:rPr>
      </w:pPr>
      <w:r w:rsidRPr="00DF035E">
        <w:rPr>
          <w:rFonts w:ascii="Times New Roman" w:hAnsi="Times New Roman"/>
          <w:noProof/>
        </w:rPr>
        <w:t>Platform</w:t>
      </w:r>
      <w:r>
        <w:rPr>
          <w:noProof/>
        </w:rPr>
        <w:t>, 3</w:t>
      </w:r>
    </w:p>
    <w:p w14:paraId="7AA42CFC" w14:textId="77777777" w:rsidR="00B13E31" w:rsidRDefault="00B13E31">
      <w:pPr>
        <w:pStyle w:val="12"/>
        <w:tabs>
          <w:tab w:val="right" w:leader="dot" w:pos="3854"/>
        </w:tabs>
        <w:rPr>
          <w:noProof/>
        </w:rPr>
      </w:pPr>
      <w:r>
        <w:rPr>
          <w:noProof/>
        </w:rPr>
        <w:t>Preparation of Data File, 6</w:t>
      </w:r>
    </w:p>
    <w:p w14:paraId="075EAAD9" w14:textId="77777777" w:rsidR="00B13E31" w:rsidRDefault="00B13E31">
      <w:pPr>
        <w:pStyle w:val="12"/>
        <w:tabs>
          <w:tab w:val="right" w:leader="dot" w:pos="3854"/>
        </w:tabs>
        <w:rPr>
          <w:noProof/>
        </w:rPr>
      </w:pPr>
      <w:r>
        <w:rPr>
          <w:noProof/>
        </w:rPr>
        <w:t>Problem Size, 16</w:t>
      </w:r>
    </w:p>
    <w:p w14:paraId="55CCFE81" w14:textId="77777777" w:rsidR="00B13E31" w:rsidRDefault="00B13E31">
      <w:pPr>
        <w:pStyle w:val="12"/>
        <w:tabs>
          <w:tab w:val="right" w:leader="dot" w:pos="3854"/>
        </w:tabs>
        <w:rPr>
          <w:noProof/>
        </w:rPr>
      </w:pPr>
      <w:r w:rsidRPr="00DF035E">
        <w:rPr>
          <w:rFonts w:ascii="Times New Roman" w:hAnsi="Times New Roman"/>
          <w:noProof/>
        </w:rPr>
        <w:t>Profit</w:t>
      </w:r>
      <w:r>
        <w:rPr>
          <w:noProof/>
        </w:rPr>
        <w:t>, 4, 11</w:t>
      </w:r>
    </w:p>
    <w:p w14:paraId="344C7321" w14:textId="77777777" w:rsidR="00B13E31" w:rsidRDefault="00B13E31">
      <w:pPr>
        <w:pStyle w:val="12"/>
        <w:tabs>
          <w:tab w:val="right" w:leader="dot" w:pos="3854"/>
        </w:tabs>
        <w:rPr>
          <w:noProof/>
        </w:rPr>
      </w:pPr>
      <w:r w:rsidRPr="00DF035E">
        <w:rPr>
          <w:rFonts w:ascii="Times New Roman" w:hAnsi="Times New Roman"/>
          <w:noProof/>
        </w:rPr>
        <w:t>Radial</w:t>
      </w:r>
      <w:r>
        <w:rPr>
          <w:noProof/>
        </w:rPr>
        <w:t>, 3, 4, 5</w:t>
      </w:r>
    </w:p>
    <w:p w14:paraId="73E991C7" w14:textId="77777777" w:rsidR="00B13E31" w:rsidRDefault="00B13E31">
      <w:pPr>
        <w:pStyle w:val="12"/>
        <w:tabs>
          <w:tab w:val="right" w:leader="dot" w:pos="3854"/>
        </w:tabs>
        <w:rPr>
          <w:noProof/>
        </w:rPr>
      </w:pPr>
      <w:r w:rsidRPr="00DF035E">
        <w:rPr>
          <w:rFonts w:ascii="Times New Roman" w:hAnsi="Times New Roman"/>
          <w:noProof/>
        </w:rPr>
        <w:t>Ratio</w:t>
      </w:r>
      <w:r>
        <w:rPr>
          <w:noProof/>
        </w:rPr>
        <w:t>, 4, 11</w:t>
      </w:r>
    </w:p>
    <w:p w14:paraId="628A627F" w14:textId="77777777" w:rsidR="00B13E31" w:rsidRDefault="00B13E31">
      <w:pPr>
        <w:pStyle w:val="12"/>
        <w:tabs>
          <w:tab w:val="right" w:leader="dot" w:pos="3854"/>
        </w:tabs>
        <w:rPr>
          <w:noProof/>
        </w:rPr>
      </w:pPr>
      <w:r w:rsidRPr="00DF035E">
        <w:rPr>
          <w:rFonts w:ascii="Times New Roman" w:hAnsi="Times New Roman"/>
          <w:noProof/>
        </w:rPr>
        <w:t>returns to scale</w:t>
      </w:r>
      <w:r>
        <w:rPr>
          <w:noProof/>
        </w:rPr>
        <w:t>, 3, 6</w:t>
      </w:r>
    </w:p>
    <w:p w14:paraId="71F18EDB" w14:textId="77777777" w:rsidR="00B13E31" w:rsidRDefault="00B13E31">
      <w:pPr>
        <w:pStyle w:val="12"/>
        <w:tabs>
          <w:tab w:val="right" w:leader="dot" w:pos="3854"/>
        </w:tabs>
        <w:rPr>
          <w:noProof/>
        </w:rPr>
      </w:pPr>
      <w:r>
        <w:rPr>
          <w:noProof/>
        </w:rPr>
        <w:t>Revenue, 3, 4, 5, 10, 11, 15, 16</w:t>
      </w:r>
    </w:p>
    <w:p w14:paraId="5B0256E7" w14:textId="77777777" w:rsidR="00B13E31" w:rsidRDefault="00B13E31">
      <w:pPr>
        <w:pStyle w:val="12"/>
        <w:tabs>
          <w:tab w:val="right" w:leader="dot" w:pos="3854"/>
        </w:tabs>
        <w:rPr>
          <w:noProof/>
        </w:rPr>
      </w:pPr>
      <w:r w:rsidRPr="00DF035E">
        <w:rPr>
          <w:rFonts w:ascii="Times New Roman" w:hAnsi="Times New Roman"/>
          <w:noProof/>
        </w:rPr>
        <w:t>SBM</w:t>
      </w:r>
      <w:r>
        <w:rPr>
          <w:noProof/>
        </w:rPr>
        <w:t>, 3, 4, 5, 6, 8, 15, 17</w:t>
      </w:r>
    </w:p>
    <w:p w14:paraId="03CCB2C4" w14:textId="77777777" w:rsidR="00B13E31" w:rsidRDefault="00B13E31">
      <w:pPr>
        <w:pStyle w:val="12"/>
        <w:tabs>
          <w:tab w:val="right" w:leader="dot" w:pos="3854"/>
        </w:tabs>
        <w:rPr>
          <w:noProof/>
        </w:rPr>
      </w:pPr>
      <w:r>
        <w:rPr>
          <w:noProof/>
        </w:rPr>
        <w:t>scope of data domain, 6</w:t>
      </w:r>
    </w:p>
    <w:p w14:paraId="5EF2AA52" w14:textId="77777777" w:rsidR="00B13E31" w:rsidRDefault="00B13E31">
      <w:pPr>
        <w:pStyle w:val="12"/>
        <w:tabs>
          <w:tab w:val="right" w:leader="dot" w:pos="3854"/>
        </w:tabs>
        <w:rPr>
          <w:noProof/>
        </w:rPr>
      </w:pPr>
      <w:r w:rsidRPr="00DF035E">
        <w:rPr>
          <w:rFonts w:ascii="Times New Roman" w:hAnsi="Times New Roman"/>
          <w:noProof/>
        </w:rPr>
        <w:t>Slacks-Based Measure</w:t>
      </w:r>
      <w:r>
        <w:rPr>
          <w:noProof/>
        </w:rPr>
        <w:t>, 4</w:t>
      </w:r>
    </w:p>
    <w:p w14:paraId="1E7CF092" w14:textId="77777777" w:rsidR="00B13E31" w:rsidRDefault="00B13E31">
      <w:pPr>
        <w:pStyle w:val="12"/>
        <w:tabs>
          <w:tab w:val="right" w:leader="dot" w:pos="3854"/>
        </w:tabs>
        <w:rPr>
          <w:noProof/>
        </w:rPr>
      </w:pPr>
      <w:r>
        <w:rPr>
          <w:noProof/>
        </w:rPr>
        <w:t>Starting DEA-Solver, 12</w:t>
      </w:r>
    </w:p>
    <w:p w14:paraId="3A25D047" w14:textId="77777777" w:rsidR="00B13E31" w:rsidRDefault="00B13E31">
      <w:pPr>
        <w:pStyle w:val="12"/>
        <w:tabs>
          <w:tab w:val="right" w:leader="dot" w:pos="3854"/>
        </w:tabs>
        <w:rPr>
          <w:noProof/>
        </w:rPr>
      </w:pPr>
      <w:r>
        <w:rPr>
          <w:noProof/>
        </w:rPr>
        <w:t>Super-efficiency, 3, 4, 7, 8, 15, 17</w:t>
      </w:r>
    </w:p>
    <w:p w14:paraId="57B41952" w14:textId="77777777" w:rsidR="00B13E31" w:rsidRDefault="00B13E31">
      <w:pPr>
        <w:pStyle w:val="12"/>
        <w:tabs>
          <w:tab w:val="right" w:leader="dot" w:pos="3854"/>
        </w:tabs>
        <w:rPr>
          <w:noProof/>
        </w:rPr>
      </w:pPr>
      <w:r w:rsidRPr="00DF035E">
        <w:rPr>
          <w:rFonts w:ascii="Times New Roman" w:hAnsi="Times New Roman"/>
          <w:noProof/>
        </w:rPr>
        <w:t>Super-SBM</w:t>
      </w:r>
      <w:r>
        <w:rPr>
          <w:noProof/>
        </w:rPr>
        <w:t>, 5, 8</w:t>
      </w:r>
    </w:p>
    <w:p w14:paraId="333C3D5A" w14:textId="77777777" w:rsidR="00B13E31" w:rsidRDefault="00B13E31">
      <w:pPr>
        <w:pStyle w:val="12"/>
        <w:tabs>
          <w:tab w:val="right" w:leader="dot" w:pos="3854"/>
        </w:tabs>
        <w:rPr>
          <w:noProof/>
        </w:rPr>
      </w:pPr>
      <w:r>
        <w:rPr>
          <w:noProof/>
        </w:rPr>
        <w:t>SYS, 3, 4, 5, 9, 15, 16</w:t>
      </w:r>
    </w:p>
    <w:p w14:paraId="290A6204" w14:textId="77777777" w:rsidR="00B13E31" w:rsidRDefault="00B13E31">
      <w:pPr>
        <w:pStyle w:val="12"/>
        <w:tabs>
          <w:tab w:val="right" w:leader="dot" w:pos="3854"/>
        </w:tabs>
        <w:rPr>
          <w:noProof/>
        </w:rPr>
      </w:pPr>
      <w:r w:rsidRPr="00DF035E">
        <w:rPr>
          <w:rFonts w:ascii="Times New Roman" w:hAnsi="Times New Roman"/>
          <w:noProof/>
        </w:rPr>
        <w:t>Variations by Term</w:t>
      </w:r>
      <w:r>
        <w:rPr>
          <w:noProof/>
        </w:rPr>
        <w:t>, 14</w:t>
      </w:r>
    </w:p>
    <w:p w14:paraId="0E5EEF66" w14:textId="77777777" w:rsidR="00B13E31" w:rsidRDefault="00B13E31">
      <w:pPr>
        <w:pStyle w:val="12"/>
        <w:tabs>
          <w:tab w:val="right" w:leader="dot" w:pos="3854"/>
        </w:tabs>
        <w:rPr>
          <w:noProof/>
        </w:rPr>
      </w:pPr>
      <w:r w:rsidRPr="00DF035E">
        <w:rPr>
          <w:rFonts w:ascii="Times New Roman" w:hAnsi="Times New Roman"/>
          <w:noProof/>
        </w:rPr>
        <w:t>Variations through Window</w:t>
      </w:r>
      <w:r>
        <w:rPr>
          <w:noProof/>
        </w:rPr>
        <w:t>, 14</w:t>
      </w:r>
    </w:p>
    <w:p w14:paraId="6B12DB84" w14:textId="77777777" w:rsidR="00B13E31" w:rsidRDefault="00B13E31">
      <w:pPr>
        <w:pStyle w:val="12"/>
        <w:tabs>
          <w:tab w:val="right" w:leader="dot" w:pos="3854"/>
        </w:tabs>
        <w:rPr>
          <w:noProof/>
        </w:rPr>
      </w:pPr>
      <w:r w:rsidRPr="00DF035E">
        <w:rPr>
          <w:rFonts w:ascii="Times New Roman" w:hAnsi="Times New Roman"/>
          <w:noProof/>
        </w:rPr>
        <w:t>Weighted SBM</w:t>
      </w:r>
      <w:r>
        <w:rPr>
          <w:noProof/>
        </w:rPr>
        <w:t>, 3, 4, 5, 11</w:t>
      </w:r>
    </w:p>
    <w:p w14:paraId="4D7C5163" w14:textId="77777777" w:rsidR="00B13E31" w:rsidRDefault="00B13E31">
      <w:pPr>
        <w:pStyle w:val="12"/>
        <w:tabs>
          <w:tab w:val="right" w:leader="dot" w:pos="3854"/>
        </w:tabs>
        <w:rPr>
          <w:noProof/>
        </w:rPr>
      </w:pPr>
      <w:r w:rsidRPr="00DF035E">
        <w:rPr>
          <w:rFonts w:ascii="Times New Roman" w:hAnsi="Times New Roman"/>
          <w:noProof/>
        </w:rPr>
        <w:t>Window</w:t>
      </w:r>
      <w:r>
        <w:rPr>
          <w:noProof/>
        </w:rPr>
        <w:t>, 3, 4, 5, 6, 11, 14, 15, 17</w:t>
      </w:r>
    </w:p>
    <w:p w14:paraId="354B1550" w14:textId="77777777" w:rsidR="00B13E31" w:rsidRDefault="00B13E31">
      <w:pPr>
        <w:pStyle w:val="12"/>
        <w:tabs>
          <w:tab w:val="right" w:leader="dot" w:pos="3854"/>
        </w:tabs>
        <w:rPr>
          <w:noProof/>
        </w:rPr>
      </w:pPr>
      <w:r w:rsidRPr="00DF035E">
        <w:rPr>
          <w:rFonts w:ascii="Times New Roman" w:hAnsi="Times New Roman"/>
          <w:noProof/>
        </w:rPr>
        <w:t>Window Analysis</w:t>
      </w:r>
      <w:r>
        <w:rPr>
          <w:noProof/>
        </w:rPr>
        <w:t>, 4</w:t>
      </w:r>
    </w:p>
    <w:p w14:paraId="1C7D6971" w14:textId="77777777" w:rsidR="00B13E31" w:rsidRDefault="00B13E31">
      <w:pPr>
        <w:pStyle w:val="12"/>
        <w:tabs>
          <w:tab w:val="right" w:leader="dot" w:pos="3854"/>
        </w:tabs>
        <w:rPr>
          <w:noProof/>
        </w:rPr>
      </w:pPr>
      <w:r>
        <w:rPr>
          <w:noProof/>
        </w:rPr>
        <w:t xml:space="preserve">Worksheet </w:t>
      </w:r>
      <w:r>
        <w:rPr>
          <w:rFonts w:hint="eastAsia"/>
          <w:noProof/>
        </w:rPr>
        <w:t>“</w:t>
      </w:r>
      <w:r>
        <w:rPr>
          <w:noProof/>
        </w:rPr>
        <w:t>Projection</w:t>
      </w:r>
      <w:r>
        <w:rPr>
          <w:rFonts w:hint="eastAsia"/>
          <w:noProof/>
        </w:rPr>
        <w:t>”</w:t>
      </w:r>
      <w:r>
        <w:rPr>
          <w:noProof/>
        </w:rPr>
        <w:t>, 13</w:t>
      </w:r>
    </w:p>
    <w:p w14:paraId="1242E38E" w14:textId="77777777" w:rsidR="00B13E31" w:rsidRDefault="00B13E31">
      <w:pPr>
        <w:pStyle w:val="12"/>
        <w:tabs>
          <w:tab w:val="right" w:leader="dot" w:pos="3854"/>
        </w:tabs>
        <w:rPr>
          <w:noProof/>
        </w:rPr>
      </w:pPr>
      <w:r>
        <w:rPr>
          <w:noProof/>
        </w:rPr>
        <w:t xml:space="preserve">Worksheet </w:t>
      </w:r>
      <w:r>
        <w:rPr>
          <w:rFonts w:hint="eastAsia"/>
          <w:noProof/>
        </w:rPr>
        <w:t>“</w:t>
      </w:r>
      <w:r>
        <w:rPr>
          <w:noProof/>
        </w:rPr>
        <w:t>RTS</w:t>
      </w:r>
      <w:r>
        <w:rPr>
          <w:rFonts w:hint="eastAsia"/>
          <w:noProof/>
        </w:rPr>
        <w:t>”</w:t>
      </w:r>
      <w:r>
        <w:rPr>
          <w:noProof/>
        </w:rPr>
        <w:t>, 13</w:t>
      </w:r>
    </w:p>
    <w:p w14:paraId="2B206759" w14:textId="77777777" w:rsidR="00B13E31" w:rsidRDefault="00B13E31">
      <w:pPr>
        <w:pStyle w:val="12"/>
        <w:tabs>
          <w:tab w:val="right" w:leader="dot" w:pos="3854"/>
        </w:tabs>
        <w:rPr>
          <w:noProof/>
        </w:rPr>
      </w:pPr>
      <w:r>
        <w:rPr>
          <w:noProof/>
        </w:rPr>
        <w:t xml:space="preserve">Worksheet </w:t>
      </w:r>
      <w:r>
        <w:rPr>
          <w:rFonts w:hint="eastAsia"/>
          <w:noProof/>
        </w:rPr>
        <w:t>“</w:t>
      </w:r>
      <w:r>
        <w:rPr>
          <w:noProof/>
        </w:rPr>
        <w:t>Score</w:t>
      </w:r>
      <w:r>
        <w:rPr>
          <w:rFonts w:hint="eastAsia"/>
          <w:noProof/>
        </w:rPr>
        <w:t>”</w:t>
      </w:r>
      <w:r>
        <w:rPr>
          <w:noProof/>
        </w:rPr>
        <w:t>, 12</w:t>
      </w:r>
    </w:p>
    <w:p w14:paraId="152993FB" w14:textId="77777777" w:rsidR="00B13E31" w:rsidRDefault="00B13E31">
      <w:pPr>
        <w:pStyle w:val="12"/>
        <w:tabs>
          <w:tab w:val="right" w:leader="dot" w:pos="3854"/>
        </w:tabs>
        <w:rPr>
          <w:noProof/>
        </w:rPr>
      </w:pPr>
      <w:r>
        <w:rPr>
          <w:noProof/>
        </w:rPr>
        <w:t xml:space="preserve">Worksheet </w:t>
      </w:r>
      <w:r>
        <w:rPr>
          <w:rFonts w:hint="eastAsia"/>
          <w:noProof/>
        </w:rPr>
        <w:t>“</w:t>
      </w:r>
      <w:r>
        <w:rPr>
          <w:noProof/>
        </w:rPr>
        <w:t>Slack</w:t>
      </w:r>
      <w:r>
        <w:rPr>
          <w:rFonts w:hint="eastAsia"/>
          <w:noProof/>
        </w:rPr>
        <w:t>”</w:t>
      </w:r>
      <w:r>
        <w:rPr>
          <w:noProof/>
        </w:rPr>
        <w:t>, 13</w:t>
      </w:r>
    </w:p>
    <w:p w14:paraId="771EC512" w14:textId="77777777" w:rsidR="00B13E31" w:rsidRDefault="00B13E31">
      <w:pPr>
        <w:pStyle w:val="12"/>
        <w:tabs>
          <w:tab w:val="right" w:leader="dot" w:pos="3854"/>
        </w:tabs>
        <w:rPr>
          <w:noProof/>
        </w:rPr>
      </w:pPr>
      <w:r>
        <w:rPr>
          <w:noProof/>
        </w:rPr>
        <w:t xml:space="preserve">Worksheet </w:t>
      </w:r>
      <w:r>
        <w:rPr>
          <w:rFonts w:hint="eastAsia"/>
          <w:noProof/>
        </w:rPr>
        <w:t>“</w:t>
      </w:r>
      <w:r>
        <w:rPr>
          <w:noProof/>
        </w:rPr>
        <w:t>Summary</w:t>
      </w:r>
      <w:r>
        <w:rPr>
          <w:rFonts w:hint="eastAsia"/>
          <w:noProof/>
        </w:rPr>
        <w:t>”</w:t>
      </w:r>
      <w:r>
        <w:rPr>
          <w:noProof/>
        </w:rPr>
        <w:t>, 12</w:t>
      </w:r>
    </w:p>
    <w:p w14:paraId="727B28EA" w14:textId="77777777" w:rsidR="00B13E31" w:rsidRDefault="00B13E31">
      <w:pPr>
        <w:pStyle w:val="12"/>
        <w:tabs>
          <w:tab w:val="right" w:leader="dot" w:pos="3854"/>
        </w:tabs>
        <w:rPr>
          <w:noProof/>
        </w:rPr>
      </w:pPr>
      <w:r>
        <w:rPr>
          <w:noProof/>
        </w:rPr>
        <w:t xml:space="preserve">Worksheet </w:t>
      </w:r>
      <w:r>
        <w:rPr>
          <w:rFonts w:hint="eastAsia"/>
          <w:noProof/>
        </w:rPr>
        <w:t>“</w:t>
      </w:r>
      <w:r>
        <w:rPr>
          <w:noProof/>
        </w:rPr>
        <w:t>Weight</w:t>
      </w:r>
      <w:r>
        <w:rPr>
          <w:rFonts w:hint="eastAsia"/>
          <w:noProof/>
        </w:rPr>
        <w:t>”</w:t>
      </w:r>
      <w:r>
        <w:rPr>
          <w:noProof/>
        </w:rPr>
        <w:t>, 13</w:t>
      </w:r>
    </w:p>
    <w:p w14:paraId="79DD9011" w14:textId="77777777" w:rsidR="00B13E31" w:rsidRDefault="00B13E31">
      <w:pPr>
        <w:pStyle w:val="12"/>
        <w:tabs>
          <w:tab w:val="right" w:leader="dot" w:pos="3854"/>
        </w:tabs>
        <w:rPr>
          <w:noProof/>
        </w:rPr>
      </w:pPr>
      <w:r>
        <w:rPr>
          <w:noProof/>
        </w:rPr>
        <w:t xml:space="preserve">Worksheet </w:t>
      </w:r>
      <w:r>
        <w:rPr>
          <w:rFonts w:hint="eastAsia"/>
          <w:noProof/>
        </w:rPr>
        <w:t>“</w:t>
      </w:r>
      <w:r>
        <w:rPr>
          <w:noProof/>
        </w:rPr>
        <w:t>WeightedData</w:t>
      </w:r>
      <w:r>
        <w:rPr>
          <w:rFonts w:hint="eastAsia"/>
          <w:noProof/>
        </w:rPr>
        <w:t>”</w:t>
      </w:r>
      <w:r>
        <w:rPr>
          <w:noProof/>
        </w:rPr>
        <w:t>, 13</w:t>
      </w:r>
    </w:p>
    <w:p w14:paraId="43ECCE24" w14:textId="77777777" w:rsidR="00B13E31" w:rsidRDefault="00B13E31">
      <w:pPr>
        <w:pStyle w:val="12"/>
        <w:tabs>
          <w:tab w:val="right" w:leader="dot" w:pos="3854"/>
        </w:tabs>
        <w:rPr>
          <w:noProof/>
        </w:rPr>
      </w:pPr>
      <w:r>
        <w:rPr>
          <w:noProof/>
        </w:rPr>
        <w:t xml:space="preserve">Worksheets </w:t>
      </w:r>
      <w:r>
        <w:rPr>
          <w:rFonts w:hint="eastAsia"/>
          <w:noProof/>
        </w:rPr>
        <w:t>“</w:t>
      </w:r>
      <w:r>
        <w:rPr>
          <w:noProof/>
        </w:rPr>
        <w:t>Malmquist</w:t>
      </w:r>
      <w:r w:rsidRPr="00DF035E">
        <w:rPr>
          <w:i/>
          <w:iCs/>
          <w:noProof/>
        </w:rPr>
        <w:t>k</w:t>
      </w:r>
      <w:r>
        <w:rPr>
          <w:rFonts w:hint="eastAsia"/>
          <w:noProof/>
        </w:rPr>
        <w:t>”</w:t>
      </w:r>
      <w:r>
        <w:rPr>
          <w:noProof/>
        </w:rPr>
        <w:t>, 15</w:t>
      </w:r>
    </w:p>
    <w:p w14:paraId="6EAD1F8E" w14:textId="77777777" w:rsidR="00B13E31" w:rsidRDefault="00B13E31">
      <w:pPr>
        <w:pStyle w:val="12"/>
        <w:tabs>
          <w:tab w:val="right" w:leader="dot" w:pos="3854"/>
        </w:tabs>
        <w:rPr>
          <w:noProof/>
        </w:rPr>
      </w:pPr>
      <w:r>
        <w:rPr>
          <w:noProof/>
        </w:rPr>
        <w:t xml:space="preserve">Worksheets </w:t>
      </w:r>
      <w:r>
        <w:rPr>
          <w:rFonts w:hint="eastAsia"/>
          <w:noProof/>
        </w:rPr>
        <w:t>“</w:t>
      </w:r>
      <w:r>
        <w:rPr>
          <w:noProof/>
        </w:rPr>
        <w:t>Window</w:t>
      </w:r>
      <w:r w:rsidRPr="00DF035E">
        <w:rPr>
          <w:i/>
          <w:iCs/>
          <w:noProof/>
        </w:rPr>
        <w:t>k</w:t>
      </w:r>
      <w:r>
        <w:rPr>
          <w:rFonts w:hint="eastAsia"/>
          <w:noProof/>
        </w:rPr>
        <w:t>”</w:t>
      </w:r>
      <w:r>
        <w:rPr>
          <w:noProof/>
        </w:rPr>
        <w:t>, 14</w:t>
      </w:r>
    </w:p>
    <w:p w14:paraId="02A07AAF" w14:textId="77777777" w:rsidR="00B13E31" w:rsidRDefault="00B13E31" w:rsidP="00151CFD">
      <w:pPr>
        <w:pStyle w:val="a4"/>
        <w:rPr>
          <w:rFonts w:ascii="Times New Roman" w:hAnsi="Times New Roman"/>
          <w:b/>
          <w:bCs/>
          <w:noProof/>
          <w:sz w:val="24"/>
          <w:szCs w:val="24"/>
        </w:rPr>
        <w:sectPr w:rsidR="00B13E31" w:rsidSect="00B13E31">
          <w:type w:val="continuous"/>
          <w:pgSz w:w="11906" w:h="16838" w:code="9"/>
          <w:pgMar w:top="1871" w:right="1729" w:bottom="1582" w:left="1729" w:header="851" w:footer="992" w:gutter="0"/>
          <w:cols w:num="2" w:space="720"/>
          <w:docGrid w:linePitch="346"/>
        </w:sectPr>
      </w:pPr>
    </w:p>
    <w:p w14:paraId="618F34DC" w14:textId="77777777" w:rsidR="00B13E31" w:rsidRPr="00151CFD" w:rsidRDefault="00B13E31" w:rsidP="00151CFD">
      <w:pPr>
        <w:pStyle w:val="a4"/>
        <w:rPr>
          <w:rFonts w:ascii="Times New Roman" w:hAnsi="Times New Roman"/>
          <w:b/>
          <w:bCs/>
          <w:sz w:val="24"/>
          <w:szCs w:val="24"/>
        </w:rPr>
      </w:pPr>
      <w:r>
        <w:rPr>
          <w:rFonts w:ascii="Times New Roman" w:hAnsi="Times New Roman"/>
          <w:b/>
          <w:bCs/>
          <w:sz w:val="24"/>
          <w:szCs w:val="24"/>
        </w:rPr>
        <w:fldChar w:fldCharType="end"/>
      </w:r>
    </w:p>
    <w:sectPr w:rsidR="00B13E31" w:rsidRPr="00151CFD" w:rsidSect="00B13E31">
      <w:type w:val="continuous"/>
      <w:pgSz w:w="11906" w:h="16838" w:code="9"/>
      <w:pgMar w:top="1871" w:right="1729" w:bottom="1582" w:left="1729" w:header="851" w:footer="992" w:gutter="0"/>
      <w:cols w:space="425"/>
      <w:docGrid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A5817" w14:textId="77777777" w:rsidR="006461A0" w:rsidRDefault="006461A0">
      <w:r>
        <w:separator/>
      </w:r>
    </w:p>
  </w:endnote>
  <w:endnote w:type="continuationSeparator" w:id="0">
    <w:p w14:paraId="6263F214" w14:textId="77777777" w:rsidR="006461A0" w:rsidRDefault="00646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ＭＳ Ｐ明朝">
    <w:altName w:val="MS PMincho"/>
    <w:panose1 w:val="02020600040205080304"/>
    <w:charset w:val="80"/>
    <w:family w:val="roman"/>
    <w:pitch w:val="variable"/>
    <w:sig w:usb0="E00002FF" w:usb1="6AC7FDFB" w:usb2="08000012" w:usb3="00000000" w:csb0="0002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0407D" w14:textId="77777777" w:rsidR="00B13E31" w:rsidRDefault="00B13E31">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64E6D7F2" w14:textId="77777777" w:rsidR="00B13E31" w:rsidRDefault="00B13E31">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92030" w14:textId="77777777" w:rsidR="00B13E31" w:rsidRDefault="00B13E31">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B42022">
      <w:rPr>
        <w:rStyle w:val="a7"/>
        <w:noProof/>
      </w:rPr>
      <w:t>2</w:t>
    </w:r>
    <w:r>
      <w:rPr>
        <w:rStyle w:val="a7"/>
      </w:rPr>
      <w:fldChar w:fldCharType="end"/>
    </w:r>
  </w:p>
  <w:p w14:paraId="5FC4AD26" w14:textId="77777777" w:rsidR="00B13E31" w:rsidRDefault="00B13E31">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2BCE3" w14:textId="77777777" w:rsidR="00B13E31" w:rsidRDefault="00B13E3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996A8" w14:textId="77777777" w:rsidR="006461A0" w:rsidRDefault="006461A0">
      <w:r>
        <w:separator/>
      </w:r>
    </w:p>
  </w:footnote>
  <w:footnote w:type="continuationSeparator" w:id="0">
    <w:p w14:paraId="7F012639" w14:textId="77777777" w:rsidR="006461A0" w:rsidRDefault="006461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C215E" w14:textId="77777777" w:rsidR="00B13E31" w:rsidRDefault="00B13E31">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EFA2C" w14:textId="77777777" w:rsidR="00B13E31" w:rsidRDefault="00B13E31">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BC9E3" w14:textId="77777777" w:rsidR="00B13E31" w:rsidRDefault="00B13E31">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318A"/>
    <w:multiLevelType w:val="hybridMultilevel"/>
    <w:tmpl w:val="827A256A"/>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6A35852"/>
    <w:multiLevelType w:val="hybridMultilevel"/>
    <w:tmpl w:val="73002E88"/>
    <w:lvl w:ilvl="0" w:tplc="07F24304">
      <w:start w:val="1"/>
      <w:numFmt w:val="lowerLetter"/>
      <w:lvlText w:val="%1."/>
      <w:lvlJc w:val="left"/>
      <w:pPr>
        <w:tabs>
          <w:tab w:val="num" w:pos="780"/>
        </w:tabs>
        <w:ind w:left="780" w:hanging="360"/>
      </w:pPr>
      <w:rPr>
        <w:rFonts w:hint="default"/>
      </w:rPr>
    </w:lvl>
    <w:lvl w:ilvl="1" w:tplc="04090017">
      <w:start w:val="1"/>
      <w:numFmt w:val="aiueoFullWidth"/>
      <w:lvlText w:val="(%2)"/>
      <w:lvlJc w:val="left"/>
      <w:pPr>
        <w:tabs>
          <w:tab w:val="num" w:pos="1260"/>
        </w:tabs>
        <w:ind w:left="1260" w:hanging="420"/>
      </w:pPr>
    </w:lvl>
    <w:lvl w:ilvl="2" w:tplc="04090011">
      <w:start w:val="1"/>
      <w:numFmt w:val="decimalEnclosedCircle"/>
      <w:lvlText w:val="%3"/>
      <w:lvlJc w:val="left"/>
      <w:pPr>
        <w:tabs>
          <w:tab w:val="num" w:pos="1680"/>
        </w:tabs>
        <w:ind w:left="1680" w:hanging="420"/>
      </w:pPr>
    </w:lvl>
    <w:lvl w:ilvl="3" w:tplc="0409000F">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07395706"/>
    <w:multiLevelType w:val="hybridMultilevel"/>
    <w:tmpl w:val="9696954E"/>
    <w:lvl w:ilvl="0" w:tplc="04090011">
      <w:start w:val="1"/>
      <w:numFmt w:val="decimalEnclosedCircle"/>
      <w:lvlText w:val="%1"/>
      <w:lvlJc w:val="left"/>
      <w:pPr>
        <w:tabs>
          <w:tab w:val="num" w:pos="1680"/>
        </w:tabs>
        <w:ind w:left="1680" w:hanging="420"/>
      </w:pPr>
    </w:lvl>
    <w:lvl w:ilvl="1" w:tplc="6BD6527C">
      <w:start w:val="1"/>
      <w:numFmt w:val="decimal"/>
      <w:lvlText w:val="(%2)"/>
      <w:lvlJc w:val="left"/>
      <w:pPr>
        <w:tabs>
          <w:tab w:val="num" w:pos="2040"/>
        </w:tabs>
        <w:ind w:left="2040" w:hanging="360"/>
      </w:pPr>
      <w:rPr>
        <w:rFonts w:hint="default"/>
      </w:rPr>
    </w:lvl>
    <w:lvl w:ilvl="2" w:tplc="04090011" w:tentative="1">
      <w:start w:val="1"/>
      <w:numFmt w:val="decimalEnclosedCircle"/>
      <w:lvlText w:val="%3"/>
      <w:lvlJc w:val="left"/>
      <w:pPr>
        <w:tabs>
          <w:tab w:val="num" w:pos="2520"/>
        </w:tabs>
        <w:ind w:left="2520" w:hanging="420"/>
      </w:pPr>
    </w:lvl>
    <w:lvl w:ilvl="3" w:tplc="0409000F" w:tentative="1">
      <w:start w:val="1"/>
      <w:numFmt w:val="decimal"/>
      <w:lvlText w:val="%4."/>
      <w:lvlJc w:val="left"/>
      <w:pPr>
        <w:tabs>
          <w:tab w:val="num" w:pos="2940"/>
        </w:tabs>
        <w:ind w:left="2940" w:hanging="420"/>
      </w:pPr>
    </w:lvl>
    <w:lvl w:ilvl="4" w:tplc="04090017" w:tentative="1">
      <w:start w:val="1"/>
      <w:numFmt w:val="aiueoFullWidth"/>
      <w:lvlText w:val="(%5)"/>
      <w:lvlJc w:val="left"/>
      <w:pPr>
        <w:tabs>
          <w:tab w:val="num" w:pos="3360"/>
        </w:tabs>
        <w:ind w:left="3360" w:hanging="420"/>
      </w:pPr>
    </w:lvl>
    <w:lvl w:ilvl="5" w:tplc="04090011" w:tentative="1">
      <w:start w:val="1"/>
      <w:numFmt w:val="decimalEnclosedCircle"/>
      <w:lvlText w:val="%6"/>
      <w:lvlJc w:val="left"/>
      <w:pPr>
        <w:tabs>
          <w:tab w:val="num" w:pos="3780"/>
        </w:tabs>
        <w:ind w:left="3780" w:hanging="420"/>
      </w:pPr>
    </w:lvl>
    <w:lvl w:ilvl="6" w:tplc="0409000F" w:tentative="1">
      <w:start w:val="1"/>
      <w:numFmt w:val="decimal"/>
      <w:lvlText w:val="%7."/>
      <w:lvlJc w:val="left"/>
      <w:pPr>
        <w:tabs>
          <w:tab w:val="num" w:pos="4200"/>
        </w:tabs>
        <w:ind w:left="4200" w:hanging="420"/>
      </w:pPr>
    </w:lvl>
    <w:lvl w:ilvl="7" w:tplc="04090017" w:tentative="1">
      <w:start w:val="1"/>
      <w:numFmt w:val="aiueoFullWidth"/>
      <w:lvlText w:val="(%8)"/>
      <w:lvlJc w:val="left"/>
      <w:pPr>
        <w:tabs>
          <w:tab w:val="num" w:pos="4620"/>
        </w:tabs>
        <w:ind w:left="4620" w:hanging="420"/>
      </w:pPr>
    </w:lvl>
    <w:lvl w:ilvl="8" w:tplc="04090011" w:tentative="1">
      <w:start w:val="1"/>
      <w:numFmt w:val="decimalEnclosedCircle"/>
      <w:lvlText w:val="%9"/>
      <w:lvlJc w:val="left"/>
      <w:pPr>
        <w:tabs>
          <w:tab w:val="num" w:pos="5040"/>
        </w:tabs>
        <w:ind w:left="5040" w:hanging="420"/>
      </w:pPr>
    </w:lvl>
  </w:abstractNum>
  <w:abstractNum w:abstractNumId="3" w15:restartNumberingAfterBreak="0">
    <w:nsid w:val="075F0799"/>
    <w:multiLevelType w:val="hybridMultilevel"/>
    <w:tmpl w:val="950451A6"/>
    <w:lvl w:ilvl="0" w:tplc="3B464AEC">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885192D"/>
    <w:multiLevelType w:val="hybridMultilevel"/>
    <w:tmpl w:val="86084718"/>
    <w:lvl w:ilvl="0" w:tplc="90E6332C">
      <w:start w:val="1"/>
      <w:numFmt w:val="decimal"/>
      <w:lvlText w:val="%1."/>
      <w:lvlJc w:val="left"/>
      <w:pPr>
        <w:tabs>
          <w:tab w:val="num" w:pos="360"/>
        </w:tabs>
        <w:ind w:left="360" w:hanging="360"/>
      </w:pPr>
      <w:rPr>
        <w:rFonts w:hint="default"/>
      </w:rPr>
    </w:lvl>
    <w:lvl w:ilvl="1" w:tplc="0409000F">
      <w:start w:val="1"/>
      <w:numFmt w:val="decimal"/>
      <w:lvlText w:val="%2."/>
      <w:lvlJc w:val="left"/>
      <w:pPr>
        <w:tabs>
          <w:tab w:val="num" w:pos="840"/>
        </w:tabs>
        <w:ind w:left="840" w:hanging="420"/>
      </w:pPr>
      <w:rPr>
        <w:rFonts w:hint="default"/>
      </w:rPr>
    </w:lvl>
    <w:lvl w:ilvl="2" w:tplc="90E6332C">
      <w:start w:val="1"/>
      <w:numFmt w:val="decimal"/>
      <w:lvlText w:val="%3."/>
      <w:lvlJc w:val="left"/>
      <w:pPr>
        <w:tabs>
          <w:tab w:val="num" w:pos="360"/>
        </w:tabs>
        <w:ind w:left="360" w:hanging="360"/>
      </w:pPr>
      <w:rPr>
        <w:rFonts w:hint="default"/>
      </w:rPr>
    </w:lvl>
    <w:lvl w:ilvl="3" w:tplc="04090011">
      <w:start w:val="1"/>
      <w:numFmt w:val="decimalEnclosedCircle"/>
      <w:lvlText w:val="%4"/>
      <w:lvlJc w:val="left"/>
      <w:pPr>
        <w:tabs>
          <w:tab w:val="num" w:pos="1680"/>
        </w:tabs>
        <w:ind w:left="1680" w:hanging="420"/>
      </w:pPr>
      <w:rPr>
        <w:rFonts w:hint="default"/>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0B626F27"/>
    <w:multiLevelType w:val="hybridMultilevel"/>
    <w:tmpl w:val="E5DA62FC"/>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15:restartNumberingAfterBreak="0">
    <w:nsid w:val="0DDC656F"/>
    <w:multiLevelType w:val="hybridMultilevel"/>
    <w:tmpl w:val="BB286690"/>
    <w:lvl w:ilvl="0" w:tplc="1F5C88B6">
      <w:start w:val="1"/>
      <w:numFmt w:val="decimal"/>
      <w:lvlText w:val="%1."/>
      <w:lvlJc w:val="left"/>
      <w:pPr>
        <w:tabs>
          <w:tab w:val="num" w:pos="360"/>
        </w:tabs>
        <w:ind w:left="360" w:hanging="360"/>
      </w:pPr>
      <w:rPr>
        <w:rFonts w:hint="default"/>
      </w:rPr>
    </w:lvl>
    <w:lvl w:ilvl="1" w:tplc="4F446F2C">
      <w:numFmt w:val="none"/>
      <w:lvlText w:val=""/>
      <w:lvlJc w:val="left"/>
      <w:pPr>
        <w:tabs>
          <w:tab w:val="num" w:pos="360"/>
        </w:tabs>
      </w:pPr>
    </w:lvl>
    <w:lvl w:ilvl="2" w:tplc="6C3CBA6C">
      <w:numFmt w:val="none"/>
      <w:lvlText w:val=""/>
      <w:lvlJc w:val="left"/>
      <w:pPr>
        <w:tabs>
          <w:tab w:val="num" w:pos="360"/>
        </w:tabs>
      </w:pPr>
    </w:lvl>
    <w:lvl w:ilvl="3" w:tplc="545836E2">
      <w:start w:val="1"/>
      <w:numFmt w:val="decimalEnclosedCircle"/>
      <w:lvlText w:val="%4"/>
      <w:lvlJc w:val="left"/>
      <w:pPr>
        <w:tabs>
          <w:tab w:val="num" w:pos="420"/>
        </w:tabs>
        <w:ind w:left="420" w:hanging="420"/>
      </w:pPr>
      <w:rPr>
        <w:rFonts w:hint="default"/>
      </w:rPr>
    </w:lvl>
    <w:lvl w:ilvl="4" w:tplc="C81C8DA0">
      <w:numFmt w:val="none"/>
      <w:lvlText w:val=""/>
      <w:lvlJc w:val="left"/>
      <w:pPr>
        <w:tabs>
          <w:tab w:val="num" w:pos="360"/>
        </w:tabs>
      </w:pPr>
    </w:lvl>
    <w:lvl w:ilvl="5" w:tplc="C75CA2C6">
      <w:numFmt w:val="none"/>
      <w:lvlText w:val=""/>
      <w:lvlJc w:val="left"/>
      <w:pPr>
        <w:tabs>
          <w:tab w:val="num" w:pos="360"/>
        </w:tabs>
      </w:pPr>
    </w:lvl>
    <w:lvl w:ilvl="6" w:tplc="079ADA64">
      <w:numFmt w:val="none"/>
      <w:lvlText w:val=""/>
      <w:lvlJc w:val="left"/>
      <w:pPr>
        <w:tabs>
          <w:tab w:val="num" w:pos="360"/>
        </w:tabs>
      </w:pPr>
    </w:lvl>
    <w:lvl w:ilvl="7" w:tplc="DC7ABD62">
      <w:numFmt w:val="none"/>
      <w:lvlText w:val=""/>
      <w:lvlJc w:val="left"/>
      <w:pPr>
        <w:tabs>
          <w:tab w:val="num" w:pos="360"/>
        </w:tabs>
      </w:pPr>
    </w:lvl>
    <w:lvl w:ilvl="8" w:tplc="000E5FFC">
      <w:numFmt w:val="none"/>
      <w:lvlText w:val=""/>
      <w:lvlJc w:val="left"/>
      <w:pPr>
        <w:tabs>
          <w:tab w:val="num" w:pos="360"/>
        </w:tabs>
      </w:pPr>
    </w:lvl>
  </w:abstractNum>
  <w:abstractNum w:abstractNumId="7" w15:restartNumberingAfterBreak="0">
    <w:nsid w:val="135C656B"/>
    <w:multiLevelType w:val="hybridMultilevel"/>
    <w:tmpl w:val="EFCCFD3E"/>
    <w:lvl w:ilvl="0" w:tplc="B9346DCE">
      <w:start w:val="1"/>
      <w:numFmt w:val="decimal"/>
      <w:lvlText w:val="%1"/>
      <w:lvlJc w:val="left"/>
      <w:pPr>
        <w:tabs>
          <w:tab w:val="num" w:pos="1620"/>
        </w:tabs>
        <w:ind w:left="1620" w:hanging="360"/>
      </w:pPr>
      <w:rPr>
        <w:rFonts w:hint="default"/>
      </w:rPr>
    </w:lvl>
    <w:lvl w:ilvl="1" w:tplc="04090011">
      <w:start w:val="1"/>
      <w:numFmt w:val="decimalEnclosedCircle"/>
      <w:lvlText w:val="%2"/>
      <w:lvlJc w:val="left"/>
      <w:pPr>
        <w:tabs>
          <w:tab w:val="num" w:pos="2100"/>
        </w:tabs>
        <w:ind w:left="2100" w:hanging="420"/>
      </w:pPr>
      <w:rPr>
        <w:rFonts w:hint="default"/>
      </w:rPr>
    </w:lvl>
    <w:lvl w:ilvl="2" w:tplc="04090011">
      <w:start w:val="1"/>
      <w:numFmt w:val="decimalEnclosedCircle"/>
      <w:lvlText w:val="%3"/>
      <w:lvlJc w:val="left"/>
      <w:pPr>
        <w:tabs>
          <w:tab w:val="num" w:pos="2520"/>
        </w:tabs>
        <w:ind w:left="2520" w:hanging="420"/>
      </w:pPr>
    </w:lvl>
    <w:lvl w:ilvl="3" w:tplc="0409000F" w:tentative="1">
      <w:start w:val="1"/>
      <w:numFmt w:val="decimal"/>
      <w:lvlText w:val="%4."/>
      <w:lvlJc w:val="left"/>
      <w:pPr>
        <w:tabs>
          <w:tab w:val="num" w:pos="2940"/>
        </w:tabs>
        <w:ind w:left="2940" w:hanging="420"/>
      </w:pPr>
    </w:lvl>
    <w:lvl w:ilvl="4" w:tplc="04090017" w:tentative="1">
      <w:start w:val="1"/>
      <w:numFmt w:val="aiueoFullWidth"/>
      <w:lvlText w:val="(%5)"/>
      <w:lvlJc w:val="left"/>
      <w:pPr>
        <w:tabs>
          <w:tab w:val="num" w:pos="3360"/>
        </w:tabs>
        <w:ind w:left="3360" w:hanging="420"/>
      </w:pPr>
    </w:lvl>
    <w:lvl w:ilvl="5" w:tplc="04090011" w:tentative="1">
      <w:start w:val="1"/>
      <w:numFmt w:val="decimalEnclosedCircle"/>
      <w:lvlText w:val="%6"/>
      <w:lvlJc w:val="left"/>
      <w:pPr>
        <w:tabs>
          <w:tab w:val="num" w:pos="3780"/>
        </w:tabs>
        <w:ind w:left="3780" w:hanging="420"/>
      </w:pPr>
    </w:lvl>
    <w:lvl w:ilvl="6" w:tplc="0409000F" w:tentative="1">
      <w:start w:val="1"/>
      <w:numFmt w:val="decimal"/>
      <w:lvlText w:val="%7."/>
      <w:lvlJc w:val="left"/>
      <w:pPr>
        <w:tabs>
          <w:tab w:val="num" w:pos="4200"/>
        </w:tabs>
        <w:ind w:left="4200" w:hanging="420"/>
      </w:pPr>
    </w:lvl>
    <w:lvl w:ilvl="7" w:tplc="04090017" w:tentative="1">
      <w:start w:val="1"/>
      <w:numFmt w:val="aiueoFullWidth"/>
      <w:lvlText w:val="(%8)"/>
      <w:lvlJc w:val="left"/>
      <w:pPr>
        <w:tabs>
          <w:tab w:val="num" w:pos="4620"/>
        </w:tabs>
        <w:ind w:left="4620" w:hanging="420"/>
      </w:pPr>
    </w:lvl>
    <w:lvl w:ilvl="8" w:tplc="04090011" w:tentative="1">
      <w:start w:val="1"/>
      <w:numFmt w:val="decimalEnclosedCircle"/>
      <w:lvlText w:val="%9"/>
      <w:lvlJc w:val="left"/>
      <w:pPr>
        <w:tabs>
          <w:tab w:val="num" w:pos="5040"/>
        </w:tabs>
        <w:ind w:left="5040" w:hanging="420"/>
      </w:pPr>
    </w:lvl>
  </w:abstractNum>
  <w:abstractNum w:abstractNumId="8" w15:restartNumberingAfterBreak="0">
    <w:nsid w:val="13AE228C"/>
    <w:multiLevelType w:val="hybridMultilevel"/>
    <w:tmpl w:val="24E0EB28"/>
    <w:lvl w:ilvl="0" w:tplc="30246522">
      <w:start w:val="2"/>
      <w:numFmt w:val="decimal"/>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4C9090B"/>
    <w:multiLevelType w:val="hybridMultilevel"/>
    <w:tmpl w:val="3D08AA42"/>
    <w:lvl w:ilvl="0" w:tplc="FFFFFFFF">
      <w:start w:val="1"/>
      <w:numFmt w:val="decimal"/>
      <w:lvlText w:val="%1."/>
      <w:lvlJc w:val="left"/>
      <w:pPr>
        <w:tabs>
          <w:tab w:val="num" w:pos="420"/>
        </w:tabs>
        <w:ind w:left="420" w:hanging="420"/>
      </w:pPr>
      <w:rPr>
        <w:rFonts w:hint="eastAsia"/>
      </w:rPr>
    </w:lvl>
    <w:lvl w:ilvl="1" w:tplc="FFFFFFFF">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start w:val="1"/>
      <w:numFmt w:val="aiueoFullWidth"/>
      <w:lvlText w:val="(%5)"/>
      <w:lvlJc w:val="left"/>
      <w:pPr>
        <w:tabs>
          <w:tab w:val="num" w:pos="2100"/>
        </w:tabs>
        <w:ind w:left="2100" w:hanging="420"/>
      </w:pPr>
    </w:lvl>
    <w:lvl w:ilvl="5" w:tplc="FFFFFFFF">
      <w:start w:val="1"/>
      <w:numFmt w:val="decimalEnclosedCircle"/>
      <w:lvlText w:val="%6"/>
      <w:lvlJc w:val="lef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aiueoFullWidth"/>
      <w:lvlText w:val="(%8)"/>
      <w:lvlJc w:val="left"/>
      <w:pPr>
        <w:tabs>
          <w:tab w:val="num" w:pos="3360"/>
        </w:tabs>
        <w:ind w:left="3360" w:hanging="420"/>
      </w:pPr>
    </w:lvl>
    <w:lvl w:ilvl="8" w:tplc="FFFFFFFF">
      <w:start w:val="1"/>
      <w:numFmt w:val="decimalEnclosedCircle"/>
      <w:lvlText w:val="%9"/>
      <w:lvlJc w:val="left"/>
      <w:pPr>
        <w:tabs>
          <w:tab w:val="num" w:pos="3780"/>
        </w:tabs>
        <w:ind w:left="3780" w:hanging="420"/>
      </w:pPr>
    </w:lvl>
  </w:abstractNum>
  <w:abstractNum w:abstractNumId="10" w15:restartNumberingAfterBreak="0">
    <w:nsid w:val="18A2214F"/>
    <w:multiLevelType w:val="hybridMultilevel"/>
    <w:tmpl w:val="0AAA8A38"/>
    <w:lvl w:ilvl="0" w:tplc="04090011">
      <w:start w:val="1"/>
      <w:numFmt w:val="decimalEnclosedCircle"/>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1A875A00"/>
    <w:multiLevelType w:val="multilevel"/>
    <w:tmpl w:val="4F20EE86"/>
    <w:lvl w:ilvl="0">
      <w:start w:val="1"/>
      <w:numFmt w:val="decimal"/>
      <w:lvlText w:val="%1."/>
      <w:lvlJc w:val="left"/>
      <w:pPr>
        <w:ind w:left="360" w:hanging="360"/>
      </w:pPr>
      <w:rPr>
        <w:rFonts w:hint="default"/>
      </w:rPr>
    </w:lvl>
    <w:lvl w:ilvl="1">
      <w:start w:val="4"/>
      <w:numFmt w:val="decimal"/>
      <w:isLgl/>
      <w:lvlText w:val="%1.%2"/>
      <w:lvlJc w:val="left"/>
      <w:pPr>
        <w:ind w:left="450" w:hanging="360"/>
      </w:pPr>
      <w:rPr>
        <w:rFonts w:eastAsia="ＭＳ ゴシック" w:hint="default"/>
      </w:rPr>
    </w:lvl>
    <w:lvl w:ilvl="2">
      <w:start w:val="1"/>
      <w:numFmt w:val="decimal"/>
      <w:isLgl/>
      <w:lvlText w:val="%1.%2.%3"/>
      <w:lvlJc w:val="left"/>
      <w:pPr>
        <w:ind w:left="900" w:hanging="720"/>
      </w:pPr>
      <w:rPr>
        <w:rFonts w:eastAsia="ＭＳ ゴシック" w:hint="default"/>
      </w:rPr>
    </w:lvl>
    <w:lvl w:ilvl="3">
      <w:start w:val="1"/>
      <w:numFmt w:val="decimal"/>
      <w:isLgl/>
      <w:lvlText w:val="%1.%2.%3.%4"/>
      <w:lvlJc w:val="left"/>
      <w:pPr>
        <w:ind w:left="990" w:hanging="720"/>
      </w:pPr>
      <w:rPr>
        <w:rFonts w:eastAsia="ＭＳ ゴシック" w:hint="default"/>
      </w:rPr>
    </w:lvl>
    <w:lvl w:ilvl="4">
      <w:start w:val="1"/>
      <w:numFmt w:val="decimal"/>
      <w:isLgl/>
      <w:lvlText w:val="%1.%2.%3.%4.%5"/>
      <w:lvlJc w:val="left"/>
      <w:pPr>
        <w:ind w:left="1440" w:hanging="1080"/>
      </w:pPr>
      <w:rPr>
        <w:rFonts w:eastAsia="ＭＳ ゴシック" w:hint="default"/>
      </w:rPr>
    </w:lvl>
    <w:lvl w:ilvl="5">
      <w:start w:val="1"/>
      <w:numFmt w:val="decimal"/>
      <w:isLgl/>
      <w:lvlText w:val="%1.%2.%3.%4.%5.%6"/>
      <w:lvlJc w:val="left"/>
      <w:pPr>
        <w:ind w:left="1530" w:hanging="1080"/>
      </w:pPr>
      <w:rPr>
        <w:rFonts w:eastAsia="ＭＳ ゴシック" w:hint="default"/>
      </w:rPr>
    </w:lvl>
    <w:lvl w:ilvl="6">
      <w:start w:val="1"/>
      <w:numFmt w:val="decimal"/>
      <w:isLgl/>
      <w:lvlText w:val="%1.%2.%3.%4.%5.%6.%7"/>
      <w:lvlJc w:val="left"/>
      <w:pPr>
        <w:ind w:left="1620" w:hanging="1080"/>
      </w:pPr>
      <w:rPr>
        <w:rFonts w:eastAsia="ＭＳ ゴシック" w:hint="default"/>
      </w:rPr>
    </w:lvl>
    <w:lvl w:ilvl="7">
      <w:start w:val="1"/>
      <w:numFmt w:val="decimal"/>
      <w:isLgl/>
      <w:lvlText w:val="%1.%2.%3.%4.%5.%6.%7.%8"/>
      <w:lvlJc w:val="left"/>
      <w:pPr>
        <w:ind w:left="2070" w:hanging="1440"/>
      </w:pPr>
      <w:rPr>
        <w:rFonts w:eastAsia="ＭＳ ゴシック" w:hint="default"/>
      </w:rPr>
    </w:lvl>
    <w:lvl w:ilvl="8">
      <w:start w:val="1"/>
      <w:numFmt w:val="decimal"/>
      <w:isLgl/>
      <w:lvlText w:val="%1.%2.%3.%4.%5.%6.%7.%8.%9"/>
      <w:lvlJc w:val="left"/>
      <w:pPr>
        <w:ind w:left="2160" w:hanging="1440"/>
      </w:pPr>
      <w:rPr>
        <w:rFonts w:eastAsia="ＭＳ ゴシック" w:hint="default"/>
      </w:rPr>
    </w:lvl>
  </w:abstractNum>
  <w:abstractNum w:abstractNumId="12" w15:restartNumberingAfterBreak="0">
    <w:nsid w:val="1D945DE6"/>
    <w:multiLevelType w:val="multilevel"/>
    <w:tmpl w:val="1FC880E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0F4757D"/>
    <w:multiLevelType w:val="hybridMultilevel"/>
    <w:tmpl w:val="3D06767A"/>
    <w:lvl w:ilvl="0" w:tplc="EC844D9C">
      <w:start w:val="1"/>
      <w:numFmt w:val="decimal"/>
      <w:lvlText w:val="(%1)"/>
      <w:lvlJc w:val="left"/>
      <w:pPr>
        <w:tabs>
          <w:tab w:val="num" w:pos="780"/>
        </w:tabs>
        <w:ind w:left="780" w:hanging="420"/>
      </w:pPr>
      <w:rPr>
        <w:rFonts w:ascii="Times New Roman" w:hAnsi="Times New Roman" w:hint="default"/>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49D5D68"/>
    <w:multiLevelType w:val="hybridMultilevel"/>
    <w:tmpl w:val="30D01912"/>
    <w:lvl w:ilvl="0" w:tplc="0409000F">
      <w:start w:val="1"/>
      <w:numFmt w:val="decimal"/>
      <w:lvlText w:val="%1."/>
      <w:lvlJc w:val="left"/>
      <w:pPr>
        <w:tabs>
          <w:tab w:val="num" w:pos="840"/>
        </w:tabs>
        <w:ind w:left="840" w:hanging="420"/>
      </w:p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5" w15:restartNumberingAfterBreak="0">
    <w:nsid w:val="273D1468"/>
    <w:multiLevelType w:val="hybridMultilevel"/>
    <w:tmpl w:val="24E0EB28"/>
    <w:lvl w:ilvl="0" w:tplc="30246522">
      <w:start w:val="2"/>
      <w:numFmt w:val="decimal"/>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9CB06B3"/>
    <w:multiLevelType w:val="hybridMultilevel"/>
    <w:tmpl w:val="2D3EFDEC"/>
    <w:lvl w:ilvl="0" w:tplc="00309128">
      <w:start w:val="1"/>
      <w:numFmt w:val="decimal"/>
      <w:lvlText w:val="%1."/>
      <w:lvlJc w:val="left"/>
      <w:pPr>
        <w:tabs>
          <w:tab w:val="num" w:pos="825"/>
        </w:tabs>
        <w:ind w:left="825" w:hanging="525"/>
      </w:pPr>
      <w:rPr>
        <w:rFonts w:hint="default"/>
      </w:rPr>
    </w:lvl>
    <w:lvl w:ilvl="1" w:tplc="5870352C">
      <w:start w:val="1"/>
      <w:numFmt w:val="aiueoFullWidth"/>
      <w:lvlText w:val="(%2)"/>
      <w:lvlJc w:val="left"/>
      <w:pPr>
        <w:tabs>
          <w:tab w:val="num" w:pos="1140"/>
        </w:tabs>
        <w:ind w:left="1140" w:hanging="420"/>
      </w:pPr>
    </w:lvl>
    <w:lvl w:ilvl="2" w:tplc="56324D9A">
      <w:start w:val="1"/>
      <w:numFmt w:val="decimalEnclosedCircle"/>
      <w:lvlText w:val="%3"/>
      <w:lvlJc w:val="left"/>
      <w:pPr>
        <w:tabs>
          <w:tab w:val="num" w:pos="1560"/>
        </w:tabs>
        <w:ind w:left="1560" w:hanging="420"/>
      </w:pPr>
    </w:lvl>
    <w:lvl w:ilvl="3" w:tplc="638ED622">
      <w:start w:val="1"/>
      <w:numFmt w:val="decimal"/>
      <w:lvlText w:val="%4."/>
      <w:lvlJc w:val="left"/>
      <w:pPr>
        <w:tabs>
          <w:tab w:val="num" w:pos="1980"/>
        </w:tabs>
        <w:ind w:left="1980" w:hanging="420"/>
      </w:pPr>
    </w:lvl>
    <w:lvl w:ilvl="4" w:tplc="66EAA0EC">
      <w:start w:val="1"/>
      <w:numFmt w:val="aiueoFullWidth"/>
      <w:lvlText w:val="(%5)"/>
      <w:lvlJc w:val="left"/>
      <w:pPr>
        <w:tabs>
          <w:tab w:val="num" w:pos="2400"/>
        </w:tabs>
        <w:ind w:left="2400" w:hanging="420"/>
      </w:pPr>
    </w:lvl>
    <w:lvl w:ilvl="5" w:tplc="FF3658F2">
      <w:start w:val="1"/>
      <w:numFmt w:val="decimalEnclosedCircle"/>
      <w:lvlText w:val="%6"/>
      <w:lvlJc w:val="left"/>
      <w:pPr>
        <w:tabs>
          <w:tab w:val="num" w:pos="2820"/>
        </w:tabs>
        <w:ind w:left="2820" w:hanging="420"/>
      </w:pPr>
    </w:lvl>
    <w:lvl w:ilvl="6" w:tplc="BDFC2146">
      <w:start w:val="1"/>
      <w:numFmt w:val="decimal"/>
      <w:lvlText w:val="%7."/>
      <w:lvlJc w:val="left"/>
      <w:pPr>
        <w:tabs>
          <w:tab w:val="num" w:pos="3240"/>
        </w:tabs>
        <w:ind w:left="3240" w:hanging="420"/>
      </w:pPr>
    </w:lvl>
    <w:lvl w:ilvl="7" w:tplc="F852066C">
      <w:start w:val="1"/>
      <w:numFmt w:val="aiueoFullWidth"/>
      <w:lvlText w:val="(%8)"/>
      <w:lvlJc w:val="left"/>
      <w:pPr>
        <w:tabs>
          <w:tab w:val="num" w:pos="3660"/>
        </w:tabs>
        <w:ind w:left="3660" w:hanging="420"/>
      </w:pPr>
    </w:lvl>
    <w:lvl w:ilvl="8" w:tplc="B644FD4E">
      <w:start w:val="1"/>
      <w:numFmt w:val="decimalEnclosedCircle"/>
      <w:lvlText w:val="%9"/>
      <w:lvlJc w:val="left"/>
      <w:pPr>
        <w:tabs>
          <w:tab w:val="num" w:pos="4080"/>
        </w:tabs>
        <w:ind w:left="4080" w:hanging="420"/>
      </w:pPr>
    </w:lvl>
  </w:abstractNum>
  <w:abstractNum w:abstractNumId="17" w15:restartNumberingAfterBreak="0">
    <w:nsid w:val="2EA80DC1"/>
    <w:multiLevelType w:val="hybridMultilevel"/>
    <w:tmpl w:val="90FC99CE"/>
    <w:lvl w:ilvl="0" w:tplc="0409000F">
      <w:start w:val="1"/>
      <w:numFmt w:val="decimal"/>
      <w:lvlText w:val="%1."/>
      <w:lvlJc w:val="left"/>
      <w:pPr>
        <w:tabs>
          <w:tab w:val="num" w:pos="840"/>
        </w:tabs>
        <w:ind w:left="840" w:hanging="420"/>
      </w:p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8" w15:restartNumberingAfterBreak="0">
    <w:nsid w:val="31E02B8F"/>
    <w:multiLevelType w:val="hybridMultilevel"/>
    <w:tmpl w:val="8A16DE2E"/>
    <w:lvl w:ilvl="0" w:tplc="413047AE">
      <w:start w:val="1"/>
      <w:numFmt w:val="decimalEnclosedCircle"/>
      <w:lvlText w:val="%1"/>
      <w:lvlJc w:val="left"/>
      <w:pPr>
        <w:tabs>
          <w:tab w:val="num" w:pos="1680"/>
        </w:tabs>
        <w:ind w:left="1680" w:hanging="420"/>
      </w:pPr>
    </w:lvl>
    <w:lvl w:ilvl="1" w:tplc="04090017" w:tentative="1">
      <w:start w:val="1"/>
      <w:numFmt w:val="aiueoFullWidth"/>
      <w:lvlText w:val="(%2)"/>
      <w:lvlJc w:val="left"/>
      <w:pPr>
        <w:tabs>
          <w:tab w:val="num" w:pos="2100"/>
        </w:tabs>
        <w:ind w:left="2100" w:hanging="420"/>
      </w:pPr>
    </w:lvl>
    <w:lvl w:ilvl="2" w:tplc="04090011" w:tentative="1">
      <w:start w:val="1"/>
      <w:numFmt w:val="decimalEnclosedCircle"/>
      <w:lvlText w:val="%3"/>
      <w:lvlJc w:val="left"/>
      <w:pPr>
        <w:tabs>
          <w:tab w:val="num" w:pos="2520"/>
        </w:tabs>
        <w:ind w:left="2520" w:hanging="420"/>
      </w:pPr>
    </w:lvl>
    <w:lvl w:ilvl="3" w:tplc="0409000F" w:tentative="1">
      <w:start w:val="1"/>
      <w:numFmt w:val="decimal"/>
      <w:lvlText w:val="%4."/>
      <w:lvlJc w:val="left"/>
      <w:pPr>
        <w:tabs>
          <w:tab w:val="num" w:pos="2940"/>
        </w:tabs>
        <w:ind w:left="2940" w:hanging="420"/>
      </w:pPr>
    </w:lvl>
    <w:lvl w:ilvl="4" w:tplc="04090017" w:tentative="1">
      <w:start w:val="1"/>
      <w:numFmt w:val="aiueoFullWidth"/>
      <w:lvlText w:val="(%5)"/>
      <w:lvlJc w:val="left"/>
      <w:pPr>
        <w:tabs>
          <w:tab w:val="num" w:pos="3360"/>
        </w:tabs>
        <w:ind w:left="3360" w:hanging="420"/>
      </w:pPr>
    </w:lvl>
    <w:lvl w:ilvl="5" w:tplc="04090011" w:tentative="1">
      <w:start w:val="1"/>
      <w:numFmt w:val="decimalEnclosedCircle"/>
      <w:lvlText w:val="%6"/>
      <w:lvlJc w:val="left"/>
      <w:pPr>
        <w:tabs>
          <w:tab w:val="num" w:pos="3780"/>
        </w:tabs>
        <w:ind w:left="3780" w:hanging="420"/>
      </w:pPr>
    </w:lvl>
    <w:lvl w:ilvl="6" w:tplc="0409000F" w:tentative="1">
      <w:start w:val="1"/>
      <w:numFmt w:val="decimal"/>
      <w:lvlText w:val="%7."/>
      <w:lvlJc w:val="left"/>
      <w:pPr>
        <w:tabs>
          <w:tab w:val="num" w:pos="4200"/>
        </w:tabs>
        <w:ind w:left="4200" w:hanging="420"/>
      </w:pPr>
    </w:lvl>
    <w:lvl w:ilvl="7" w:tplc="04090017" w:tentative="1">
      <w:start w:val="1"/>
      <w:numFmt w:val="aiueoFullWidth"/>
      <w:lvlText w:val="(%8)"/>
      <w:lvlJc w:val="left"/>
      <w:pPr>
        <w:tabs>
          <w:tab w:val="num" w:pos="4620"/>
        </w:tabs>
        <w:ind w:left="4620" w:hanging="420"/>
      </w:pPr>
    </w:lvl>
    <w:lvl w:ilvl="8" w:tplc="04090011" w:tentative="1">
      <w:start w:val="1"/>
      <w:numFmt w:val="decimalEnclosedCircle"/>
      <w:lvlText w:val="%9"/>
      <w:lvlJc w:val="left"/>
      <w:pPr>
        <w:tabs>
          <w:tab w:val="num" w:pos="5040"/>
        </w:tabs>
        <w:ind w:left="5040" w:hanging="420"/>
      </w:pPr>
    </w:lvl>
  </w:abstractNum>
  <w:abstractNum w:abstractNumId="19" w15:restartNumberingAfterBreak="0">
    <w:nsid w:val="3611570D"/>
    <w:multiLevelType w:val="hybridMultilevel"/>
    <w:tmpl w:val="7410ECE0"/>
    <w:lvl w:ilvl="0" w:tplc="FFFFFFFF">
      <w:start w:val="1"/>
      <w:numFmt w:val="decimal"/>
      <w:lvlText w:val="%1."/>
      <w:lvlJc w:val="left"/>
      <w:pPr>
        <w:tabs>
          <w:tab w:val="num" w:pos="840"/>
        </w:tabs>
        <w:ind w:left="840" w:hanging="420"/>
      </w:pPr>
    </w:lvl>
    <w:lvl w:ilvl="1" w:tplc="FFFFFFFF" w:tentative="1">
      <w:start w:val="1"/>
      <w:numFmt w:val="aiueoFullWidth"/>
      <w:lvlText w:val="(%2)"/>
      <w:lvlJc w:val="left"/>
      <w:pPr>
        <w:tabs>
          <w:tab w:val="num" w:pos="1260"/>
        </w:tabs>
        <w:ind w:left="1260" w:hanging="420"/>
      </w:p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20" w15:restartNumberingAfterBreak="0">
    <w:nsid w:val="37241AE1"/>
    <w:multiLevelType w:val="hybridMultilevel"/>
    <w:tmpl w:val="AE44EB3E"/>
    <w:lvl w:ilvl="0" w:tplc="04090011">
      <w:start w:val="1"/>
      <w:numFmt w:val="decimal"/>
      <w:lvlText w:val="(%1)"/>
      <w:lvlJc w:val="left"/>
      <w:pPr>
        <w:tabs>
          <w:tab w:val="num" w:pos="720"/>
        </w:tabs>
        <w:ind w:left="720" w:hanging="360"/>
      </w:pPr>
      <w:rPr>
        <w:rFonts w:hint="default"/>
      </w:rPr>
    </w:lvl>
    <w:lvl w:ilvl="1" w:tplc="04090017">
      <w:start w:val="1"/>
      <w:numFmt w:val="lowerLetter"/>
      <w:lvlText w:val="%2."/>
      <w:lvlJc w:val="left"/>
      <w:pPr>
        <w:tabs>
          <w:tab w:val="num" w:pos="1440"/>
        </w:tabs>
        <w:ind w:left="1440" w:hanging="360"/>
      </w:pPr>
    </w:lvl>
    <w:lvl w:ilvl="2" w:tplc="0409001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7">
      <w:start w:val="1"/>
      <w:numFmt w:val="lowerLetter"/>
      <w:lvlText w:val="%5."/>
      <w:lvlJc w:val="left"/>
      <w:pPr>
        <w:tabs>
          <w:tab w:val="num" w:pos="3600"/>
        </w:tabs>
        <w:ind w:left="3600" w:hanging="360"/>
      </w:pPr>
    </w:lvl>
    <w:lvl w:ilvl="5" w:tplc="04090011">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7">
      <w:start w:val="1"/>
      <w:numFmt w:val="lowerLetter"/>
      <w:lvlText w:val="%8."/>
      <w:lvlJc w:val="left"/>
      <w:pPr>
        <w:tabs>
          <w:tab w:val="num" w:pos="5760"/>
        </w:tabs>
        <w:ind w:left="5760" w:hanging="360"/>
      </w:pPr>
    </w:lvl>
    <w:lvl w:ilvl="8" w:tplc="04090011">
      <w:start w:val="1"/>
      <w:numFmt w:val="lowerRoman"/>
      <w:lvlText w:val="%9."/>
      <w:lvlJc w:val="right"/>
      <w:pPr>
        <w:tabs>
          <w:tab w:val="num" w:pos="6480"/>
        </w:tabs>
        <w:ind w:left="6480" w:hanging="180"/>
      </w:pPr>
    </w:lvl>
  </w:abstractNum>
  <w:abstractNum w:abstractNumId="21" w15:restartNumberingAfterBreak="0">
    <w:nsid w:val="3AFE671F"/>
    <w:multiLevelType w:val="multilevel"/>
    <w:tmpl w:val="E2547720"/>
    <w:lvl w:ilvl="0">
      <w:start w:val="4"/>
      <w:numFmt w:val="decimal"/>
      <w:lvlText w:val="%1."/>
      <w:lvlJc w:val="left"/>
      <w:pPr>
        <w:ind w:left="360" w:hanging="360"/>
      </w:pPr>
      <w:rPr>
        <w:rFonts w:hint="default"/>
      </w:rPr>
    </w:lvl>
    <w:lvl w:ilvl="1">
      <w:start w:val="4"/>
      <w:numFmt w:val="decimal"/>
      <w:isLgl/>
      <w:lvlText w:val="%1.%2"/>
      <w:lvlJc w:val="left"/>
      <w:pPr>
        <w:ind w:left="450" w:hanging="360"/>
      </w:pPr>
      <w:rPr>
        <w:rFonts w:eastAsia="ＭＳ 明朝" w:hint="default"/>
      </w:rPr>
    </w:lvl>
    <w:lvl w:ilvl="2">
      <w:start w:val="1"/>
      <w:numFmt w:val="decimal"/>
      <w:isLgl/>
      <w:lvlText w:val="%1.%2.%3"/>
      <w:lvlJc w:val="left"/>
      <w:pPr>
        <w:ind w:left="900" w:hanging="720"/>
      </w:pPr>
      <w:rPr>
        <w:rFonts w:eastAsia="ＭＳ 明朝" w:hint="default"/>
      </w:rPr>
    </w:lvl>
    <w:lvl w:ilvl="3">
      <w:start w:val="1"/>
      <w:numFmt w:val="decimal"/>
      <w:isLgl/>
      <w:lvlText w:val="%1.%2.%3.%4"/>
      <w:lvlJc w:val="left"/>
      <w:pPr>
        <w:ind w:left="990" w:hanging="720"/>
      </w:pPr>
      <w:rPr>
        <w:rFonts w:eastAsia="ＭＳ 明朝" w:hint="default"/>
      </w:rPr>
    </w:lvl>
    <w:lvl w:ilvl="4">
      <w:start w:val="1"/>
      <w:numFmt w:val="decimal"/>
      <w:isLgl/>
      <w:lvlText w:val="%1.%2.%3.%4.%5"/>
      <w:lvlJc w:val="left"/>
      <w:pPr>
        <w:ind w:left="1440" w:hanging="1080"/>
      </w:pPr>
      <w:rPr>
        <w:rFonts w:eastAsia="ＭＳ 明朝" w:hint="default"/>
      </w:rPr>
    </w:lvl>
    <w:lvl w:ilvl="5">
      <w:start w:val="1"/>
      <w:numFmt w:val="decimal"/>
      <w:isLgl/>
      <w:lvlText w:val="%1.%2.%3.%4.%5.%6"/>
      <w:lvlJc w:val="left"/>
      <w:pPr>
        <w:ind w:left="1530" w:hanging="1080"/>
      </w:pPr>
      <w:rPr>
        <w:rFonts w:eastAsia="ＭＳ 明朝" w:hint="default"/>
      </w:rPr>
    </w:lvl>
    <w:lvl w:ilvl="6">
      <w:start w:val="1"/>
      <w:numFmt w:val="decimal"/>
      <w:isLgl/>
      <w:lvlText w:val="%1.%2.%3.%4.%5.%6.%7"/>
      <w:lvlJc w:val="left"/>
      <w:pPr>
        <w:ind w:left="1620" w:hanging="1080"/>
      </w:pPr>
      <w:rPr>
        <w:rFonts w:eastAsia="ＭＳ 明朝" w:hint="default"/>
      </w:rPr>
    </w:lvl>
    <w:lvl w:ilvl="7">
      <w:start w:val="1"/>
      <w:numFmt w:val="decimal"/>
      <w:isLgl/>
      <w:lvlText w:val="%1.%2.%3.%4.%5.%6.%7.%8"/>
      <w:lvlJc w:val="left"/>
      <w:pPr>
        <w:ind w:left="2070" w:hanging="1440"/>
      </w:pPr>
      <w:rPr>
        <w:rFonts w:eastAsia="ＭＳ 明朝" w:hint="default"/>
      </w:rPr>
    </w:lvl>
    <w:lvl w:ilvl="8">
      <w:start w:val="1"/>
      <w:numFmt w:val="decimal"/>
      <w:isLgl/>
      <w:lvlText w:val="%1.%2.%3.%4.%5.%6.%7.%8.%9"/>
      <w:lvlJc w:val="left"/>
      <w:pPr>
        <w:ind w:left="2160" w:hanging="1440"/>
      </w:pPr>
      <w:rPr>
        <w:rFonts w:eastAsia="ＭＳ 明朝" w:hint="default"/>
      </w:rPr>
    </w:lvl>
  </w:abstractNum>
  <w:abstractNum w:abstractNumId="22" w15:restartNumberingAfterBreak="0">
    <w:nsid w:val="43AF4FD0"/>
    <w:multiLevelType w:val="hybridMultilevel"/>
    <w:tmpl w:val="2E9C5ADE"/>
    <w:lvl w:ilvl="0" w:tplc="40E860F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44F64A91"/>
    <w:multiLevelType w:val="hybridMultilevel"/>
    <w:tmpl w:val="BB60E1F6"/>
    <w:lvl w:ilvl="0" w:tplc="332EB7E6">
      <w:start w:val="4"/>
      <w:numFmt w:val="decimal"/>
      <w:lvlText w:val="%1."/>
      <w:lvlJc w:val="left"/>
      <w:pPr>
        <w:tabs>
          <w:tab w:val="num" w:pos="840"/>
        </w:tabs>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6D3A7F"/>
    <w:multiLevelType w:val="hybridMultilevel"/>
    <w:tmpl w:val="0ACCA76C"/>
    <w:lvl w:ilvl="0" w:tplc="FF60BD70">
      <w:start w:val="4"/>
      <w:numFmt w:val="decimal"/>
      <w:lvlText w:val="%1."/>
      <w:lvlJc w:val="left"/>
      <w:pPr>
        <w:ind w:left="840" w:hanging="420"/>
      </w:pPr>
      <w:rPr>
        <w:rFonts w:hint="eastAsia"/>
      </w:rPr>
    </w:lvl>
    <w:lvl w:ilvl="1" w:tplc="E3246D08" w:tentative="1">
      <w:start w:val="1"/>
      <w:numFmt w:val="aiueoFullWidth"/>
      <w:lvlText w:val="(%2)"/>
      <w:lvlJc w:val="left"/>
      <w:pPr>
        <w:ind w:left="840" w:hanging="420"/>
      </w:pPr>
    </w:lvl>
    <w:lvl w:ilvl="2" w:tplc="366080B0" w:tentative="1">
      <w:start w:val="1"/>
      <w:numFmt w:val="decimalEnclosedCircle"/>
      <w:lvlText w:val="%3"/>
      <w:lvlJc w:val="left"/>
      <w:pPr>
        <w:ind w:left="1260" w:hanging="420"/>
      </w:pPr>
    </w:lvl>
    <w:lvl w:ilvl="3" w:tplc="44B06A76" w:tentative="1">
      <w:start w:val="1"/>
      <w:numFmt w:val="decimal"/>
      <w:lvlText w:val="%4."/>
      <w:lvlJc w:val="left"/>
      <w:pPr>
        <w:ind w:left="1680" w:hanging="420"/>
      </w:pPr>
    </w:lvl>
    <w:lvl w:ilvl="4" w:tplc="9DDA2D3E" w:tentative="1">
      <w:start w:val="1"/>
      <w:numFmt w:val="aiueoFullWidth"/>
      <w:lvlText w:val="(%5)"/>
      <w:lvlJc w:val="left"/>
      <w:pPr>
        <w:ind w:left="2100" w:hanging="420"/>
      </w:pPr>
    </w:lvl>
    <w:lvl w:ilvl="5" w:tplc="FF30979C" w:tentative="1">
      <w:start w:val="1"/>
      <w:numFmt w:val="decimalEnclosedCircle"/>
      <w:lvlText w:val="%6"/>
      <w:lvlJc w:val="left"/>
      <w:pPr>
        <w:ind w:left="2520" w:hanging="420"/>
      </w:pPr>
    </w:lvl>
    <w:lvl w:ilvl="6" w:tplc="C674E8DA" w:tentative="1">
      <w:start w:val="1"/>
      <w:numFmt w:val="decimal"/>
      <w:lvlText w:val="%7."/>
      <w:lvlJc w:val="left"/>
      <w:pPr>
        <w:ind w:left="2940" w:hanging="420"/>
      </w:pPr>
    </w:lvl>
    <w:lvl w:ilvl="7" w:tplc="8F6CC5D8" w:tentative="1">
      <w:start w:val="1"/>
      <w:numFmt w:val="aiueoFullWidth"/>
      <w:lvlText w:val="(%8)"/>
      <w:lvlJc w:val="left"/>
      <w:pPr>
        <w:ind w:left="3360" w:hanging="420"/>
      </w:pPr>
    </w:lvl>
    <w:lvl w:ilvl="8" w:tplc="A7222D00" w:tentative="1">
      <w:start w:val="1"/>
      <w:numFmt w:val="decimalEnclosedCircle"/>
      <w:lvlText w:val="%9"/>
      <w:lvlJc w:val="left"/>
      <w:pPr>
        <w:ind w:left="3780" w:hanging="420"/>
      </w:pPr>
    </w:lvl>
  </w:abstractNum>
  <w:abstractNum w:abstractNumId="25" w15:restartNumberingAfterBreak="0">
    <w:nsid w:val="45B629F6"/>
    <w:multiLevelType w:val="hybridMultilevel"/>
    <w:tmpl w:val="0ACCA76C"/>
    <w:lvl w:ilvl="0" w:tplc="C83C5B4E">
      <w:start w:val="4"/>
      <w:numFmt w:val="decimal"/>
      <w:lvlText w:val="%1."/>
      <w:lvlJc w:val="left"/>
      <w:pPr>
        <w:ind w:left="840" w:hanging="420"/>
      </w:pPr>
      <w:rPr>
        <w:rFonts w:hint="eastAsia"/>
      </w:rPr>
    </w:lvl>
    <w:lvl w:ilvl="1" w:tplc="3B1E7B5A" w:tentative="1">
      <w:start w:val="1"/>
      <w:numFmt w:val="aiueoFullWidth"/>
      <w:lvlText w:val="(%2)"/>
      <w:lvlJc w:val="left"/>
      <w:pPr>
        <w:ind w:left="840" w:hanging="420"/>
      </w:pPr>
    </w:lvl>
    <w:lvl w:ilvl="2" w:tplc="C158F4F8" w:tentative="1">
      <w:start w:val="1"/>
      <w:numFmt w:val="decimalEnclosedCircle"/>
      <w:lvlText w:val="%3"/>
      <w:lvlJc w:val="left"/>
      <w:pPr>
        <w:ind w:left="1260" w:hanging="420"/>
      </w:pPr>
    </w:lvl>
    <w:lvl w:ilvl="3" w:tplc="811443AE" w:tentative="1">
      <w:start w:val="1"/>
      <w:numFmt w:val="decimal"/>
      <w:lvlText w:val="%4."/>
      <w:lvlJc w:val="left"/>
      <w:pPr>
        <w:ind w:left="1680" w:hanging="420"/>
      </w:pPr>
    </w:lvl>
    <w:lvl w:ilvl="4" w:tplc="D770979E" w:tentative="1">
      <w:start w:val="1"/>
      <w:numFmt w:val="aiueoFullWidth"/>
      <w:lvlText w:val="(%5)"/>
      <w:lvlJc w:val="left"/>
      <w:pPr>
        <w:ind w:left="2100" w:hanging="420"/>
      </w:pPr>
    </w:lvl>
    <w:lvl w:ilvl="5" w:tplc="343411DA" w:tentative="1">
      <w:start w:val="1"/>
      <w:numFmt w:val="decimalEnclosedCircle"/>
      <w:lvlText w:val="%6"/>
      <w:lvlJc w:val="left"/>
      <w:pPr>
        <w:ind w:left="2520" w:hanging="420"/>
      </w:pPr>
    </w:lvl>
    <w:lvl w:ilvl="6" w:tplc="48766DF4" w:tentative="1">
      <w:start w:val="1"/>
      <w:numFmt w:val="decimal"/>
      <w:lvlText w:val="%7."/>
      <w:lvlJc w:val="left"/>
      <w:pPr>
        <w:ind w:left="2940" w:hanging="420"/>
      </w:pPr>
    </w:lvl>
    <w:lvl w:ilvl="7" w:tplc="B7A604D2" w:tentative="1">
      <w:start w:val="1"/>
      <w:numFmt w:val="aiueoFullWidth"/>
      <w:lvlText w:val="(%8)"/>
      <w:lvlJc w:val="left"/>
      <w:pPr>
        <w:ind w:left="3360" w:hanging="420"/>
      </w:pPr>
    </w:lvl>
    <w:lvl w:ilvl="8" w:tplc="51BE45D8" w:tentative="1">
      <w:start w:val="1"/>
      <w:numFmt w:val="decimalEnclosedCircle"/>
      <w:lvlText w:val="%9"/>
      <w:lvlJc w:val="left"/>
      <w:pPr>
        <w:ind w:left="3780" w:hanging="420"/>
      </w:pPr>
    </w:lvl>
  </w:abstractNum>
  <w:abstractNum w:abstractNumId="26" w15:restartNumberingAfterBreak="0">
    <w:nsid w:val="48C14C6A"/>
    <w:multiLevelType w:val="hybridMultilevel"/>
    <w:tmpl w:val="725A817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4EB00624"/>
    <w:multiLevelType w:val="hybridMultilevel"/>
    <w:tmpl w:val="64D842D0"/>
    <w:lvl w:ilvl="0" w:tplc="40FA1CC2">
      <w:start w:val="1"/>
      <w:numFmt w:val="decimal"/>
      <w:lvlText w:val="%1."/>
      <w:lvlJc w:val="left"/>
      <w:pPr>
        <w:tabs>
          <w:tab w:val="num" w:pos="720"/>
        </w:tabs>
        <w:ind w:left="720" w:hanging="420"/>
      </w:pPr>
    </w:lvl>
    <w:lvl w:ilvl="1" w:tplc="04090017">
      <w:start w:val="1"/>
      <w:numFmt w:val="aiueoFullWidth"/>
      <w:lvlText w:val="(%2)"/>
      <w:lvlJc w:val="left"/>
      <w:pPr>
        <w:tabs>
          <w:tab w:val="num" w:pos="1140"/>
        </w:tabs>
        <w:ind w:left="1140" w:hanging="420"/>
      </w:pPr>
    </w:lvl>
    <w:lvl w:ilvl="2" w:tplc="04090011">
      <w:start w:val="1"/>
      <w:numFmt w:val="decimalEnclosedCircle"/>
      <w:lvlText w:val="%3"/>
      <w:lvlJc w:val="left"/>
      <w:pPr>
        <w:tabs>
          <w:tab w:val="num" w:pos="1560"/>
        </w:tabs>
        <w:ind w:left="1560" w:hanging="420"/>
      </w:pPr>
    </w:lvl>
    <w:lvl w:ilvl="3" w:tplc="0409000F">
      <w:start w:val="1"/>
      <w:numFmt w:val="decimal"/>
      <w:lvlText w:val="%4."/>
      <w:lvlJc w:val="left"/>
      <w:pPr>
        <w:tabs>
          <w:tab w:val="num" w:pos="1980"/>
        </w:tabs>
        <w:ind w:left="1980" w:hanging="420"/>
      </w:pPr>
    </w:lvl>
    <w:lvl w:ilvl="4" w:tplc="04090017">
      <w:start w:val="1"/>
      <w:numFmt w:val="aiueoFullWidth"/>
      <w:lvlText w:val="(%5)"/>
      <w:lvlJc w:val="left"/>
      <w:pPr>
        <w:tabs>
          <w:tab w:val="num" w:pos="2400"/>
        </w:tabs>
        <w:ind w:left="2400" w:hanging="420"/>
      </w:pPr>
    </w:lvl>
    <w:lvl w:ilvl="5" w:tplc="04090011">
      <w:start w:val="1"/>
      <w:numFmt w:val="decimalEnclosedCircle"/>
      <w:lvlText w:val="%6"/>
      <w:lvlJc w:val="left"/>
      <w:pPr>
        <w:tabs>
          <w:tab w:val="num" w:pos="2820"/>
        </w:tabs>
        <w:ind w:left="2820" w:hanging="420"/>
      </w:pPr>
    </w:lvl>
    <w:lvl w:ilvl="6" w:tplc="0409000F">
      <w:start w:val="1"/>
      <w:numFmt w:val="decimal"/>
      <w:lvlText w:val="%7."/>
      <w:lvlJc w:val="left"/>
      <w:pPr>
        <w:tabs>
          <w:tab w:val="num" w:pos="3240"/>
        </w:tabs>
        <w:ind w:left="3240" w:hanging="420"/>
      </w:pPr>
    </w:lvl>
    <w:lvl w:ilvl="7" w:tplc="04090017">
      <w:start w:val="1"/>
      <w:numFmt w:val="aiueoFullWidth"/>
      <w:lvlText w:val="(%8)"/>
      <w:lvlJc w:val="left"/>
      <w:pPr>
        <w:tabs>
          <w:tab w:val="num" w:pos="3660"/>
        </w:tabs>
        <w:ind w:left="3660" w:hanging="420"/>
      </w:pPr>
    </w:lvl>
    <w:lvl w:ilvl="8" w:tplc="04090011">
      <w:start w:val="1"/>
      <w:numFmt w:val="decimalEnclosedCircle"/>
      <w:lvlText w:val="%9"/>
      <w:lvlJc w:val="left"/>
      <w:pPr>
        <w:tabs>
          <w:tab w:val="num" w:pos="4080"/>
        </w:tabs>
        <w:ind w:left="4080" w:hanging="420"/>
      </w:pPr>
    </w:lvl>
  </w:abstractNum>
  <w:abstractNum w:abstractNumId="28" w15:restartNumberingAfterBreak="0">
    <w:nsid w:val="578D773D"/>
    <w:multiLevelType w:val="hybridMultilevel"/>
    <w:tmpl w:val="811C7F10"/>
    <w:lvl w:ilvl="0" w:tplc="46CEB6FE">
      <w:start w:val="1"/>
      <w:numFmt w:val="decimalEnclosedCircle"/>
      <w:lvlText w:val="%1"/>
      <w:lvlJc w:val="left"/>
      <w:pPr>
        <w:tabs>
          <w:tab w:val="num" w:pos="1680"/>
        </w:tabs>
        <w:ind w:left="1680" w:hanging="420"/>
      </w:pPr>
    </w:lvl>
    <w:lvl w:ilvl="1" w:tplc="C8A03C06" w:tentative="1">
      <w:start w:val="1"/>
      <w:numFmt w:val="aiueoFullWidth"/>
      <w:lvlText w:val="(%2)"/>
      <w:lvlJc w:val="left"/>
      <w:pPr>
        <w:tabs>
          <w:tab w:val="num" w:pos="2100"/>
        </w:tabs>
        <w:ind w:left="2100" w:hanging="420"/>
      </w:pPr>
    </w:lvl>
    <w:lvl w:ilvl="2" w:tplc="FD10E730" w:tentative="1">
      <w:start w:val="1"/>
      <w:numFmt w:val="decimalEnclosedCircle"/>
      <w:lvlText w:val="%3"/>
      <w:lvlJc w:val="left"/>
      <w:pPr>
        <w:tabs>
          <w:tab w:val="num" w:pos="2520"/>
        </w:tabs>
        <w:ind w:left="2520" w:hanging="420"/>
      </w:pPr>
    </w:lvl>
    <w:lvl w:ilvl="3" w:tplc="E2B86EEC" w:tentative="1">
      <w:start w:val="1"/>
      <w:numFmt w:val="decimal"/>
      <w:lvlText w:val="%4."/>
      <w:lvlJc w:val="left"/>
      <w:pPr>
        <w:tabs>
          <w:tab w:val="num" w:pos="2940"/>
        </w:tabs>
        <w:ind w:left="2940" w:hanging="420"/>
      </w:pPr>
    </w:lvl>
    <w:lvl w:ilvl="4" w:tplc="ADF29780" w:tentative="1">
      <w:start w:val="1"/>
      <w:numFmt w:val="aiueoFullWidth"/>
      <w:lvlText w:val="(%5)"/>
      <w:lvlJc w:val="left"/>
      <w:pPr>
        <w:tabs>
          <w:tab w:val="num" w:pos="3360"/>
        </w:tabs>
        <w:ind w:left="3360" w:hanging="420"/>
      </w:pPr>
    </w:lvl>
    <w:lvl w:ilvl="5" w:tplc="7AD00696" w:tentative="1">
      <w:start w:val="1"/>
      <w:numFmt w:val="decimalEnclosedCircle"/>
      <w:lvlText w:val="%6"/>
      <w:lvlJc w:val="left"/>
      <w:pPr>
        <w:tabs>
          <w:tab w:val="num" w:pos="3780"/>
        </w:tabs>
        <w:ind w:left="3780" w:hanging="420"/>
      </w:pPr>
    </w:lvl>
    <w:lvl w:ilvl="6" w:tplc="FF7E43B0" w:tentative="1">
      <w:start w:val="1"/>
      <w:numFmt w:val="decimal"/>
      <w:lvlText w:val="%7."/>
      <w:lvlJc w:val="left"/>
      <w:pPr>
        <w:tabs>
          <w:tab w:val="num" w:pos="4200"/>
        </w:tabs>
        <w:ind w:left="4200" w:hanging="420"/>
      </w:pPr>
    </w:lvl>
    <w:lvl w:ilvl="7" w:tplc="42E0E924" w:tentative="1">
      <w:start w:val="1"/>
      <w:numFmt w:val="aiueoFullWidth"/>
      <w:lvlText w:val="(%8)"/>
      <w:lvlJc w:val="left"/>
      <w:pPr>
        <w:tabs>
          <w:tab w:val="num" w:pos="4620"/>
        </w:tabs>
        <w:ind w:left="4620" w:hanging="420"/>
      </w:pPr>
    </w:lvl>
    <w:lvl w:ilvl="8" w:tplc="9D00A0A4" w:tentative="1">
      <w:start w:val="1"/>
      <w:numFmt w:val="decimalEnclosedCircle"/>
      <w:lvlText w:val="%9"/>
      <w:lvlJc w:val="left"/>
      <w:pPr>
        <w:tabs>
          <w:tab w:val="num" w:pos="5040"/>
        </w:tabs>
        <w:ind w:left="5040" w:hanging="420"/>
      </w:pPr>
    </w:lvl>
  </w:abstractNum>
  <w:abstractNum w:abstractNumId="29" w15:restartNumberingAfterBreak="0">
    <w:nsid w:val="5DE619E5"/>
    <w:multiLevelType w:val="multilevel"/>
    <w:tmpl w:val="1FC880E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4A85844"/>
    <w:multiLevelType w:val="hybridMultilevel"/>
    <w:tmpl w:val="24E0EB28"/>
    <w:lvl w:ilvl="0" w:tplc="30246522">
      <w:start w:val="2"/>
      <w:numFmt w:val="decimal"/>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A8C4BFB"/>
    <w:multiLevelType w:val="hybridMultilevel"/>
    <w:tmpl w:val="1FC880E8"/>
    <w:lvl w:ilvl="0" w:tplc="04090011">
      <w:start w:val="1"/>
      <w:numFmt w:val="decimal"/>
      <w:lvlText w:val="(%1)"/>
      <w:lvlJc w:val="left"/>
      <w:pPr>
        <w:tabs>
          <w:tab w:val="num" w:pos="720"/>
        </w:tabs>
        <w:ind w:left="720" w:hanging="360"/>
      </w:pPr>
      <w:rPr>
        <w:rFonts w:hint="default"/>
      </w:rPr>
    </w:lvl>
    <w:lvl w:ilvl="1" w:tplc="04090017">
      <w:start w:val="1"/>
      <w:numFmt w:val="lowerLetter"/>
      <w:lvlText w:val="%2."/>
      <w:lvlJc w:val="left"/>
      <w:pPr>
        <w:tabs>
          <w:tab w:val="num" w:pos="1440"/>
        </w:tabs>
        <w:ind w:left="1440" w:hanging="360"/>
      </w:pPr>
    </w:lvl>
    <w:lvl w:ilvl="2" w:tplc="0409001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7">
      <w:start w:val="1"/>
      <w:numFmt w:val="lowerLetter"/>
      <w:lvlText w:val="%5."/>
      <w:lvlJc w:val="left"/>
      <w:pPr>
        <w:tabs>
          <w:tab w:val="num" w:pos="3600"/>
        </w:tabs>
        <w:ind w:left="3600" w:hanging="360"/>
      </w:pPr>
    </w:lvl>
    <w:lvl w:ilvl="5" w:tplc="04090011">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7">
      <w:start w:val="1"/>
      <w:numFmt w:val="lowerLetter"/>
      <w:lvlText w:val="%8."/>
      <w:lvlJc w:val="left"/>
      <w:pPr>
        <w:tabs>
          <w:tab w:val="num" w:pos="5760"/>
        </w:tabs>
        <w:ind w:left="5760" w:hanging="360"/>
      </w:pPr>
    </w:lvl>
    <w:lvl w:ilvl="8" w:tplc="04090011">
      <w:start w:val="1"/>
      <w:numFmt w:val="lowerRoman"/>
      <w:lvlText w:val="%9."/>
      <w:lvlJc w:val="right"/>
      <w:pPr>
        <w:tabs>
          <w:tab w:val="num" w:pos="6480"/>
        </w:tabs>
        <w:ind w:left="6480" w:hanging="180"/>
      </w:pPr>
    </w:lvl>
  </w:abstractNum>
  <w:abstractNum w:abstractNumId="32" w15:restartNumberingAfterBreak="0">
    <w:nsid w:val="6AED61BF"/>
    <w:multiLevelType w:val="hybridMultilevel"/>
    <w:tmpl w:val="E90AD88A"/>
    <w:lvl w:ilvl="0" w:tplc="E3C6D616">
      <w:start w:val="1"/>
      <w:numFmt w:val="decimal"/>
      <w:lvlText w:val="(%1)"/>
      <w:lvlJc w:val="left"/>
      <w:pPr>
        <w:tabs>
          <w:tab w:val="num" w:pos="360"/>
        </w:tabs>
        <w:ind w:left="360" w:hanging="360"/>
      </w:pPr>
      <w:rPr>
        <w:rFonts w:hint="default"/>
      </w:rPr>
    </w:lvl>
    <w:lvl w:ilvl="1" w:tplc="C50632D8" w:tentative="1">
      <w:start w:val="1"/>
      <w:numFmt w:val="aiueoFullWidth"/>
      <w:lvlText w:val="(%2)"/>
      <w:lvlJc w:val="left"/>
      <w:pPr>
        <w:tabs>
          <w:tab w:val="num" w:pos="840"/>
        </w:tabs>
        <w:ind w:left="840" w:hanging="420"/>
      </w:pPr>
    </w:lvl>
    <w:lvl w:ilvl="2" w:tplc="FBCE99CE" w:tentative="1">
      <w:start w:val="1"/>
      <w:numFmt w:val="decimalEnclosedCircle"/>
      <w:lvlText w:val="%3"/>
      <w:lvlJc w:val="left"/>
      <w:pPr>
        <w:tabs>
          <w:tab w:val="num" w:pos="1260"/>
        </w:tabs>
        <w:ind w:left="1260" w:hanging="420"/>
      </w:pPr>
    </w:lvl>
    <w:lvl w:ilvl="3" w:tplc="198C8DE8" w:tentative="1">
      <w:start w:val="1"/>
      <w:numFmt w:val="decimal"/>
      <w:lvlText w:val="%4."/>
      <w:lvlJc w:val="left"/>
      <w:pPr>
        <w:tabs>
          <w:tab w:val="num" w:pos="1680"/>
        </w:tabs>
        <w:ind w:left="1680" w:hanging="420"/>
      </w:pPr>
    </w:lvl>
    <w:lvl w:ilvl="4" w:tplc="8D8A7E92" w:tentative="1">
      <w:start w:val="1"/>
      <w:numFmt w:val="aiueoFullWidth"/>
      <w:lvlText w:val="(%5)"/>
      <w:lvlJc w:val="left"/>
      <w:pPr>
        <w:tabs>
          <w:tab w:val="num" w:pos="2100"/>
        </w:tabs>
        <w:ind w:left="2100" w:hanging="420"/>
      </w:pPr>
    </w:lvl>
    <w:lvl w:ilvl="5" w:tplc="250A6F36" w:tentative="1">
      <w:start w:val="1"/>
      <w:numFmt w:val="decimalEnclosedCircle"/>
      <w:lvlText w:val="%6"/>
      <w:lvlJc w:val="left"/>
      <w:pPr>
        <w:tabs>
          <w:tab w:val="num" w:pos="2520"/>
        </w:tabs>
        <w:ind w:left="2520" w:hanging="420"/>
      </w:pPr>
    </w:lvl>
    <w:lvl w:ilvl="6" w:tplc="E5908BAE" w:tentative="1">
      <w:start w:val="1"/>
      <w:numFmt w:val="decimal"/>
      <w:lvlText w:val="%7."/>
      <w:lvlJc w:val="left"/>
      <w:pPr>
        <w:tabs>
          <w:tab w:val="num" w:pos="2940"/>
        </w:tabs>
        <w:ind w:left="2940" w:hanging="420"/>
      </w:pPr>
    </w:lvl>
    <w:lvl w:ilvl="7" w:tplc="0D1C44A8" w:tentative="1">
      <w:start w:val="1"/>
      <w:numFmt w:val="aiueoFullWidth"/>
      <w:lvlText w:val="(%8)"/>
      <w:lvlJc w:val="left"/>
      <w:pPr>
        <w:tabs>
          <w:tab w:val="num" w:pos="3360"/>
        </w:tabs>
        <w:ind w:left="3360" w:hanging="420"/>
      </w:pPr>
    </w:lvl>
    <w:lvl w:ilvl="8" w:tplc="735AAA2A" w:tentative="1">
      <w:start w:val="1"/>
      <w:numFmt w:val="decimalEnclosedCircle"/>
      <w:lvlText w:val="%9"/>
      <w:lvlJc w:val="left"/>
      <w:pPr>
        <w:tabs>
          <w:tab w:val="num" w:pos="3780"/>
        </w:tabs>
        <w:ind w:left="3780" w:hanging="420"/>
      </w:pPr>
    </w:lvl>
  </w:abstractNum>
  <w:abstractNum w:abstractNumId="33" w15:restartNumberingAfterBreak="0">
    <w:nsid w:val="711C02EE"/>
    <w:multiLevelType w:val="hybridMultilevel"/>
    <w:tmpl w:val="8C620E8E"/>
    <w:lvl w:ilvl="0" w:tplc="8D76836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6310CEB"/>
    <w:multiLevelType w:val="hybridMultilevel"/>
    <w:tmpl w:val="7410ECE0"/>
    <w:lvl w:ilvl="0" w:tplc="FFFFFFFF">
      <w:start w:val="1"/>
      <w:numFmt w:val="decimal"/>
      <w:lvlText w:val="%1."/>
      <w:lvlJc w:val="left"/>
      <w:pPr>
        <w:tabs>
          <w:tab w:val="num" w:pos="840"/>
        </w:tabs>
        <w:ind w:left="840" w:hanging="420"/>
      </w:pPr>
    </w:lvl>
    <w:lvl w:ilvl="1" w:tplc="FFFFFFFF" w:tentative="1">
      <w:start w:val="1"/>
      <w:numFmt w:val="aiueoFullWidth"/>
      <w:lvlText w:val="(%2)"/>
      <w:lvlJc w:val="left"/>
      <w:pPr>
        <w:tabs>
          <w:tab w:val="num" w:pos="1260"/>
        </w:tabs>
        <w:ind w:left="1260" w:hanging="420"/>
      </w:p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35" w15:restartNumberingAfterBreak="0">
    <w:nsid w:val="7A16662F"/>
    <w:multiLevelType w:val="multilevel"/>
    <w:tmpl w:val="1FC880E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639387194">
    <w:abstractNumId w:val="5"/>
  </w:num>
  <w:num w:numId="2" w16cid:durableId="1573003666">
    <w:abstractNumId w:val="31"/>
  </w:num>
  <w:num w:numId="3" w16cid:durableId="1889950201">
    <w:abstractNumId w:val="20"/>
  </w:num>
  <w:num w:numId="4" w16cid:durableId="645741752">
    <w:abstractNumId w:val="9"/>
  </w:num>
  <w:num w:numId="5" w16cid:durableId="1541167476">
    <w:abstractNumId w:val="27"/>
  </w:num>
  <w:num w:numId="6" w16cid:durableId="1786070907">
    <w:abstractNumId w:val="16"/>
  </w:num>
  <w:num w:numId="7" w16cid:durableId="145124969">
    <w:abstractNumId w:val="32"/>
  </w:num>
  <w:num w:numId="8" w16cid:durableId="314115573">
    <w:abstractNumId w:val="4"/>
  </w:num>
  <w:num w:numId="9" w16cid:durableId="494495548">
    <w:abstractNumId w:val="18"/>
  </w:num>
  <w:num w:numId="10" w16cid:durableId="1699237551">
    <w:abstractNumId w:val="1"/>
  </w:num>
  <w:num w:numId="11" w16cid:durableId="908805187">
    <w:abstractNumId w:val="7"/>
  </w:num>
  <w:num w:numId="12" w16cid:durableId="763575350">
    <w:abstractNumId w:val="34"/>
  </w:num>
  <w:num w:numId="13" w16cid:durableId="1335106715">
    <w:abstractNumId w:val="28"/>
  </w:num>
  <w:num w:numId="14" w16cid:durableId="919826919">
    <w:abstractNumId w:val="2"/>
  </w:num>
  <w:num w:numId="15" w16cid:durableId="964625491">
    <w:abstractNumId w:val="22"/>
  </w:num>
  <w:num w:numId="16" w16cid:durableId="162480439">
    <w:abstractNumId w:val="17"/>
  </w:num>
  <w:num w:numId="17" w16cid:durableId="1951740808">
    <w:abstractNumId w:val="10"/>
  </w:num>
  <w:num w:numId="18" w16cid:durableId="1990094159">
    <w:abstractNumId w:val="15"/>
  </w:num>
  <w:num w:numId="19" w16cid:durableId="1905531634">
    <w:abstractNumId w:val="14"/>
  </w:num>
  <w:num w:numId="20" w16cid:durableId="235627803">
    <w:abstractNumId w:val="8"/>
  </w:num>
  <w:num w:numId="21" w16cid:durableId="1159619836">
    <w:abstractNumId w:val="23"/>
  </w:num>
  <w:num w:numId="22" w16cid:durableId="515315678">
    <w:abstractNumId w:val="25"/>
  </w:num>
  <w:num w:numId="23" w16cid:durableId="1449853957">
    <w:abstractNumId w:val="33"/>
  </w:num>
  <w:num w:numId="24" w16cid:durableId="802232789">
    <w:abstractNumId w:val="6"/>
  </w:num>
  <w:num w:numId="25" w16cid:durableId="1346008542">
    <w:abstractNumId w:val="11"/>
  </w:num>
  <w:num w:numId="26" w16cid:durableId="974022335">
    <w:abstractNumId w:val="26"/>
  </w:num>
  <w:num w:numId="27" w16cid:durableId="155653197">
    <w:abstractNumId w:val="21"/>
  </w:num>
  <w:num w:numId="28" w16cid:durableId="698165048">
    <w:abstractNumId w:val="12"/>
  </w:num>
  <w:num w:numId="29" w16cid:durableId="1019743274">
    <w:abstractNumId w:val="35"/>
  </w:num>
  <w:num w:numId="30" w16cid:durableId="1644693292">
    <w:abstractNumId w:val="29"/>
  </w:num>
  <w:num w:numId="31" w16cid:durableId="868496352">
    <w:abstractNumId w:val="13"/>
  </w:num>
  <w:num w:numId="32" w16cid:durableId="1172061642">
    <w:abstractNumId w:val="0"/>
  </w:num>
  <w:num w:numId="33" w16cid:durableId="1030422779">
    <w:abstractNumId w:val="30"/>
  </w:num>
  <w:num w:numId="34" w16cid:durableId="1133135688">
    <w:abstractNumId w:val="19"/>
  </w:num>
  <w:num w:numId="35" w16cid:durableId="354691494">
    <w:abstractNumId w:val="24"/>
  </w:num>
  <w:num w:numId="36" w16cid:durableId="1565026543">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5" w:nlCheck="1" w:checkStyle="1"/>
  <w:activeWritingStyle w:appName="MSWord" w:lang="ja-JP" w:vendorID="64" w:dllVersion="5" w:nlCheck="1" w:checkStyle="1"/>
  <w:activeWritingStyle w:appName="MSWord" w:lang="en-AU" w:vendorID="64" w:dllVersion="6" w:nlCheck="1" w:checkStyle="1"/>
  <w:activeWritingStyle w:appName="MSWord" w:lang="en-US" w:vendorID="64" w:dllVersion="4096" w:nlCheck="1" w:checkStyle="0"/>
  <w:activeWritingStyle w:appName="MSWord" w:lang="ja-JP" w:vendorID="64" w:dllVersion="0"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05"/>
  <w:drawingGridVerticalSpacing w:val="173"/>
  <w:displayHorizontalDrawingGridEvery w:val="0"/>
  <w:displayVerticalDrawingGridEvery w:val="2"/>
  <w:characterSpacingControl w:val="compressPunctuation"/>
  <w:hdrShapeDefaults>
    <o:shapedefaults v:ext="edit" spidmax="6145">
      <v:textbox inset="5.85pt,.7pt,5.85pt,.7pt"/>
      <o:colormru v:ext="edit" colors="#ff9"/>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F2A"/>
    <w:rsid w:val="0000283A"/>
    <w:rsid w:val="000032D7"/>
    <w:rsid w:val="000114AB"/>
    <w:rsid w:val="00026403"/>
    <w:rsid w:val="00026E20"/>
    <w:rsid w:val="00034343"/>
    <w:rsid w:val="00043138"/>
    <w:rsid w:val="00044935"/>
    <w:rsid w:val="00051AFE"/>
    <w:rsid w:val="0005284C"/>
    <w:rsid w:val="00055165"/>
    <w:rsid w:val="0005770E"/>
    <w:rsid w:val="00057B71"/>
    <w:rsid w:val="00071A56"/>
    <w:rsid w:val="0007205A"/>
    <w:rsid w:val="00074DB2"/>
    <w:rsid w:val="00075AD8"/>
    <w:rsid w:val="00075EB9"/>
    <w:rsid w:val="00076E3F"/>
    <w:rsid w:val="00080BF1"/>
    <w:rsid w:val="00090E49"/>
    <w:rsid w:val="000A445A"/>
    <w:rsid w:val="000A7EB5"/>
    <w:rsid w:val="000B421F"/>
    <w:rsid w:val="000B6CD5"/>
    <w:rsid w:val="000C021F"/>
    <w:rsid w:val="000C26B2"/>
    <w:rsid w:val="000C2DF2"/>
    <w:rsid w:val="000C3EC1"/>
    <w:rsid w:val="000C7175"/>
    <w:rsid w:val="000D3058"/>
    <w:rsid w:val="000D7E0D"/>
    <w:rsid w:val="000E0C5E"/>
    <w:rsid w:val="000E45C7"/>
    <w:rsid w:val="000E7115"/>
    <w:rsid w:val="000F284C"/>
    <w:rsid w:val="000F7B4C"/>
    <w:rsid w:val="00111E5D"/>
    <w:rsid w:val="00120CB1"/>
    <w:rsid w:val="001239E3"/>
    <w:rsid w:val="001246D3"/>
    <w:rsid w:val="001263DE"/>
    <w:rsid w:val="00127E44"/>
    <w:rsid w:val="0013198C"/>
    <w:rsid w:val="00133190"/>
    <w:rsid w:val="001346C5"/>
    <w:rsid w:val="00135884"/>
    <w:rsid w:val="00141F37"/>
    <w:rsid w:val="00142F01"/>
    <w:rsid w:val="00151CFD"/>
    <w:rsid w:val="00153A37"/>
    <w:rsid w:val="00162052"/>
    <w:rsid w:val="001710CD"/>
    <w:rsid w:val="001728CF"/>
    <w:rsid w:val="00173CB7"/>
    <w:rsid w:val="001756BF"/>
    <w:rsid w:val="001804AA"/>
    <w:rsid w:val="00181EE9"/>
    <w:rsid w:val="00184A29"/>
    <w:rsid w:val="001A072F"/>
    <w:rsid w:val="001A3815"/>
    <w:rsid w:val="001A57AF"/>
    <w:rsid w:val="001A6C94"/>
    <w:rsid w:val="001B0388"/>
    <w:rsid w:val="001B1662"/>
    <w:rsid w:val="001B3F2F"/>
    <w:rsid w:val="001B4037"/>
    <w:rsid w:val="001B5101"/>
    <w:rsid w:val="001C4412"/>
    <w:rsid w:val="001D1661"/>
    <w:rsid w:val="001D2F1B"/>
    <w:rsid w:val="001D4BE8"/>
    <w:rsid w:val="001E41B4"/>
    <w:rsid w:val="001E4288"/>
    <w:rsid w:val="001E50DF"/>
    <w:rsid w:val="001E5ED8"/>
    <w:rsid w:val="001E6060"/>
    <w:rsid w:val="001E6579"/>
    <w:rsid w:val="001E6862"/>
    <w:rsid w:val="00212EE8"/>
    <w:rsid w:val="0022705C"/>
    <w:rsid w:val="002369FB"/>
    <w:rsid w:val="00237C56"/>
    <w:rsid w:val="00242527"/>
    <w:rsid w:val="00244C62"/>
    <w:rsid w:val="002474CE"/>
    <w:rsid w:val="00251D6D"/>
    <w:rsid w:val="0025724B"/>
    <w:rsid w:val="00271DB2"/>
    <w:rsid w:val="00272DFF"/>
    <w:rsid w:val="002736E8"/>
    <w:rsid w:val="00274863"/>
    <w:rsid w:val="00277EEA"/>
    <w:rsid w:val="002823F5"/>
    <w:rsid w:val="00283F84"/>
    <w:rsid w:val="00287C66"/>
    <w:rsid w:val="00294F04"/>
    <w:rsid w:val="002A2B11"/>
    <w:rsid w:val="002A6009"/>
    <w:rsid w:val="002B2F84"/>
    <w:rsid w:val="002C3CEC"/>
    <w:rsid w:val="002D3B11"/>
    <w:rsid w:val="002D547F"/>
    <w:rsid w:val="002D61D7"/>
    <w:rsid w:val="002E7C81"/>
    <w:rsid w:val="002F3EB6"/>
    <w:rsid w:val="00305CBC"/>
    <w:rsid w:val="003073DB"/>
    <w:rsid w:val="0031091F"/>
    <w:rsid w:val="00310DBC"/>
    <w:rsid w:val="003157EC"/>
    <w:rsid w:val="0032590A"/>
    <w:rsid w:val="0033293C"/>
    <w:rsid w:val="0033636C"/>
    <w:rsid w:val="003405DC"/>
    <w:rsid w:val="00344DDE"/>
    <w:rsid w:val="00345C5A"/>
    <w:rsid w:val="00350A3D"/>
    <w:rsid w:val="00351042"/>
    <w:rsid w:val="00352D3A"/>
    <w:rsid w:val="00353599"/>
    <w:rsid w:val="003642F6"/>
    <w:rsid w:val="0036646D"/>
    <w:rsid w:val="003763B8"/>
    <w:rsid w:val="0038174F"/>
    <w:rsid w:val="00384AD8"/>
    <w:rsid w:val="00394C7E"/>
    <w:rsid w:val="00396C3A"/>
    <w:rsid w:val="003A1B71"/>
    <w:rsid w:val="003A246A"/>
    <w:rsid w:val="003B16C1"/>
    <w:rsid w:val="003C2DEA"/>
    <w:rsid w:val="003C2FE6"/>
    <w:rsid w:val="003C5932"/>
    <w:rsid w:val="003D23F7"/>
    <w:rsid w:val="003D4556"/>
    <w:rsid w:val="003D7E69"/>
    <w:rsid w:val="003E1D1B"/>
    <w:rsid w:val="003E2F41"/>
    <w:rsid w:val="003E5067"/>
    <w:rsid w:val="003E5ED5"/>
    <w:rsid w:val="003F4318"/>
    <w:rsid w:val="003F5C28"/>
    <w:rsid w:val="003F6A8F"/>
    <w:rsid w:val="00402398"/>
    <w:rsid w:val="00413E97"/>
    <w:rsid w:val="00414683"/>
    <w:rsid w:val="00415529"/>
    <w:rsid w:val="00421833"/>
    <w:rsid w:val="00423BB3"/>
    <w:rsid w:val="0042703D"/>
    <w:rsid w:val="00432468"/>
    <w:rsid w:val="00435793"/>
    <w:rsid w:val="00435F87"/>
    <w:rsid w:val="00436015"/>
    <w:rsid w:val="00443846"/>
    <w:rsid w:val="0044790A"/>
    <w:rsid w:val="00447FC5"/>
    <w:rsid w:val="0046018D"/>
    <w:rsid w:val="00460C6F"/>
    <w:rsid w:val="004757FB"/>
    <w:rsid w:val="004A6EEE"/>
    <w:rsid w:val="004B186B"/>
    <w:rsid w:val="004B4016"/>
    <w:rsid w:val="004C2CFF"/>
    <w:rsid w:val="004C6E91"/>
    <w:rsid w:val="004D1188"/>
    <w:rsid w:val="004D352B"/>
    <w:rsid w:val="004D7C69"/>
    <w:rsid w:val="004E4C80"/>
    <w:rsid w:val="004F0647"/>
    <w:rsid w:val="004F463A"/>
    <w:rsid w:val="005029BD"/>
    <w:rsid w:val="00511043"/>
    <w:rsid w:val="00512672"/>
    <w:rsid w:val="00513E48"/>
    <w:rsid w:val="005151E2"/>
    <w:rsid w:val="0051574D"/>
    <w:rsid w:val="0051582B"/>
    <w:rsid w:val="00515F65"/>
    <w:rsid w:val="00517322"/>
    <w:rsid w:val="0052093C"/>
    <w:rsid w:val="00522F6F"/>
    <w:rsid w:val="005250AA"/>
    <w:rsid w:val="00525910"/>
    <w:rsid w:val="00526F41"/>
    <w:rsid w:val="00531301"/>
    <w:rsid w:val="00533D9F"/>
    <w:rsid w:val="00535B19"/>
    <w:rsid w:val="00551214"/>
    <w:rsid w:val="0055270E"/>
    <w:rsid w:val="00554A7B"/>
    <w:rsid w:val="005615C6"/>
    <w:rsid w:val="00562B14"/>
    <w:rsid w:val="00563417"/>
    <w:rsid w:val="00563C47"/>
    <w:rsid w:val="00564473"/>
    <w:rsid w:val="005700B7"/>
    <w:rsid w:val="00572AFB"/>
    <w:rsid w:val="0057400B"/>
    <w:rsid w:val="005903F9"/>
    <w:rsid w:val="00593F51"/>
    <w:rsid w:val="0059648B"/>
    <w:rsid w:val="005A1EA6"/>
    <w:rsid w:val="005A2399"/>
    <w:rsid w:val="005A279D"/>
    <w:rsid w:val="005A364B"/>
    <w:rsid w:val="005B135F"/>
    <w:rsid w:val="005B2E2C"/>
    <w:rsid w:val="005B7F95"/>
    <w:rsid w:val="005C5849"/>
    <w:rsid w:val="005D0DA5"/>
    <w:rsid w:val="005D5AB3"/>
    <w:rsid w:val="005E45EF"/>
    <w:rsid w:val="005E6D7C"/>
    <w:rsid w:val="005F1E47"/>
    <w:rsid w:val="005F2D42"/>
    <w:rsid w:val="005F30BC"/>
    <w:rsid w:val="005F3E66"/>
    <w:rsid w:val="005F7A83"/>
    <w:rsid w:val="00600951"/>
    <w:rsid w:val="00600B43"/>
    <w:rsid w:val="0060586F"/>
    <w:rsid w:val="0060611E"/>
    <w:rsid w:val="00617DEE"/>
    <w:rsid w:val="00626E98"/>
    <w:rsid w:val="00627652"/>
    <w:rsid w:val="0063073E"/>
    <w:rsid w:val="0063227B"/>
    <w:rsid w:val="0063388F"/>
    <w:rsid w:val="00642C7F"/>
    <w:rsid w:val="0064590E"/>
    <w:rsid w:val="00645BB4"/>
    <w:rsid w:val="006461A0"/>
    <w:rsid w:val="00651CF9"/>
    <w:rsid w:val="0065447F"/>
    <w:rsid w:val="00661104"/>
    <w:rsid w:val="0066219D"/>
    <w:rsid w:val="00664662"/>
    <w:rsid w:val="0067092C"/>
    <w:rsid w:val="00683FB7"/>
    <w:rsid w:val="006864A7"/>
    <w:rsid w:val="00693962"/>
    <w:rsid w:val="00695559"/>
    <w:rsid w:val="006A310C"/>
    <w:rsid w:val="006A41CF"/>
    <w:rsid w:val="006A51BE"/>
    <w:rsid w:val="006B4B16"/>
    <w:rsid w:val="006C49F1"/>
    <w:rsid w:val="006C4BCA"/>
    <w:rsid w:val="006C550C"/>
    <w:rsid w:val="006C56D0"/>
    <w:rsid w:val="006C574E"/>
    <w:rsid w:val="006D1959"/>
    <w:rsid w:val="006D24B2"/>
    <w:rsid w:val="006E5E35"/>
    <w:rsid w:val="00702E0C"/>
    <w:rsid w:val="007049F8"/>
    <w:rsid w:val="00713B14"/>
    <w:rsid w:val="0071700B"/>
    <w:rsid w:val="00724B52"/>
    <w:rsid w:val="00724B80"/>
    <w:rsid w:val="0072647E"/>
    <w:rsid w:val="0073085C"/>
    <w:rsid w:val="00732B92"/>
    <w:rsid w:val="00734B79"/>
    <w:rsid w:val="00737052"/>
    <w:rsid w:val="00741948"/>
    <w:rsid w:val="00746208"/>
    <w:rsid w:val="00746EDF"/>
    <w:rsid w:val="00750334"/>
    <w:rsid w:val="00757CEC"/>
    <w:rsid w:val="00765E55"/>
    <w:rsid w:val="00770A79"/>
    <w:rsid w:val="0077457F"/>
    <w:rsid w:val="00782F62"/>
    <w:rsid w:val="0078302D"/>
    <w:rsid w:val="00783C8F"/>
    <w:rsid w:val="00791269"/>
    <w:rsid w:val="007971A7"/>
    <w:rsid w:val="007A48CA"/>
    <w:rsid w:val="007B374D"/>
    <w:rsid w:val="007B6D75"/>
    <w:rsid w:val="007C1F94"/>
    <w:rsid w:val="007C6186"/>
    <w:rsid w:val="007D1D6A"/>
    <w:rsid w:val="007E0770"/>
    <w:rsid w:val="007E2AAB"/>
    <w:rsid w:val="007F0559"/>
    <w:rsid w:val="007F5535"/>
    <w:rsid w:val="00800980"/>
    <w:rsid w:val="00806767"/>
    <w:rsid w:val="008152EA"/>
    <w:rsid w:val="00821A3E"/>
    <w:rsid w:val="00823AC0"/>
    <w:rsid w:val="00826E38"/>
    <w:rsid w:val="00826F99"/>
    <w:rsid w:val="0082752A"/>
    <w:rsid w:val="00833966"/>
    <w:rsid w:val="00834098"/>
    <w:rsid w:val="00834205"/>
    <w:rsid w:val="00843825"/>
    <w:rsid w:val="00843849"/>
    <w:rsid w:val="00850CA6"/>
    <w:rsid w:val="00852862"/>
    <w:rsid w:val="00853755"/>
    <w:rsid w:val="00853CBE"/>
    <w:rsid w:val="00857BC5"/>
    <w:rsid w:val="00862B40"/>
    <w:rsid w:val="00864CAC"/>
    <w:rsid w:val="008727D2"/>
    <w:rsid w:val="00875A89"/>
    <w:rsid w:val="00876611"/>
    <w:rsid w:val="00876E0C"/>
    <w:rsid w:val="0088339A"/>
    <w:rsid w:val="00887A8A"/>
    <w:rsid w:val="00887C3C"/>
    <w:rsid w:val="00891A78"/>
    <w:rsid w:val="00896229"/>
    <w:rsid w:val="00896EFA"/>
    <w:rsid w:val="00897A82"/>
    <w:rsid w:val="008A22C3"/>
    <w:rsid w:val="008B3EBB"/>
    <w:rsid w:val="008B5892"/>
    <w:rsid w:val="008B6C93"/>
    <w:rsid w:val="008B6CB4"/>
    <w:rsid w:val="008B6E4E"/>
    <w:rsid w:val="008B6EE5"/>
    <w:rsid w:val="008B6F0D"/>
    <w:rsid w:val="008C04B4"/>
    <w:rsid w:val="008C3330"/>
    <w:rsid w:val="008D2C20"/>
    <w:rsid w:val="008D729C"/>
    <w:rsid w:val="008E3FFE"/>
    <w:rsid w:val="008E7EAC"/>
    <w:rsid w:val="008F0C3D"/>
    <w:rsid w:val="00900C0B"/>
    <w:rsid w:val="009016E0"/>
    <w:rsid w:val="0090788B"/>
    <w:rsid w:val="00915174"/>
    <w:rsid w:val="00922315"/>
    <w:rsid w:val="00925870"/>
    <w:rsid w:val="0093730D"/>
    <w:rsid w:val="00943A67"/>
    <w:rsid w:val="00943D84"/>
    <w:rsid w:val="00950DDC"/>
    <w:rsid w:val="00953628"/>
    <w:rsid w:val="0095664B"/>
    <w:rsid w:val="00965054"/>
    <w:rsid w:val="0096591A"/>
    <w:rsid w:val="00984CC9"/>
    <w:rsid w:val="009943AA"/>
    <w:rsid w:val="009A01FE"/>
    <w:rsid w:val="009A1D03"/>
    <w:rsid w:val="009B2E59"/>
    <w:rsid w:val="009B6253"/>
    <w:rsid w:val="009C2677"/>
    <w:rsid w:val="009C55B5"/>
    <w:rsid w:val="009C7F03"/>
    <w:rsid w:val="009D0104"/>
    <w:rsid w:val="009D28C1"/>
    <w:rsid w:val="009D54EC"/>
    <w:rsid w:val="009D7B26"/>
    <w:rsid w:val="009E39BA"/>
    <w:rsid w:val="009E5899"/>
    <w:rsid w:val="009E618E"/>
    <w:rsid w:val="009E765E"/>
    <w:rsid w:val="009F0095"/>
    <w:rsid w:val="009F4808"/>
    <w:rsid w:val="00A05912"/>
    <w:rsid w:val="00A1224A"/>
    <w:rsid w:val="00A126D4"/>
    <w:rsid w:val="00A12F2A"/>
    <w:rsid w:val="00A149F1"/>
    <w:rsid w:val="00A15F47"/>
    <w:rsid w:val="00A22D56"/>
    <w:rsid w:val="00A247EF"/>
    <w:rsid w:val="00A30947"/>
    <w:rsid w:val="00A37039"/>
    <w:rsid w:val="00A4158C"/>
    <w:rsid w:val="00A45534"/>
    <w:rsid w:val="00A4557E"/>
    <w:rsid w:val="00A47469"/>
    <w:rsid w:val="00A50801"/>
    <w:rsid w:val="00A52674"/>
    <w:rsid w:val="00A52734"/>
    <w:rsid w:val="00A56116"/>
    <w:rsid w:val="00A6500D"/>
    <w:rsid w:val="00A66F76"/>
    <w:rsid w:val="00A700F8"/>
    <w:rsid w:val="00A7217F"/>
    <w:rsid w:val="00A7227F"/>
    <w:rsid w:val="00A771D1"/>
    <w:rsid w:val="00A77730"/>
    <w:rsid w:val="00A8136C"/>
    <w:rsid w:val="00A828DB"/>
    <w:rsid w:val="00A82CC9"/>
    <w:rsid w:val="00A83614"/>
    <w:rsid w:val="00A8574B"/>
    <w:rsid w:val="00A92CD2"/>
    <w:rsid w:val="00A9496A"/>
    <w:rsid w:val="00A966A5"/>
    <w:rsid w:val="00AA7F2A"/>
    <w:rsid w:val="00AB00EE"/>
    <w:rsid w:val="00AB0763"/>
    <w:rsid w:val="00AB128B"/>
    <w:rsid w:val="00AB414D"/>
    <w:rsid w:val="00AD3854"/>
    <w:rsid w:val="00AD79DB"/>
    <w:rsid w:val="00AE4E3A"/>
    <w:rsid w:val="00AE5A90"/>
    <w:rsid w:val="00AE604A"/>
    <w:rsid w:val="00AF27FF"/>
    <w:rsid w:val="00AF36E0"/>
    <w:rsid w:val="00B0105A"/>
    <w:rsid w:val="00B0412A"/>
    <w:rsid w:val="00B05A1B"/>
    <w:rsid w:val="00B06DDC"/>
    <w:rsid w:val="00B1084C"/>
    <w:rsid w:val="00B13E31"/>
    <w:rsid w:val="00B15E69"/>
    <w:rsid w:val="00B177C8"/>
    <w:rsid w:val="00B21373"/>
    <w:rsid w:val="00B2166D"/>
    <w:rsid w:val="00B227BA"/>
    <w:rsid w:val="00B35D8D"/>
    <w:rsid w:val="00B42022"/>
    <w:rsid w:val="00B5023A"/>
    <w:rsid w:val="00B55425"/>
    <w:rsid w:val="00B5621E"/>
    <w:rsid w:val="00B60229"/>
    <w:rsid w:val="00B61A2C"/>
    <w:rsid w:val="00B61D30"/>
    <w:rsid w:val="00B63D2D"/>
    <w:rsid w:val="00B67834"/>
    <w:rsid w:val="00B74156"/>
    <w:rsid w:val="00B763FC"/>
    <w:rsid w:val="00B800BF"/>
    <w:rsid w:val="00B87E49"/>
    <w:rsid w:val="00B90411"/>
    <w:rsid w:val="00B91B4A"/>
    <w:rsid w:val="00B93AFC"/>
    <w:rsid w:val="00B949A7"/>
    <w:rsid w:val="00BB357C"/>
    <w:rsid w:val="00BB3F56"/>
    <w:rsid w:val="00BB5267"/>
    <w:rsid w:val="00BC7C13"/>
    <w:rsid w:val="00BE0E18"/>
    <w:rsid w:val="00BE4176"/>
    <w:rsid w:val="00BF055F"/>
    <w:rsid w:val="00BF47C9"/>
    <w:rsid w:val="00BF7C6A"/>
    <w:rsid w:val="00C00E91"/>
    <w:rsid w:val="00C02450"/>
    <w:rsid w:val="00C04E04"/>
    <w:rsid w:val="00C14683"/>
    <w:rsid w:val="00C3398A"/>
    <w:rsid w:val="00C4132A"/>
    <w:rsid w:val="00C41642"/>
    <w:rsid w:val="00C41EEE"/>
    <w:rsid w:val="00C42290"/>
    <w:rsid w:val="00C439D3"/>
    <w:rsid w:val="00C52F46"/>
    <w:rsid w:val="00C547EE"/>
    <w:rsid w:val="00C573DE"/>
    <w:rsid w:val="00C60511"/>
    <w:rsid w:val="00C654DE"/>
    <w:rsid w:val="00C7111E"/>
    <w:rsid w:val="00C76EBB"/>
    <w:rsid w:val="00C83AA7"/>
    <w:rsid w:val="00C85CB2"/>
    <w:rsid w:val="00C97FDF"/>
    <w:rsid w:val="00CA33E5"/>
    <w:rsid w:val="00CA6ED5"/>
    <w:rsid w:val="00CB1D70"/>
    <w:rsid w:val="00CB4E9D"/>
    <w:rsid w:val="00CB7E31"/>
    <w:rsid w:val="00CC0BB6"/>
    <w:rsid w:val="00CD071B"/>
    <w:rsid w:val="00CD2612"/>
    <w:rsid w:val="00CF01CA"/>
    <w:rsid w:val="00CF364E"/>
    <w:rsid w:val="00CF4AFB"/>
    <w:rsid w:val="00D01049"/>
    <w:rsid w:val="00D060FC"/>
    <w:rsid w:val="00D20A27"/>
    <w:rsid w:val="00D34C28"/>
    <w:rsid w:val="00D375F1"/>
    <w:rsid w:val="00D379C3"/>
    <w:rsid w:val="00D41B55"/>
    <w:rsid w:val="00D45E58"/>
    <w:rsid w:val="00D45F70"/>
    <w:rsid w:val="00D472E5"/>
    <w:rsid w:val="00D50592"/>
    <w:rsid w:val="00D54986"/>
    <w:rsid w:val="00D54B71"/>
    <w:rsid w:val="00D60F41"/>
    <w:rsid w:val="00D63336"/>
    <w:rsid w:val="00D63E6E"/>
    <w:rsid w:val="00D675AE"/>
    <w:rsid w:val="00D71F40"/>
    <w:rsid w:val="00D741D0"/>
    <w:rsid w:val="00D83E8C"/>
    <w:rsid w:val="00D84F41"/>
    <w:rsid w:val="00D851C7"/>
    <w:rsid w:val="00D85A3B"/>
    <w:rsid w:val="00D9074E"/>
    <w:rsid w:val="00D939ED"/>
    <w:rsid w:val="00DA0AFD"/>
    <w:rsid w:val="00DA453C"/>
    <w:rsid w:val="00DA6CDC"/>
    <w:rsid w:val="00DB2618"/>
    <w:rsid w:val="00DB603D"/>
    <w:rsid w:val="00DC067E"/>
    <w:rsid w:val="00DC0997"/>
    <w:rsid w:val="00DD21C1"/>
    <w:rsid w:val="00DD663E"/>
    <w:rsid w:val="00DE7A90"/>
    <w:rsid w:val="00DF1A2C"/>
    <w:rsid w:val="00DF53D1"/>
    <w:rsid w:val="00E02438"/>
    <w:rsid w:val="00E03C27"/>
    <w:rsid w:val="00E06D48"/>
    <w:rsid w:val="00E11055"/>
    <w:rsid w:val="00E113AE"/>
    <w:rsid w:val="00E12FBF"/>
    <w:rsid w:val="00E14F14"/>
    <w:rsid w:val="00E20821"/>
    <w:rsid w:val="00E22E8D"/>
    <w:rsid w:val="00E25D18"/>
    <w:rsid w:val="00E30F16"/>
    <w:rsid w:val="00E335F0"/>
    <w:rsid w:val="00E33BD4"/>
    <w:rsid w:val="00E41412"/>
    <w:rsid w:val="00E41A51"/>
    <w:rsid w:val="00E500AE"/>
    <w:rsid w:val="00E54E76"/>
    <w:rsid w:val="00E55EEE"/>
    <w:rsid w:val="00E5671B"/>
    <w:rsid w:val="00E57D71"/>
    <w:rsid w:val="00E61183"/>
    <w:rsid w:val="00E62BFD"/>
    <w:rsid w:val="00E64DD8"/>
    <w:rsid w:val="00E74C8A"/>
    <w:rsid w:val="00E74D4F"/>
    <w:rsid w:val="00E750B1"/>
    <w:rsid w:val="00E76F7B"/>
    <w:rsid w:val="00E87EB2"/>
    <w:rsid w:val="00E90BD1"/>
    <w:rsid w:val="00EA3E0E"/>
    <w:rsid w:val="00EA72EA"/>
    <w:rsid w:val="00EC782B"/>
    <w:rsid w:val="00ED17CB"/>
    <w:rsid w:val="00ED1D3C"/>
    <w:rsid w:val="00ED4484"/>
    <w:rsid w:val="00ED7D06"/>
    <w:rsid w:val="00EE664E"/>
    <w:rsid w:val="00F026A9"/>
    <w:rsid w:val="00F12E4B"/>
    <w:rsid w:val="00F14365"/>
    <w:rsid w:val="00F154FF"/>
    <w:rsid w:val="00F15B5B"/>
    <w:rsid w:val="00F252E2"/>
    <w:rsid w:val="00F27EF2"/>
    <w:rsid w:val="00F40FE7"/>
    <w:rsid w:val="00F41EFF"/>
    <w:rsid w:val="00F53D5E"/>
    <w:rsid w:val="00F57030"/>
    <w:rsid w:val="00F617BE"/>
    <w:rsid w:val="00F61A7E"/>
    <w:rsid w:val="00F75A88"/>
    <w:rsid w:val="00F82E8A"/>
    <w:rsid w:val="00F837BA"/>
    <w:rsid w:val="00F87E58"/>
    <w:rsid w:val="00F90AEC"/>
    <w:rsid w:val="00F948F4"/>
    <w:rsid w:val="00F96952"/>
    <w:rsid w:val="00F96F40"/>
    <w:rsid w:val="00F97FA8"/>
    <w:rsid w:val="00FA37DE"/>
    <w:rsid w:val="00FA510C"/>
    <w:rsid w:val="00FA53DE"/>
    <w:rsid w:val="00FA6DC4"/>
    <w:rsid w:val="00FA6EC9"/>
    <w:rsid w:val="00FB3641"/>
    <w:rsid w:val="00FB3AF6"/>
    <w:rsid w:val="00FB4710"/>
    <w:rsid w:val="00FB48AD"/>
    <w:rsid w:val="00FB6231"/>
    <w:rsid w:val="00FC15CD"/>
    <w:rsid w:val="00FD068D"/>
    <w:rsid w:val="00FD4A5C"/>
    <w:rsid w:val="00FD522D"/>
    <w:rsid w:val="00FD5B54"/>
    <w:rsid w:val="00FE0E22"/>
    <w:rsid w:val="00FE16FE"/>
    <w:rsid w:val="00FE234E"/>
    <w:rsid w:val="00FE4EA8"/>
    <w:rsid w:val="00FE5816"/>
    <w:rsid w:val="00FE7895"/>
    <w:rsid w:val="00FF36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6145">
      <v:textbox inset="5.85pt,.7pt,5.85pt,.7pt"/>
      <o:colormru v:ext="edit" colors="#ff9"/>
    </o:shapedefaults>
    <o:shapelayout v:ext="edit">
      <o:idmap v:ext="edit" data="1"/>
    </o:shapelayout>
  </w:shapeDefaults>
  <w:decimalSymbol w:val="."/>
  <w:listSeparator w:val=","/>
  <w14:docId w14:val="1655C1D8"/>
  <w15:docId w15:val="{6E098DE7-AB67-4C76-B3FA-56D23CF45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1"/>
    </w:rPr>
  </w:style>
  <w:style w:type="paragraph" w:styleId="1">
    <w:name w:val="heading 1"/>
    <w:basedOn w:val="a"/>
    <w:next w:val="a"/>
    <w:link w:val="10"/>
    <w:qFormat/>
    <w:pPr>
      <w:keepNext/>
      <w:jc w:val="center"/>
      <w:outlineLvl w:val="0"/>
    </w:pPr>
    <w:rPr>
      <w:b/>
      <w:bCs/>
    </w:rPr>
  </w:style>
  <w:style w:type="paragraph" w:styleId="2">
    <w:name w:val="heading 2"/>
    <w:basedOn w:val="a"/>
    <w:next w:val="a"/>
    <w:link w:val="20"/>
    <w:uiPriority w:val="9"/>
    <w:qFormat/>
    <w:rsid w:val="00C3398A"/>
    <w:pPr>
      <w:keepNext/>
      <w:snapToGrid w:val="0"/>
      <w:jc w:val="left"/>
      <w:outlineLvl w:val="1"/>
    </w:pPr>
    <w:rPr>
      <w:rFonts w:ascii="Times New Roman" w:hAnsi="Times New Roman"/>
      <w:b/>
      <w:bCs/>
      <w:sz w:val="24"/>
      <w:szCs w:val="24"/>
    </w:rPr>
  </w:style>
  <w:style w:type="paragraph" w:styleId="3">
    <w:name w:val="heading 3"/>
    <w:basedOn w:val="a"/>
    <w:next w:val="a"/>
    <w:link w:val="30"/>
    <w:qFormat/>
    <w:pPr>
      <w:keepNext/>
      <w:jc w:val="left"/>
      <w:outlineLvl w:val="2"/>
    </w:pPr>
    <w:rPr>
      <w:rFonts w:ascii="Arial" w:hAnsi="Arial"/>
      <w:b/>
      <w:bCs/>
      <w:sz w:val="20"/>
      <w:szCs w:val="20"/>
      <w:lang w:val="it-IT"/>
    </w:rPr>
  </w:style>
  <w:style w:type="paragraph" w:styleId="4">
    <w:name w:val="heading 4"/>
    <w:basedOn w:val="a"/>
    <w:next w:val="a0"/>
    <w:qFormat/>
    <w:pPr>
      <w:keepNext/>
      <w:outlineLvl w:val="3"/>
    </w:pPr>
    <w:rPr>
      <w:b/>
      <w:bCs/>
    </w:rPr>
  </w:style>
  <w:style w:type="paragraph" w:styleId="5">
    <w:name w:val="heading 5"/>
    <w:basedOn w:val="4"/>
    <w:next w:val="a"/>
    <w:qFormat/>
    <w:pPr>
      <w:keepLines/>
      <w:widowControl/>
      <w:spacing w:before="260" w:line="260" w:lineRule="exact"/>
      <w:jc w:val="left"/>
      <w:outlineLvl w:val="4"/>
    </w:pPr>
    <w:rPr>
      <w:rFonts w:ascii="Times New Roman" w:hAnsi="Times New Roman"/>
      <w:kern w:val="20"/>
      <w:sz w:val="22"/>
      <w:szCs w:val="22"/>
      <w:lang w:eastAsia="nl-NL"/>
    </w:rPr>
  </w:style>
  <w:style w:type="paragraph" w:styleId="6">
    <w:name w:val="heading 6"/>
    <w:basedOn w:val="4"/>
    <w:next w:val="a"/>
    <w:qFormat/>
    <w:pPr>
      <w:keepLines/>
      <w:widowControl/>
      <w:spacing w:before="260" w:line="260" w:lineRule="exact"/>
      <w:jc w:val="left"/>
      <w:outlineLvl w:val="5"/>
    </w:pPr>
    <w:rPr>
      <w:rFonts w:ascii="Times New Roman" w:hAnsi="Times New Roman"/>
      <w:kern w:val="20"/>
      <w:sz w:val="22"/>
      <w:szCs w:val="22"/>
      <w:lang w:eastAsia="nl-NL"/>
    </w:rPr>
  </w:style>
  <w:style w:type="paragraph" w:styleId="7">
    <w:name w:val="heading 7"/>
    <w:basedOn w:val="4"/>
    <w:next w:val="a"/>
    <w:qFormat/>
    <w:pPr>
      <w:keepLines/>
      <w:widowControl/>
      <w:spacing w:before="260" w:line="260" w:lineRule="exact"/>
      <w:jc w:val="left"/>
      <w:outlineLvl w:val="6"/>
    </w:pPr>
    <w:rPr>
      <w:rFonts w:ascii="Times New Roman" w:hAnsi="Times New Roman"/>
      <w:kern w:val="20"/>
      <w:sz w:val="22"/>
      <w:szCs w:val="22"/>
      <w:lang w:eastAsia="nl-NL"/>
    </w:rPr>
  </w:style>
  <w:style w:type="paragraph" w:styleId="8">
    <w:name w:val="heading 8"/>
    <w:basedOn w:val="4"/>
    <w:next w:val="a"/>
    <w:qFormat/>
    <w:pPr>
      <w:keepLines/>
      <w:widowControl/>
      <w:spacing w:before="260" w:line="260" w:lineRule="exact"/>
      <w:jc w:val="left"/>
      <w:outlineLvl w:val="7"/>
    </w:pPr>
    <w:rPr>
      <w:rFonts w:ascii="Times New Roman" w:hAnsi="Times New Roman"/>
      <w:kern w:val="20"/>
      <w:sz w:val="22"/>
      <w:szCs w:val="22"/>
      <w:lang w:eastAsia="nl-NL"/>
    </w:rPr>
  </w:style>
  <w:style w:type="paragraph" w:styleId="9">
    <w:name w:val="heading 9"/>
    <w:basedOn w:val="4"/>
    <w:next w:val="a"/>
    <w:qFormat/>
    <w:pPr>
      <w:keepLines/>
      <w:widowControl/>
      <w:spacing w:before="260" w:line="260" w:lineRule="exact"/>
      <w:jc w:val="left"/>
      <w:outlineLvl w:val="8"/>
    </w:pPr>
    <w:rPr>
      <w:rFonts w:ascii="Times New Roman" w:hAnsi="Times New Roman"/>
      <w:kern w:val="20"/>
      <w:sz w:val="22"/>
      <w:szCs w:val="22"/>
      <w:lang w:eastAsia="nl-N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paragraph" w:styleId="a4">
    <w:name w:val="Plain Text"/>
    <w:basedOn w:val="a"/>
    <w:link w:val="a5"/>
    <w:uiPriority w:val="99"/>
    <w:rPr>
      <w:rFonts w:ascii="ＭＳ 明朝" w:hAnsi="Courier New"/>
    </w:rPr>
  </w:style>
  <w:style w:type="paragraph" w:styleId="a6">
    <w:name w:val="footer"/>
    <w:basedOn w:val="a"/>
    <w:pPr>
      <w:tabs>
        <w:tab w:val="center" w:pos="4252"/>
        <w:tab w:val="right" w:pos="8504"/>
      </w:tabs>
      <w:snapToGrid w:val="0"/>
    </w:pPr>
  </w:style>
  <w:style w:type="character" w:styleId="a7">
    <w:name w:val="page number"/>
    <w:basedOn w:val="a1"/>
  </w:style>
  <w:style w:type="character" w:styleId="a8">
    <w:name w:val="Hyperlink"/>
    <w:uiPriority w:val="99"/>
    <w:rPr>
      <w:color w:val="0000FF"/>
      <w:u w:val="single"/>
    </w:rPr>
  </w:style>
  <w:style w:type="paragraph" w:styleId="a9">
    <w:name w:val="Body Text"/>
    <w:basedOn w:val="a"/>
    <w:pPr>
      <w:jc w:val="center"/>
    </w:pPr>
  </w:style>
  <w:style w:type="paragraph" w:styleId="aa">
    <w:name w:val="Body Text Indent"/>
    <w:basedOn w:val="a"/>
    <w:pPr>
      <w:ind w:firstLine="520"/>
    </w:pPr>
    <w:rPr>
      <w:rFonts w:ascii="Times New Roman" w:hAnsi="Times New Roman"/>
    </w:rPr>
  </w:style>
  <w:style w:type="character" w:styleId="ab">
    <w:name w:val="FollowedHyperlink"/>
    <w:rPr>
      <w:color w:val="800080"/>
      <w:u w:val="single"/>
    </w:rPr>
  </w:style>
  <w:style w:type="paragraph" w:customStyle="1" w:styleId="xl22">
    <w:name w:val="xl22"/>
    <w:basedOn w:val="a"/>
    <w:pPr>
      <w:widowControl/>
      <w:spacing w:before="100" w:beforeAutospacing="1" w:after="100" w:afterAutospacing="1"/>
      <w:jc w:val="left"/>
    </w:pPr>
    <w:rPr>
      <w:rFonts w:ascii="Arial" w:hAnsi="Arial" w:cs="Arial"/>
      <w:b/>
      <w:bCs/>
      <w:kern w:val="0"/>
      <w:sz w:val="24"/>
      <w:szCs w:val="24"/>
      <w:lang w:eastAsia="en-US"/>
    </w:rPr>
  </w:style>
  <w:style w:type="paragraph" w:customStyle="1" w:styleId="xl23">
    <w:name w:val="xl23"/>
    <w:basedOn w:val="a"/>
    <w:pPr>
      <w:widowControl/>
      <w:spacing w:before="100" w:beforeAutospacing="1" w:after="100" w:afterAutospacing="1"/>
      <w:jc w:val="center"/>
    </w:pPr>
    <w:rPr>
      <w:rFonts w:ascii="Times New Roman" w:hAnsi="Times New Roman"/>
      <w:kern w:val="0"/>
      <w:sz w:val="24"/>
      <w:szCs w:val="24"/>
      <w:lang w:eastAsia="en-US"/>
    </w:rPr>
  </w:style>
  <w:style w:type="paragraph" w:customStyle="1" w:styleId="xl24">
    <w:name w:val="xl2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kern w:val="0"/>
      <w:sz w:val="24"/>
      <w:szCs w:val="24"/>
      <w:lang w:eastAsia="en-US"/>
    </w:rPr>
  </w:style>
  <w:style w:type="paragraph" w:customStyle="1" w:styleId="xl25">
    <w:name w:val="xl2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kern w:val="0"/>
      <w:sz w:val="24"/>
      <w:szCs w:val="24"/>
      <w:lang w:eastAsia="en-US"/>
    </w:rPr>
  </w:style>
  <w:style w:type="paragraph" w:styleId="ac">
    <w:name w:val="Document Map"/>
    <w:basedOn w:val="a"/>
    <w:semiHidden/>
    <w:pPr>
      <w:shd w:val="clear" w:color="auto" w:fill="000080"/>
    </w:pPr>
    <w:rPr>
      <w:rFonts w:ascii="Arial" w:eastAsia="ＭＳ ゴシック" w:hAnsi="Arial"/>
    </w:rPr>
  </w:style>
  <w:style w:type="paragraph" w:styleId="11">
    <w:name w:val="toc 1"/>
    <w:basedOn w:val="a"/>
    <w:next w:val="a"/>
    <w:autoRedefine/>
    <w:uiPriority w:val="39"/>
    <w:qFormat/>
    <w:rsid w:val="00B13E31"/>
    <w:pPr>
      <w:tabs>
        <w:tab w:val="right" w:leader="dot" w:pos="8438"/>
      </w:tabs>
      <w:jc w:val="center"/>
    </w:pPr>
    <w:rPr>
      <w:b/>
    </w:rPr>
  </w:style>
  <w:style w:type="paragraph" w:styleId="21">
    <w:name w:val="toc 2"/>
    <w:basedOn w:val="a"/>
    <w:next w:val="a"/>
    <w:autoRedefine/>
    <w:uiPriority w:val="39"/>
    <w:qFormat/>
    <w:pPr>
      <w:ind w:left="210"/>
    </w:pPr>
  </w:style>
  <w:style w:type="paragraph" w:styleId="31">
    <w:name w:val="toc 3"/>
    <w:basedOn w:val="a"/>
    <w:next w:val="a"/>
    <w:autoRedefine/>
    <w:uiPriority w:val="39"/>
    <w:qFormat/>
    <w:pPr>
      <w:ind w:left="420"/>
    </w:pPr>
  </w:style>
  <w:style w:type="paragraph" w:styleId="40">
    <w:name w:val="toc 4"/>
    <w:basedOn w:val="a"/>
    <w:next w:val="a"/>
    <w:autoRedefine/>
    <w:semiHidden/>
    <w:pPr>
      <w:ind w:left="630"/>
    </w:pPr>
  </w:style>
  <w:style w:type="paragraph" w:styleId="50">
    <w:name w:val="toc 5"/>
    <w:basedOn w:val="a"/>
    <w:next w:val="a"/>
    <w:autoRedefine/>
    <w:semiHidden/>
    <w:pPr>
      <w:ind w:left="840"/>
    </w:pPr>
  </w:style>
  <w:style w:type="paragraph" w:styleId="60">
    <w:name w:val="toc 6"/>
    <w:basedOn w:val="a"/>
    <w:next w:val="a"/>
    <w:autoRedefine/>
    <w:semiHidden/>
    <w:pPr>
      <w:ind w:left="1050"/>
    </w:pPr>
  </w:style>
  <w:style w:type="paragraph" w:styleId="70">
    <w:name w:val="toc 7"/>
    <w:basedOn w:val="a"/>
    <w:next w:val="a"/>
    <w:autoRedefine/>
    <w:semiHidden/>
    <w:pPr>
      <w:ind w:left="1260"/>
    </w:pPr>
  </w:style>
  <w:style w:type="paragraph" w:styleId="80">
    <w:name w:val="toc 8"/>
    <w:basedOn w:val="a"/>
    <w:next w:val="a"/>
    <w:autoRedefine/>
    <w:semiHidden/>
    <w:pPr>
      <w:ind w:left="1470"/>
    </w:pPr>
  </w:style>
  <w:style w:type="paragraph" w:styleId="90">
    <w:name w:val="toc 9"/>
    <w:basedOn w:val="a"/>
    <w:next w:val="a"/>
    <w:autoRedefine/>
    <w:semiHidden/>
    <w:pPr>
      <w:ind w:left="1680"/>
    </w:pPr>
  </w:style>
  <w:style w:type="paragraph" w:styleId="ad">
    <w:name w:val="header"/>
    <w:basedOn w:val="a"/>
    <w:link w:val="ae"/>
    <w:pPr>
      <w:tabs>
        <w:tab w:val="center" w:pos="4252"/>
        <w:tab w:val="right" w:pos="8504"/>
      </w:tabs>
      <w:snapToGrid w:val="0"/>
    </w:pPr>
  </w:style>
  <w:style w:type="character" w:customStyle="1" w:styleId="ae">
    <w:name w:val="ヘッダー (文字)"/>
    <w:link w:val="ad"/>
    <w:rsid w:val="00272DFF"/>
    <w:rPr>
      <w:rFonts w:ascii="Century" w:eastAsia="ＭＳ 明朝" w:hAnsi="Century"/>
      <w:kern w:val="2"/>
      <w:sz w:val="21"/>
      <w:szCs w:val="21"/>
      <w:lang w:val="en-US" w:eastAsia="ja-JP" w:bidi="ar-SA"/>
    </w:rPr>
  </w:style>
  <w:style w:type="paragraph" w:styleId="12">
    <w:name w:val="index 1"/>
    <w:basedOn w:val="a"/>
    <w:next w:val="a"/>
    <w:autoRedefine/>
    <w:uiPriority w:val="99"/>
    <w:semiHidden/>
    <w:pPr>
      <w:ind w:left="210" w:hanging="210"/>
      <w:jc w:val="left"/>
    </w:pPr>
    <w:rPr>
      <w:rFonts w:asciiTheme="minorHAnsi" w:hAnsiTheme="minorHAnsi"/>
      <w:sz w:val="18"/>
      <w:szCs w:val="18"/>
    </w:rPr>
  </w:style>
  <w:style w:type="paragraph" w:styleId="af">
    <w:name w:val="table of figures"/>
    <w:basedOn w:val="a"/>
    <w:next w:val="a"/>
    <w:semiHidden/>
    <w:pPr>
      <w:ind w:left="850" w:hanging="425"/>
    </w:pPr>
  </w:style>
  <w:style w:type="paragraph" w:customStyle="1" w:styleId="13">
    <w:name w:val="ｽﾀｲﾙ1"/>
    <w:basedOn w:val="11"/>
    <w:rPr>
      <w:noProof/>
    </w:rPr>
  </w:style>
  <w:style w:type="paragraph" w:customStyle="1" w:styleId="22">
    <w:name w:val="ｽﾀｲﾙ2"/>
    <w:basedOn w:val="11"/>
    <w:rPr>
      <w:noProof/>
    </w:rPr>
  </w:style>
  <w:style w:type="paragraph" w:styleId="23">
    <w:name w:val="index 2"/>
    <w:basedOn w:val="a"/>
    <w:next w:val="a"/>
    <w:autoRedefine/>
    <w:semiHidden/>
    <w:pPr>
      <w:ind w:left="420" w:hanging="210"/>
      <w:jc w:val="left"/>
    </w:pPr>
    <w:rPr>
      <w:rFonts w:asciiTheme="minorHAnsi" w:hAnsiTheme="minorHAnsi"/>
      <w:sz w:val="18"/>
      <w:szCs w:val="18"/>
    </w:rPr>
  </w:style>
  <w:style w:type="paragraph" w:styleId="32">
    <w:name w:val="index 3"/>
    <w:basedOn w:val="a"/>
    <w:next w:val="a"/>
    <w:autoRedefine/>
    <w:semiHidden/>
    <w:pPr>
      <w:ind w:left="630" w:hanging="210"/>
      <w:jc w:val="left"/>
    </w:pPr>
    <w:rPr>
      <w:rFonts w:asciiTheme="minorHAnsi" w:hAnsiTheme="minorHAnsi"/>
      <w:sz w:val="18"/>
      <w:szCs w:val="18"/>
    </w:rPr>
  </w:style>
  <w:style w:type="paragraph" w:styleId="41">
    <w:name w:val="index 4"/>
    <w:basedOn w:val="a"/>
    <w:next w:val="a"/>
    <w:autoRedefine/>
    <w:semiHidden/>
    <w:pPr>
      <w:ind w:left="840" w:hanging="210"/>
      <w:jc w:val="left"/>
    </w:pPr>
    <w:rPr>
      <w:rFonts w:asciiTheme="minorHAnsi" w:hAnsiTheme="minorHAnsi"/>
      <w:sz w:val="18"/>
      <w:szCs w:val="18"/>
    </w:rPr>
  </w:style>
  <w:style w:type="paragraph" w:styleId="51">
    <w:name w:val="index 5"/>
    <w:basedOn w:val="a"/>
    <w:next w:val="a"/>
    <w:autoRedefine/>
    <w:semiHidden/>
    <w:pPr>
      <w:ind w:left="1050" w:hanging="210"/>
      <w:jc w:val="left"/>
    </w:pPr>
    <w:rPr>
      <w:rFonts w:asciiTheme="minorHAnsi" w:hAnsiTheme="minorHAnsi"/>
      <w:sz w:val="18"/>
      <w:szCs w:val="18"/>
    </w:rPr>
  </w:style>
  <w:style w:type="paragraph" w:styleId="61">
    <w:name w:val="index 6"/>
    <w:basedOn w:val="a"/>
    <w:next w:val="a"/>
    <w:autoRedefine/>
    <w:semiHidden/>
    <w:pPr>
      <w:ind w:left="1260" w:hanging="210"/>
      <w:jc w:val="left"/>
    </w:pPr>
    <w:rPr>
      <w:rFonts w:asciiTheme="minorHAnsi" w:hAnsiTheme="minorHAnsi"/>
      <w:sz w:val="18"/>
      <w:szCs w:val="18"/>
    </w:rPr>
  </w:style>
  <w:style w:type="paragraph" w:styleId="71">
    <w:name w:val="index 7"/>
    <w:basedOn w:val="a"/>
    <w:next w:val="a"/>
    <w:autoRedefine/>
    <w:semiHidden/>
    <w:pPr>
      <w:ind w:left="1470" w:hanging="210"/>
      <w:jc w:val="left"/>
    </w:pPr>
    <w:rPr>
      <w:rFonts w:asciiTheme="minorHAnsi" w:hAnsiTheme="minorHAnsi"/>
      <w:sz w:val="18"/>
      <w:szCs w:val="18"/>
    </w:rPr>
  </w:style>
  <w:style w:type="paragraph" w:styleId="81">
    <w:name w:val="index 8"/>
    <w:basedOn w:val="a"/>
    <w:next w:val="a"/>
    <w:autoRedefine/>
    <w:semiHidden/>
    <w:pPr>
      <w:ind w:left="1680" w:hanging="210"/>
      <w:jc w:val="left"/>
    </w:pPr>
    <w:rPr>
      <w:rFonts w:asciiTheme="minorHAnsi" w:hAnsiTheme="minorHAnsi"/>
      <w:sz w:val="18"/>
      <w:szCs w:val="18"/>
    </w:rPr>
  </w:style>
  <w:style w:type="paragraph" w:styleId="91">
    <w:name w:val="index 9"/>
    <w:basedOn w:val="a"/>
    <w:next w:val="a"/>
    <w:autoRedefine/>
    <w:semiHidden/>
    <w:pPr>
      <w:ind w:left="1890" w:hanging="210"/>
      <w:jc w:val="left"/>
    </w:pPr>
    <w:rPr>
      <w:rFonts w:asciiTheme="minorHAnsi" w:hAnsiTheme="minorHAnsi"/>
      <w:sz w:val="18"/>
      <w:szCs w:val="18"/>
    </w:rPr>
  </w:style>
  <w:style w:type="paragraph" w:styleId="af0">
    <w:name w:val="index heading"/>
    <w:basedOn w:val="a"/>
    <w:next w:val="12"/>
    <w:uiPriority w:val="99"/>
    <w:semiHidden/>
    <w:pPr>
      <w:spacing w:before="240" w:after="120"/>
      <w:jc w:val="center"/>
    </w:pPr>
    <w:rPr>
      <w:rFonts w:asciiTheme="minorHAnsi" w:hAnsiTheme="minorHAnsi"/>
      <w:b/>
      <w:bCs/>
      <w:sz w:val="26"/>
      <w:szCs w:val="26"/>
    </w:rPr>
  </w:style>
  <w:style w:type="paragraph" w:styleId="af1">
    <w:name w:val="Balloon Text"/>
    <w:basedOn w:val="a"/>
    <w:rPr>
      <w:rFonts w:ascii="Arial" w:eastAsia="ＭＳ ゴシック" w:hAnsi="Arial"/>
      <w:sz w:val="18"/>
      <w:szCs w:val="18"/>
    </w:rPr>
  </w:style>
  <w:style w:type="paragraph" w:styleId="af2">
    <w:name w:val="Subtitle"/>
    <w:basedOn w:val="a"/>
    <w:next w:val="Author"/>
    <w:qFormat/>
    <w:pPr>
      <w:widowControl/>
      <w:spacing w:line="300" w:lineRule="exact"/>
      <w:jc w:val="left"/>
    </w:pPr>
    <w:rPr>
      <w:rFonts w:ascii="Times New Roman" w:hAnsi="Times New Roman"/>
      <w:i/>
      <w:iCs/>
      <w:noProof/>
      <w:kern w:val="0"/>
      <w:sz w:val="26"/>
      <w:szCs w:val="26"/>
    </w:rPr>
  </w:style>
  <w:style w:type="paragraph" w:customStyle="1" w:styleId="Author">
    <w:name w:val="Author"/>
    <w:basedOn w:val="a"/>
    <w:pPr>
      <w:widowControl/>
      <w:spacing w:before="480" w:line="260" w:lineRule="exact"/>
    </w:pPr>
    <w:rPr>
      <w:rFonts w:ascii="Times New Roman" w:hAnsi="Times New Roman"/>
      <w:noProof/>
      <w:kern w:val="0"/>
      <w:sz w:val="22"/>
      <w:szCs w:val="22"/>
    </w:rPr>
  </w:style>
  <w:style w:type="paragraph" w:customStyle="1" w:styleId="CN">
    <w:name w:val="CN"/>
    <w:basedOn w:val="ChapterNo"/>
  </w:style>
  <w:style w:type="paragraph" w:customStyle="1" w:styleId="ChapterNo">
    <w:name w:val="ChapterNo"/>
    <w:basedOn w:val="a"/>
    <w:pPr>
      <w:widowControl/>
      <w:spacing w:before="1140" w:after="260" w:line="340" w:lineRule="exact"/>
      <w:jc w:val="left"/>
    </w:pPr>
    <w:rPr>
      <w:rFonts w:ascii="Times New Roman" w:hAnsi="Times New Roman"/>
      <w:noProof/>
      <w:kern w:val="0"/>
      <w:sz w:val="30"/>
      <w:szCs w:val="30"/>
      <w:lang w:eastAsia="nl-NL"/>
    </w:rPr>
  </w:style>
  <w:style w:type="paragraph" w:styleId="af3">
    <w:name w:val="footnote text"/>
    <w:basedOn w:val="small"/>
    <w:link w:val="af4"/>
    <w:pPr>
      <w:ind w:left="240" w:hanging="240"/>
    </w:pPr>
    <w:rPr>
      <w:rFonts w:ascii="Century" w:hAnsi="Century"/>
    </w:rPr>
  </w:style>
  <w:style w:type="paragraph" w:customStyle="1" w:styleId="small">
    <w:name w:val="small"/>
    <w:basedOn w:val="a"/>
    <w:pPr>
      <w:widowControl/>
      <w:spacing w:line="220" w:lineRule="exact"/>
    </w:pPr>
    <w:rPr>
      <w:rFonts w:ascii="Times New Roman" w:hAnsi="Times New Roman"/>
      <w:kern w:val="0"/>
      <w:sz w:val="18"/>
      <w:szCs w:val="18"/>
      <w:lang w:eastAsia="nl-NL"/>
    </w:rPr>
  </w:style>
  <w:style w:type="character" w:customStyle="1" w:styleId="af4">
    <w:name w:val="脚注文字列 (文字)"/>
    <w:link w:val="af3"/>
    <w:rsid w:val="00272DFF"/>
    <w:rPr>
      <w:rFonts w:eastAsia="ＭＳ 明朝"/>
      <w:sz w:val="18"/>
      <w:szCs w:val="18"/>
      <w:lang w:val="en-US" w:eastAsia="nl-NL" w:bidi="ar-SA"/>
    </w:rPr>
  </w:style>
  <w:style w:type="character" w:styleId="af5">
    <w:name w:val="footnote reference"/>
    <w:uiPriority w:val="99"/>
    <w:rPr>
      <w:rFonts w:ascii="Times New Roman" w:hAnsi="Times New Roman" w:cs="Times New Roman"/>
      <w:sz w:val="18"/>
      <w:szCs w:val="18"/>
      <w:vertAlign w:val="superscript"/>
    </w:rPr>
  </w:style>
  <w:style w:type="paragraph" w:customStyle="1" w:styleId="li">
    <w:name w:val="li"/>
    <w:basedOn w:val="a"/>
    <w:pPr>
      <w:keepLines/>
      <w:widowControl/>
      <w:spacing w:before="60" w:after="60"/>
      <w:ind w:left="357" w:hanging="357"/>
      <w:jc w:val="left"/>
    </w:pPr>
    <w:rPr>
      <w:rFonts w:ascii="Book Antiqua" w:hAnsi="Book Antiqua"/>
      <w:kern w:val="0"/>
      <w:sz w:val="20"/>
      <w:szCs w:val="20"/>
      <w:lang w:eastAsia="nl-NL"/>
    </w:rPr>
  </w:style>
  <w:style w:type="paragraph" w:customStyle="1" w:styleId="Affiliation">
    <w:name w:val="Affiliation"/>
    <w:basedOn w:val="a"/>
    <w:next w:val="Abstract"/>
    <w:pPr>
      <w:widowControl/>
      <w:spacing w:after="520" w:line="220" w:lineRule="exact"/>
    </w:pPr>
    <w:rPr>
      <w:rFonts w:ascii="Times New Roman" w:hAnsi="Times New Roman"/>
      <w:i/>
      <w:iCs/>
      <w:noProof/>
      <w:kern w:val="0"/>
      <w:sz w:val="18"/>
      <w:szCs w:val="18"/>
      <w:lang w:eastAsia="nl-NL"/>
    </w:rPr>
  </w:style>
  <w:style w:type="paragraph" w:customStyle="1" w:styleId="Abstract">
    <w:name w:val="Abstract"/>
    <w:basedOn w:val="small"/>
    <w:next w:val="a"/>
    <w:pPr>
      <w:spacing w:after="260"/>
      <w:ind w:left="1100" w:hanging="1100"/>
    </w:pPr>
  </w:style>
  <w:style w:type="paragraph" w:styleId="af6">
    <w:name w:val="Title"/>
    <w:aliases w:val="ttl"/>
    <w:basedOn w:val="a"/>
    <w:next w:val="a"/>
    <w:qFormat/>
    <w:pPr>
      <w:widowControl/>
      <w:spacing w:line="340" w:lineRule="exact"/>
      <w:jc w:val="left"/>
    </w:pPr>
    <w:rPr>
      <w:rFonts w:ascii="Times New Roman" w:hAnsi="Times New Roman"/>
      <w:b/>
      <w:bCs/>
      <w:caps/>
      <w:noProof/>
      <w:kern w:val="0"/>
      <w:sz w:val="30"/>
      <w:szCs w:val="30"/>
      <w:lang w:eastAsia="nl-NL"/>
    </w:rPr>
  </w:style>
  <w:style w:type="paragraph" w:customStyle="1" w:styleId="HeadingMath">
    <w:name w:val="HeadingMath"/>
    <w:basedOn w:val="a"/>
    <w:next w:val="a"/>
    <w:pPr>
      <w:keepNext/>
      <w:widowControl/>
      <w:spacing w:before="260" w:line="260" w:lineRule="exact"/>
      <w:jc w:val="left"/>
    </w:pPr>
    <w:rPr>
      <w:rFonts w:ascii="Times New Roman" w:hAnsi="Times New Roman"/>
      <w:smallCaps/>
      <w:kern w:val="0"/>
      <w:sz w:val="22"/>
      <w:szCs w:val="22"/>
      <w:lang w:eastAsia="nl-NL"/>
    </w:rPr>
  </w:style>
  <w:style w:type="paragraph" w:customStyle="1" w:styleId="BlockQuote">
    <w:name w:val="BlockQuote"/>
    <w:basedOn w:val="a"/>
    <w:next w:val="a"/>
    <w:pPr>
      <w:widowControl/>
      <w:spacing w:before="120" w:after="140" w:line="260" w:lineRule="exact"/>
      <w:ind w:left="300"/>
    </w:pPr>
    <w:rPr>
      <w:rFonts w:ascii="Times New Roman" w:hAnsi="Times New Roman"/>
      <w:kern w:val="0"/>
      <w:sz w:val="22"/>
      <w:szCs w:val="22"/>
      <w:lang w:eastAsia="nl-NL"/>
    </w:rPr>
  </w:style>
  <w:style w:type="paragraph" w:customStyle="1" w:styleId="LISTnum">
    <w:name w:val="LISTnum"/>
    <w:basedOn w:val="a"/>
    <w:pPr>
      <w:widowControl/>
      <w:spacing w:line="260" w:lineRule="exact"/>
      <w:ind w:left="300" w:hanging="300"/>
      <w:jc w:val="left"/>
    </w:pPr>
    <w:rPr>
      <w:rFonts w:ascii="Times New Roman" w:hAnsi="Times New Roman"/>
      <w:kern w:val="0"/>
      <w:sz w:val="22"/>
      <w:szCs w:val="22"/>
      <w:lang w:eastAsia="nl-NL"/>
    </w:rPr>
  </w:style>
  <w:style w:type="paragraph" w:customStyle="1" w:styleId="LISTalph">
    <w:name w:val="LISTalph"/>
    <w:basedOn w:val="a"/>
    <w:pPr>
      <w:widowControl/>
      <w:spacing w:line="260" w:lineRule="exact"/>
      <w:ind w:left="300" w:hanging="300"/>
      <w:jc w:val="left"/>
    </w:pPr>
    <w:rPr>
      <w:rFonts w:ascii="Times New Roman" w:hAnsi="Times New Roman"/>
      <w:kern w:val="0"/>
      <w:sz w:val="22"/>
      <w:szCs w:val="22"/>
      <w:lang w:eastAsia="nl-NL"/>
    </w:rPr>
  </w:style>
  <w:style w:type="paragraph" w:customStyle="1" w:styleId="LISTdash">
    <w:name w:val="LISTdash"/>
    <w:basedOn w:val="LISTalph"/>
  </w:style>
  <w:style w:type="paragraph" w:customStyle="1" w:styleId="Motto">
    <w:name w:val="Motto"/>
    <w:basedOn w:val="small"/>
    <w:next w:val="1"/>
    <w:pPr>
      <w:spacing w:before="360" w:after="360"/>
      <w:ind w:left="1559"/>
      <w:jc w:val="right"/>
    </w:pPr>
  </w:style>
  <w:style w:type="paragraph" w:customStyle="1" w:styleId="Figure">
    <w:name w:val="Figure"/>
    <w:basedOn w:val="a"/>
    <w:next w:val="af7"/>
    <w:pPr>
      <w:keepNext/>
      <w:widowControl/>
      <w:spacing w:before="260" w:after="260"/>
      <w:jc w:val="center"/>
    </w:pPr>
    <w:rPr>
      <w:rFonts w:ascii="Times New Roman" w:hAnsi="Times New Roman"/>
      <w:kern w:val="0"/>
      <w:sz w:val="22"/>
      <w:szCs w:val="22"/>
      <w:lang w:eastAsia="nl-NL"/>
    </w:rPr>
  </w:style>
  <w:style w:type="paragraph" w:styleId="af7">
    <w:name w:val="caption"/>
    <w:basedOn w:val="small"/>
    <w:next w:val="Table"/>
    <w:qFormat/>
  </w:style>
  <w:style w:type="paragraph" w:customStyle="1" w:styleId="Table">
    <w:name w:val="Table"/>
    <w:basedOn w:val="small"/>
    <w:pPr>
      <w:jc w:val="left"/>
    </w:pPr>
  </w:style>
  <w:style w:type="paragraph" w:customStyle="1" w:styleId="Equation">
    <w:name w:val="Equation"/>
    <w:basedOn w:val="a"/>
    <w:pPr>
      <w:widowControl/>
      <w:tabs>
        <w:tab w:val="right" w:pos="6700"/>
      </w:tabs>
      <w:spacing w:before="260" w:after="260"/>
      <w:ind w:left="360"/>
    </w:pPr>
    <w:rPr>
      <w:rFonts w:ascii="Times New Roman" w:hAnsi="Times New Roman"/>
      <w:kern w:val="0"/>
      <w:sz w:val="22"/>
      <w:szCs w:val="22"/>
      <w:lang w:eastAsia="nl-NL"/>
    </w:rPr>
  </w:style>
  <w:style w:type="paragraph" w:customStyle="1" w:styleId="HeadingOther">
    <w:name w:val="HeadingOther"/>
    <w:basedOn w:val="1"/>
    <w:next w:val="a"/>
    <w:pPr>
      <w:keepLines/>
      <w:widowControl/>
      <w:spacing w:before="520" w:after="260" w:line="300" w:lineRule="exact"/>
      <w:ind w:left="900" w:hanging="900"/>
      <w:jc w:val="left"/>
      <w:outlineLvl w:val="9"/>
    </w:pPr>
    <w:rPr>
      <w:rFonts w:ascii="Times New Roman" w:hAnsi="Times New Roman"/>
      <w:caps/>
      <w:kern w:val="22"/>
      <w:sz w:val="26"/>
      <w:szCs w:val="26"/>
    </w:rPr>
  </w:style>
  <w:style w:type="paragraph" w:customStyle="1" w:styleId="Appendix">
    <w:name w:val="Appendix"/>
    <w:basedOn w:val="small"/>
    <w:pPr>
      <w:ind w:firstLine="240"/>
    </w:pPr>
  </w:style>
  <w:style w:type="paragraph" w:customStyle="1" w:styleId="Notes">
    <w:name w:val="Notes"/>
    <w:basedOn w:val="small"/>
    <w:pPr>
      <w:ind w:left="240" w:hanging="240"/>
    </w:pPr>
  </w:style>
  <w:style w:type="paragraph" w:styleId="af8">
    <w:name w:val="endnote text"/>
    <w:basedOn w:val="small"/>
    <w:link w:val="af9"/>
    <w:semiHidden/>
    <w:pPr>
      <w:ind w:left="240" w:hanging="240"/>
    </w:pPr>
    <w:rPr>
      <w:rFonts w:ascii="Century" w:hAnsi="Century"/>
    </w:rPr>
  </w:style>
  <w:style w:type="character" w:customStyle="1" w:styleId="af9">
    <w:name w:val="文末脚注文字列 (文字)"/>
    <w:link w:val="af8"/>
    <w:rsid w:val="00272DFF"/>
    <w:rPr>
      <w:rFonts w:eastAsia="ＭＳ 明朝"/>
      <w:sz w:val="18"/>
      <w:szCs w:val="18"/>
      <w:lang w:val="en-US" w:eastAsia="nl-NL" w:bidi="ar-SA"/>
    </w:rPr>
  </w:style>
  <w:style w:type="character" w:styleId="afa">
    <w:name w:val="endnote reference"/>
    <w:semiHidden/>
    <w:rPr>
      <w:vertAlign w:val="superscript"/>
    </w:rPr>
  </w:style>
  <w:style w:type="paragraph" w:customStyle="1" w:styleId="References">
    <w:name w:val="References"/>
    <w:basedOn w:val="small"/>
    <w:pPr>
      <w:ind w:left="238" w:hanging="238"/>
    </w:pPr>
  </w:style>
  <w:style w:type="character" w:styleId="afb">
    <w:name w:val="Strong"/>
    <w:qFormat/>
    <w:rPr>
      <w:b/>
      <w:bCs/>
    </w:rPr>
  </w:style>
  <w:style w:type="character" w:customStyle="1" w:styleId="capLabel">
    <w:name w:val="capLabel"/>
    <w:rPr>
      <w:i/>
      <w:iCs/>
      <w:vertAlign w:val="baseline"/>
    </w:rPr>
  </w:style>
  <w:style w:type="paragraph" w:customStyle="1" w:styleId="E">
    <w:name w:val="標準E"/>
    <w:basedOn w:val="a"/>
    <w:link w:val="E0"/>
    <w:qFormat/>
    <w:rsid w:val="00C52F46"/>
    <w:pPr>
      <w:autoSpaceDN w:val="0"/>
      <w:adjustRightInd w:val="0"/>
      <w:spacing w:after="240" w:line="360" w:lineRule="atLeast"/>
      <w:textAlignment w:val="baseline"/>
    </w:pPr>
    <w:rPr>
      <w:rFonts w:ascii="Times New Roman" w:hAnsi="Times New Roman"/>
      <w:kern w:val="0"/>
      <w:sz w:val="24"/>
      <w:szCs w:val="20"/>
    </w:rPr>
  </w:style>
  <w:style w:type="paragraph" w:customStyle="1" w:styleId="afc">
    <w:name w:val="図表タイトル"/>
    <w:basedOn w:val="a"/>
    <w:link w:val="afd"/>
    <w:rsid w:val="00272DFF"/>
    <w:pPr>
      <w:ind w:firstLineChars="150" w:firstLine="150"/>
      <w:jc w:val="center"/>
    </w:pPr>
    <w:rPr>
      <w:rFonts w:ascii="Arial" w:eastAsia="ＭＳ ゴシック" w:hAnsi="Arial"/>
      <w:szCs w:val="24"/>
    </w:rPr>
  </w:style>
  <w:style w:type="character" w:customStyle="1" w:styleId="afd">
    <w:name w:val="図表タイトル (文字)"/>
    <w:link w:val="afc"/>
    <w:rsid w:val="00272DFF"/>
    <w:rPr>
      <w:rFonts w:ascii="Arial" w:eastAsia="ＭＳ ゴシック" w:hAnsi="Arial"/>
      <w:kern w:val="2"/>
      <w:sz w:val="21"/>
      <w:szCs w:val="24"/>
      <w:lang w:val="en-US" w:eastAsia="ja-JP" w:bidi="ar-SA"/>
    </w:rPr>
  </w:style>
  <w:style w:type="paragraph" w:customStyle="1" w:styleId="afe">
    <w:name w:val="参考文献"/>
    <w:basedOn w:val="a"/>
    <w:rsid w:val="00896EFA"/>
    <w:pPr>
      <w:keepLines/>
      <w:autoSpaceDN w:val="0"/>
      <w:adjustRightInd w:val="0"/>
      <w:ind w:left="50" w:hangingChars="50" w:hanging="50"/>
      <w:jc w:val="left"/>
      <w:textAlignment w:val="baseline"/>
    </w:pPr>
    <w:rPr>
      <w:rFonts w:ascii="Times New Roman" w:hAnsi="Times New Roman"/>
      <w:kern w:val="0"/>
      <w:szCs w:val="20"/>
    </w:rPr>
  </w:style>
  <w:style w:type="paragraph" w:customStyle="1" w:styleId="14">
    <w:name w:val="スタイル1"/>
    <w:basedOn w:val="a"/>
    <w:rsid w:val="009B6253"/>
    <w:rPr>
      <w:rFonts w:ascii="Times New Roman" w:hAnsi="Times New Roman"/>
      <w:szCs w:val="24"/>
    </w:rPr>
  </w:style>
  <w:style w:type="paragraph" w:styleId="aff">
    <w:name w:val="Date"/>
    <w:basedOn w:val="a"/>
    <w:next w:val="a"/>
    <w:link w:val="aff0"/>
    <w:rsid w:val="009B6253"/>
    <w:rPr>
      <w:szCs w:val="24"/>
    </w:rPr>
  </w:style>
  <w:style w:type="character" w:customStyle="1" w:styleId="aff0">
    <w:name w:val="日付 (文字)"/>
    <w:link w:val="aff"/>
    <w:rsid w:val="009B6253"/>
    <w:rPr>
      <w:kern w:val="2"/>
      <w:sz w:val="21"/>
      <w:szCs w:val="24"/>
    </w:rPr>
  </w:style>
  <w:style w:type="character" w:customStyle="1" w:styleId="apple-style-span">
    <w:name w:val="apple-style-span"/>
    <w:basedOn w:val="a1"/>
    <w:rsid w:val="009B6253"/>
  </w:style>
  <w:style w:type="paragraph" w:styleId="aff1">
    <w:name w:val="Signature"/>
    <w:basedOn w:val="a"/>
    <w:link w:val="aff2"/>
    <w:rsid w:val="009B6253"/>
    <w:pPr>
      <w:jc w:val="right"/>
    </w:pPr>
    <w:rPr>
      <w:szCs w:val="20"/>
    </w:rPr>
  </w:style>
  <w:style w:type="character" w:customStyle="1" w:styleId="aff2">
    <w:name w:val="署名 (文字)"/>
    <w:link w:val="aff1"/>
    <w:rsid w:val="009B6253"/>
    <w:rPr>
      <w:kern w:val="2"/>
      <w:sz w:val="21"/>
    </w:rPr>
  </w:style>
  <w:style w:type="character" w:customStyle="1" w:styleId="mediumb-text1">
    <w:name w:val="mediumb-text1"/>
    <w:rsid w:val="009B6253"/>
    <w:rPr>
      <w:rFonts w:ascii="Arial" w:hAnsi="Arial" w:cs="Arial" w:hint="default"/>
      <w:b/>
      <w:bCs/>
      <w:color w:val="000000"/>
      <w:sz w:val="24"/>
      <w:szCs w:val="24"/>
    </w:rPr>
  </w:style>
  <w:style w:type="character" w:customStyle="1" w:styleId="small-text1">
    <w:name w:val="small-text1"/>
    <w:rsid w:val="009B6253"/>
    <w:rPr>
      <w:rFonts w:ascii="Arial" w:hAnsi="Arial" w:cs="Arial" w:hint="default"/>
      <w:color w:val="000000"/>
      <w:sz w:val="20"/>
      <w:szCs w:val="20"/>
    </w:rPr>
  </w:style>
  <w:style w:type="character" w:styleId="aff3">
    <w:name w:val="Emphasis"/>
    <w:qFormat/>
    <w:rsid w:val="00D20A27"/>
    <w:rPr>
      <w:i/>
      <w:iCs/>
    </w:rPr>
  </w:style>
  <w:style w:type="paragraph" w:customStyle="1" w:styleId="aff4">
    <w:name w:val="標準字下げ"/>
    <w:basedOn w:val="a"/>
    <w:link w:val="aff5"/>
    <w:uiPriority w:val="99"/>
    <w:rsid w:val="00352D3A"/>
    <w:pPr>
      <w:snapToGrid w:val="0"/>
      <w:spacing w:line="400" w:lineRule="atLeast"/>
      <w:ind w:firstLineChars="100" w:firstLine="100"/>
    </w:pPr>
    <w:rPr>
      <w:rFonts w:ascii="Times New Roman" w:hAnsi="Times New Roman"/>
    </w:rPr>
  </w:style>
  <w:style w:type="character" w:customStyle="1" w:styleId="aff5">
    <w:name w:val="標準字下げ (文字)"/>
    <w:link w:val="aff4"/>
    <w:uiPriority w:val="99"/>
    <w:locked/>
    <w:rsid w:val="00352D3A"/>
    <w:rPr>
      <w:rFonts w:ascii="Times New Roman" w:hAnsi="Times New Roman"/>
      <w:kern w:val="2"/>
      <w:sz w:val="21"/>
      <w:szCs w:val="21"/>
    </w:rPr>
  </w:style>
  <w:style w:type="paragraph" w:customStyle="1" w:styleId="aff6">
    <w:name w:val="図題名"/>
    <w:basedOn w:val="a"/>
    <w:qFormat/>
    <w:rsid w:val="00843849"/>
    <w:pPr>
      <w:keepNext/>
      <w:snapToGrid w:val="0"/>
      <w:spacing w:line="240" w:lineRule="exact"/>
      <w:ind w:firstLineChars="100" w:firstLine="200"/>
      <w:jc w:val="center"/>
    </w:pPr>
    <w:rPr>
      <w:rFonts w:ascii="Times New Roman" w:eastAsia="ＭＳ Ｐ明朝" w:hAnsi="Times New Roman"/>
      <w:bCs/>
      <w:sz w:val="20"/>
      <w:szCs w:val="20"/>
    </w:rPr>
  </w:style>
  <w:style w:type="paragraph" w:customStyle="1" w:styleId="aff7">
    <w:name w:val="数式"/>
    <w:basedOn w:val="a"/>
    <w:link w:val="aff8"/>
    <w:uiPriority w:val="99"/>
    <w:qFormat/>
    <w:rsid w:val="00843849"/>
    <w:pPr>
      <w:tabs>
        <w:tab w:val="left" w:pos="900"/>
        <w:tab w:val="left" w:pos="1620"/>
        <w:tab w:val="left" w:pos="2520"/>
        <w:tab w:val="left" w:pos="3240"/>
        <w:tab w:val="left" w:pos="3960"/>
        <w:tab w:val="right" w:pos="9540"/>
      </w:tabs>
      <w:autoSpaceDE w:val="0"/>
      <w:autoSpaceDN w:val="0"/>
      <w:adjustRightInd w:val="0"/>
      <w:snapToGrid w:val="0"/>
      <w:spacing w:beforeLines="50" w:afterLines="50" w:line="480" w:lineRule="auto"/>
      <w:ind w:firstLineChars="100" w:firstLine="100"/>
    </w:pPr>
    <w:rPr>
      <w:rFonts w:ascii="TimesNewRoman" w:eastAsia="PMingLiU" w:hAnsi="TimesNewRoman"/>
      <w:kern w:val="0"/>
      <w:sz w:val="20"/>
      <w:szCs w:val="20"/>
      <w:lang w:eastAsia="zh-TW"/>
    </w:rPr>
  </w:style>
  <w:style w:type="character" w:customStyle="1" w:styleId="10">
    <w:name w:val="見出し 1 (文字)"/>
    <w:link w:val="1"/>
    <w:rsid w:val="00843849"/>
    <w:rPr>
      <w:b/>
      <w:bCs/>
      <w:kern w:val="2"/>
      <w:sz w:val="21"/>
      <w:szCs w:val="21"/>
    </w:rPr>
  </w:style>
  <w:style w:type="character" w:customStyle="1" w:styleId="20">
    <w:name w:val="見出し 2 (文字)"/>
    <w:link w:val="2"/>
    <w:uiPriority w:val="9"/>
    <w:rsid w:val="00843849"/>
    <w:rPr>
      <w:rFonts w:ascii="Times New Roman" w:hAnsi="Times New Roman"/>
      <w:b/>
      <w:bCs/>
      <w:kern w:val="2"/>
      <w:sz w:val="24"/>
      <w:szCs w:val="24"/>
    </w:rPr>
  </w:style>
  <w:style w:type="paragraph" w:customStyle="1" w:styleId="aff9">
    <w:name w:val="図"/>
    <w:basedOn w:val="E"/>
    <w:qFormat/>
    <w:rsid w:val="00843849"/>
    <w:pPr>
      <w:keepNext/>
      <w:autoSpaceDN/>
      <w:snapToGrid w:val="0"/>
      <w:spacing w:after="0" w:line="240" w:lineRule="auto"/>
      <w:jc w:val="center"/>
      <w:textAlignment w:val="auto"/>
    </w:pPr>
    <w:rPr>
      <w:kern w:val="2"/>
      <w:sz w:val="20"/>
      <w:szCs w:val="22"/>
    </w:rPr>
  </w:style>
  <w:style w:type="character" w:customStyle="1" w:styleId="aff8">
    <w:name w:val="数式 (文字)"/>
    <w:link w:val="aff7"/>
    <w:uiPriority w:val="99"/>
    <w:locked/>
    <w:rsid w:val="00843849"/>
    <w:rPr>
      <w:rFonts w:ascii="TimesNewRoman" w:eastAsia="PMingLiU" w:hAnsi="TimesNewRoman" w:cs="TimesNewRoman"/>
      <w:lang w:eastAsia="zh-TW"/>
    </w:rPr>
  </w:style>
  <w:style w:type="paragraph" w:customStyle="1" w:styleId="Proposition">
    <w:name w:val="Proposition"/>
    <w:basedOn w:val="a"/>
    <w:qFormat/>
    <w:rsid w:val="00843849"/>
    <w:pPr>
      <w:autoSpaceDE w:val="0"/>
      <w:autoSpaceDN w:val="0"/>
      <w:adjustRightInd w:val="0"/>
      <w:snapToGrid w:val="0"/>
      <w:spacing w:beforeLines="50" w:afterLines="50" w:line="360" w:lineRule="auto"/>
      <w:ind w:left="90" w:hangingChars="90" w:hanging="90"/>
    </w:pPr>
    <w:rPr>
      <w:rFonts w:ascii="TimesNewRoman" w:eastAsia="PMingLiU" w:hAnsi="TimesNewRoman" w:cs="TimesNewRoman"/>
      <w:kern w:val="0"/>
      <w:sz w:val="20"/>
      <w:szCs w:val="20"/>
      <w:lang w:eastAsia="zh-TW"/>
    </w:rPr>
  </w:style>
  <w:style w:type="paragraph" w:customStyle="1" w:styleId="affa">
    <w:name w:val="脚注"/>
    <w:basedOn w:val="af3"/>
    <w:link w:val="affb"/>
    <w:qFormat/>
    <w:rsid w:val="00843849"/>
    <w:pPr>
      <w:widowControl w:val="0"/>
      <w:autoSpaceDE w:val="0"/>
      <w:autoSpaceDN w:val="0"/>
      <w:adjustRightInd w:val="0"/>
      <w:snapToGrid w:val="0"/>
      <w:spacing w:line="240" w:lineRule="exact"/>
      <w:ind w:left="100" w:hangingChars="100" w:hanging="100"/>
      <w:jc w:val="left"/>
    </w:pPr>
    <w:rPr>
      <w:rFonts w:ascii="TimesNewRoman" w:eastAsia="PMingLiU" w:hAnsi="TimesNewRoman" w:cs="TimesNewRoman"/>
      <w:sz w:val="16"/>
      <w:lang w:eastAsia="zh-TW"/>
    </w:rPr>
  </w:style>
  <w:style w:type="character" w:customStyle="1" w:styleId="affb">
    <w:name w:val="脚注 (文字)"/>
    <w:link w:val="affa"/>
    <w:rsid w:val="00843849"/>
    <w:rPr>
      <w:rFonts w:ascii="TimesNewRoman" w:eastAsia="PMingLiU" w:hAnsi="TimesNewRoman" w:cs="TimesNewRoman"/>
      <w:sz w:val="16"/>
      <w:szCs w:val="18"/>
      <w:lang w:val="en-US" w:eastAsia="zh-TW" w:bidi="ar-SA"/>
    </w:rPr>
  </w:style>
  <w:style w:type="character" w:customStyle="1" w:styleId="E0">
    <w:name w:val="標準E (文字)"/>
    <w:link w:val="E"/>
    <w:rsid w:val="00806767"/>
    <w:rPr>
      <w:rFonts w:ascii="Times New Roman" w:hAnsi="Times New Roman"/>
      <w:sz w:val="24"/>
    </w:rPr>
  </w:style>
  <w:style w:type="paragraph" w:styleId="affc">
    <w:name w:val="List Paragraph"/>
    <w:basedOn w:val="a"/>
    <w:uiPriority w:val="99"/>
    <w:qFormat/>
    <w:rsid w:val="00806767"/>
    <w:pPr>
      <w:adjustRightInd w:val="0"/>
      <w:snapToGrid w:val="0"/>
      <w:spacing w:line="240" w:lineRule="atLeast"/>
      <w:ind w:leftChars="400" w:left="840" w:firstLineChars="100" w:firstLine="100"/>
      <w:textAlignment w:val="baseline"/>
    </w:pPr>
    <w:rPr>
      <w:rFonts w:ascii="Times New Roman" w:hAnsi="Times New Roman"/>
      <w:kern w:val="0"/>
      <w:sz w:val="20"/>
      <w:szCs w:val="20"/>
    </w:rPr>
  </w:style>
  <w:style w:type="character" w:styleId="affd">
    <w:name w:val="Book Title"/>
    <w:uiPriority w:val="33"/>
    <w:qFormat/>
    <w:rsid w:val="00806767"/>
    <w:rPr>
      <w:b/>
      <w:bCs/>
      <w:smallCaps/>
      <w:spacing w:val="5"/>
    </w:rPr>
  </w:style>
  <w:style w:type="character" w:customStyle="1" w:styleId="30">
    <w:name w:val="見出し 3 (文字)"/>
    <w:basedOn w:val="a1"/>
    <w:link w:val="3"/>
    <w:rsid w:val="007B374D"/>
    <w:rPr>
      <w:rFonts w:ascii="Arial" w:hAnsi="Arial"/>
      <w:b/>
      <w:bCs/>
      <w:kern w:val="2"/>
      <w:lang w:val="it-IT"/>
    </w:rPr>
  </w:style>
  <w:style w:type="paragraph" w:styleId="Web">
    <w:name w:val="Normal (Web)"/>
    <w:basedOn w:val="a"/>
    <w:uiPriority w:val="99"/>
    <w:unhideWhenUsed/>
    <w:rsid w:val="0042183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5">
    <w:name w:val="書式なし (文字)"/>
    <w:basedOn w:val="a1"/>
    <w:link w:val="a4"/>
    <w:uiPriority w:val="99"/>
    <w:rsid w:val="00A700F8"/>
    <w:rPr>
      <w:rFonts w:ascii="ＭＳ 明朝" w:hAnsi="Courier New"/>
      <w:kern w:val="2"/>
      <w:sz w:val="21"/>
      <w:szCs w:val="21"/>
    </w:rPr>
  </w:style>
  <w:style w:type="paragraph" w:styleId="affe">
    <w:name w:val="TOC Heading"/>
    <w:basedOn w:val="1"/>
    <w:next w:val="a"/>
    <w:uiPriority w:val="39"/>
    <w:semiHidden/>
    <w:unhideWhenUsed/>
    <w:qFormat/>
    <w:rsid w:val="00857BC5"/>
    <w:pPr>
      <w:keepLines/>
      <w:widowControl/>
      <w:spacing w:before="480" w:line="276" w:lineRule="auto"/>
      <w:jc w:val="left"/>
      <w:outlineLvl w:val="9"/>
    </w:pPr>
    <w:rPr>
      <w:rFonts w:asciiTheme="majorHAnsi" w:eastAsiaTheme="majorEastAsia" w:hAnsiTheme="majorHAnsi" w:cstheme="majorBidi"/>
      <w:color w:val="365F91" w:themeColor="accent1" w:themeShade="B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78075">
      <w:bodyDiv w:val="1"/>
      <w:marLeft w:val="0"/>
      <w:marRight w:val="0"/>
      <w:marTop w:val="0"/>
      <w:marBottom w:val="0"/>
      <w:divBdr>
        <w:top w:val="none" w:sz="0" w:space="0" w:color="auto"/>
        <w:left w:val="none" w:sz="0" w:space="0" w:color="auto"/>
        <w:bottom w:val="none" w:sz="0" w:space="0" w:color="auto"/>
        <w:right w:val="none" w:sz="0" w:space="0" w:color="auto"/>
      </w:divBdr>
    </w:div>
    <w:div w:id="198513741">
      <w:bodyDiv w:val="1"/>
      <w:marLeft w:val="0"/>
      <w:marRight w:val="0"/>
      <w:marTop w:val="0"/>
      <w:marBottom w:val="0"/>
      <w:divBdr>
        <w:top w:val="none" w:sz="0" w:space="0" w:color="auto"/>
        <w:left w:val="none" w:sz="0" w:space="0" w:color="auto"/>
        <w:bottom w:val="none" w:sz="0" w:space="0" w:color="auto"/>
        <w:right w:val="none" w:sz="0" w:space="0" w:color="auto"/>
      </w:divBdr>
    </w:div>
    <w:div w:id="292487352">
      <w:bodyDiv w:val="1"/>
      <w:marLeft w:val="0"/>
      <w:marRight w:val="0"/>
      <w:marTop w:val="0"/>
      <w:marBottom w:val="0"/>
      <w:divBdr>
        <w:top w:val="none" w:sz="0" w:space="0" w:color="auto"/>
        <w:left w:val="none" w:sz="0" w:space="0" w:color="auto"/>
        <w:bottom w:val="none" w:sz="0" w:space="0" w:color="auto"/>
        <w:right w:val="none" w:sz="0" w:space="0" w:color="auto"/>
      </w:divBdr>
    </w:div>
    <w:div w:id="495339328">
      <w:bodyDiv w:val="1"/>
      <w:marLeft w:val="0"/>
      <w:marRight w:val="0"/>
      <w:marTop w:val="0"/>
      <w:marBottom w:val="0"/>
      <w:divBdr>
        <w:top w:val="none" w:sz="0" w:space="0" w:color="auto"/>
        <w:left w:val="none" w:sz="0" w:space="0" w:color="auto"/>
        <w:bottom w:val="none" w:sz="0" w:space="0" w:color="auto"/>
        <w:right w:val="none" w:sz="0" w:space="0" w:color="auto"/>
      </w:divBdr>
    </w:div>
    <w:div w:id="632179100">
      <w:bodyDiv w:val="1"/>
      <w:marLeft w:val="0"/>
      <w:marRight w:val="0"/>
      <w:marTop w:val="0"/>
      <w:marBottom w:val="0"/>
      <w:divBdr>
        <w:top w:val="none" w:sz="0" w:space="0" w:color="auto"/>
        <w:left w:val="none" w:sz="0" w:space="0" w:color="auto"/>
        <w:bottom w:val="none" w:sz="0" w:space="0" w:color="auto"/>
        <w:right w:val="none" w:sz="0" w:space="0" w:color="auto"/>
      </w:divBdr>
    </w:div>
    <w:div w:id="657342794">
      <w:bodyDiv w:val="1"/>
      <w:marLeft w:val="0"/>
      <w:marRight w:val="0"/>
      <w:marTop w:val="0"/>
      <w:marBottom w:val="0"/>
      <w:divBdr>
        <w:top w:val="none" w:sz="0" w:space="0" w:color="auto"/>
        <w:left w:val="none" w:sz="0" w:space="0" w:color="auto"/>
        <w:bottom w:val="none" w:sz="0" w:space="0" w:color="auto"/>
        <w:right w:val="none" w:sz="0" w:space="0" w:color="auto"/>
      </w:divBdr>
    </w:div>
    <w:div w:id="975989786">
      <w:bodyDiv w:val="1"/>
      <w:marLeft w:val="0"/>
      <w:marRight w:val="0"/>
      <w:marTop w:val="0"/>
      <w:marBottom w:val="0"/>
      <w:divBdr>
        <w:top w:val="none" w:sz="0" w:space="0" w:color="auto"/>
        <w:left w:val="none" w:sz="0" w:space="0" w:color="auto"/>
        <w:bottom w:val="none" w:sz="0" w:space="0" w:color="auto"/>
        <w:right w:val="none" w:sz="0" w:space="0" w:color="auto"/>
      </w:divBdr>
    </w:div>
    <w:div w:id="1036806923">
      <w:bodyDiv w:val="1"/>
      <w:marLeft w:val="0"/>
      <w:marRight w:val="0"/>
      <w:marTop w:val="0"/>
      <w:marBottom w:val="0"/>
      <w:divBdr>
        <w:top w:val="none" w:sz="0" w:space="0" w:color="auto"/>
        <w:left w:val="none" w:sz="0" w:space="0" w:color="auto"/>
        <w:bottom w:val="none" w:sz="0" w:space="0" w:color="auto"/>
        <w:right w:val="none" w:sz="0" w:space="0" w:color="auto"/>
      </w:divBdr>
    </w:div>
    <w:div w:id="1311246549">
      <w:bodyDiv w:val="1"/>
      <w:marLeft w:val="0"/>
      <w:marRight w:val="0"/>
      <w:marTop w:val="0"/>
      <w:marBottom w:val="0"/>
      <w:divBdr>
        <w:top w:val="none" w:sz="0" w:space="0" w:color="auto"/>
        <w:left w:val="none" w:sz="0" w:space="0" w:color="auto"/>
        <w:bottom w:val="none" w:sz="0" w:space="0" w:color="auto"/>
        <w:right w:val="none" w:sz="0" w:space="0" w:color="auto"/>
      </w:divBdr>
    </w:div>
    <w:div w:id="1618830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3.wmf"/><Relationship Id="rId26" Type="http://schemas.openxmlformats.org/officeDocument/2006/relationships/chart" Target="charts/chart3.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oleObject" Target="embeddings/oleObject2.bin"/><Relationship Id="rId25" Type="http://schemas.openxmlformats.org/officeDocument/2006/relationships/chart" Target="charts/chart2.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wmf"/><Relationship Id="rId22" Type="http://schemas.openxmlformats.org/officeDocument/2006/relationships/image" Target="media/image5.wmf"/><Relationship Id="rId27" Type="http://schemas.openxmlformats.org/officeDocument/2006/relationships/chart" Target="charts/chart4.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79" b="0" i="0" u="none" strike="noStrike" baseline="0">
                <a:solidFill>
                  <a:srgbClr val="000000"/>
                </a:solidFill>
                <a:latin typeface="Arial Black"/>
                <a:ea typeface="Arial Black"/>
                <a:cs typeface="Arial Black"/>
              </a:defRPr>
            </a:pPr>
            <a:r>
              <a:rPr lang="en-US" altLang="en-US"/>
              <a:t>Example 3.1</a:t>
            </a:r>
          </a:p>
        </c:rich>
      </c:tx>
      <c:layout>
        <c:manualLayout>
          <c:xMode val="edge"/>
          <c:yMode val="edge"/>
          <c:x val="0.42916666666666686"/>
          <c:y val="2.0202020202020211E-2"/>
        </c:manualLayout>
      </c:layout>
      <c:overlay val="0"/>
      <c:spPr>
        <a:noFill/>
        <a:ln w="14135">
          <a:noFill/>
        </a:ln>
      </c:spPr>
    </c:title>
    <c:autoTitleDeleted val="0"/>
    <c:plotArea>
      <c:layout>
        <c:manualLayout>
          <c:layoutTarget val="inner"/>
          <c:xMode val="edge"/>
          <c:yMode val="edge"/>
          <c:x val="9.4791666666666718E-2"/>
          <c:y val="0.13636363636363635"/>
          <c:w val="0.88124999999999998"/>
          <c:h val="0.70033670033670037"/>
        </c:manualLayout>
      </c:layout>
      <c:barChart>
        <c:barDir val="bar"/>
        <c:grouping val="clustered"/>
        <c:varyColors val="0"/>
        <c:ser>
          <c:idx val="0"/>
          <c:order val="0"/>
          <c:tx>
            <c:strRef>
              <c:f>Score!$C$14</c:f>
              <c:strCache>
                <c:ptCount val="1"/>
                <c:pt idx="0">
                  <c:v>Score</c:v>
                </c:pt>
              </c:strCache>
            </c:strRef>
          </c:tx>
          <c:spPr>
            <a:solidFill>
              <a:srgbClr val="FF0000"/>
            </a:solidFill>
            <a:ln w="7068">
              <a:solidFill>
                <a:srgbClr val="000000"/>
              </a:solidFill>
              <a:prstDash val="solid"/>
            </a:ln>
          </c:spPr>
          <c:invertIfNegative val="0"/>
          <c:cat>
            <c:strRef>
              <c:f>Score!$B$15:$B$21</c:f>
              <c:strCache>
                <c:ptCount val="7"/>
                <c:pt idx="0">
                  <c:v>C </c:v>
                </c:pt>
                <c:pt idx="1">
                  <c:v>D </c:v>
                </c:pt>
                <c:pt idx="2">
                  <c:v>E </c:v>
                </c:pt>
                <c:pt idx="3">
                  <c:v>F </c:v>
                </c:pt>
                <c:pt idx="4">
                  <c:v>A </c:v>
                </c:pt>
                <c:pt idx="5">
                  <c:v>G </c:v>
                </c:pt>
                <c:pt idx="6">
                  <c:v>B </c:v>
                </c:pt>
              </c:strCache>
            </c:strRef>
          </c:cat>
          <c:val>
            <c:numRef>
              <c:f>Score!$C$15:$C$21</c:f>
              <c:numCache>
                <c:formatCode>General</c:formatCode>
                <c:ptCount val="7"/>
                <c:pt idx="0">
                  <c:v>1</c:v>
                </c:pt>
                <c:pt idx="1">
                  <c:v>1</c:v>
                </c:pt>
                <c:pt idx="2">
                  <c:v>1</c:v>
                </c:pt>
                <c:pt idx="3">
                  <c:v>1</c:v>
                </c:pt>
                <c:pt idx="4">
                  <c:v>0.85714285714285721</c:v>
                </c:pt>
                <c:pt idx="5">
                  <c:v>0.66666666666666718</c:v>
                </c:pt>
                <c:pt idx="6">
                  <c:v>0.63157894736842124</c:v>
                </c:pt>
              </c:numCache>
            </c:numRef>
          </c:val>
          <c:extLst>
            <c:ext xmlns:c16="http://schemas.microsoft.com/office/drawing/2014/chart" uri="{C3380CC4-5D6E-409C-BE32-E72D297353CC}">
              <c16:uniqueId val="{00000000-8C55-4318-91F6-DB041675F2C7}"/>
            </c:ext>
          </c:extLst>
        </c:ser>
        <c:dLbls>
          <c:showLegendKey val="0"/>
          <c:showVal val="0"/>
          <c:showCatName val="0"/>
          <c:showSerName val="0"/>
          <c:showPercent val="0"/>
          <c:showBubbleSize val="0"/>
        </c:dLbls>
        <c:gapWidth val="150"/>
        <c:axId val="383320576"/>
        <c:axId val="371022592"/>
      </c:barChart>
      <c:catAx>
        <c:axId val="383320576"/>
        <c:scaling>
          <c:orientation val="minMax"/>
        </c:scaling>
        <c:delete val="0"/>
        <c:axPos val="l"/>
        <c:title>
          <c:tx>
            <c:rich>
              <a:bodyPr/>
              <a:lstStyle/>
              <a:p>
                <a:pPr>
                  <a:defRPr sz="779" b="0" i="0" u="none" strike="noStrike" baseline="0">
                    <a:solidFill>
                      <a:srgbClr val="000000"/>
                    </a:solidFill>
                    <a:latin typeface="Arial Black"/>
                    <a:ea typeface="Arial Black"/>
                    <a:cs typeface="Arial Black"/>
                  </a:defRPr>
                </a:pPr>
                <a:r>
                  <a:rPr lang="en-US" altLang="en-US"/>
                  <a:t>DMU</a:t>
                </a:r>
              </a:p>
            </c:rich>
          </c:tx>
          <c:layout>
            <c:manualLayout>
              <c:xMode val="edge"/>
              <c:yMode val="edge"/>
              <c:x val="1.1458333333333336E-2"/>
              <c:y val="0.43771043771043783"/>
            </c:manualLayout>
          </c:layout>
          <c:overlay val="0"/>
          <c:spPr>
            <a:noFill/>
            <a:ln w="14135">
              <a:noFill/>
            </a:ln>
          </c:spPr>
        </c:title>
        <c:numFmt formatCode="General" sourceLinked="1"/>
        <c:majorTickMark val="in"/>
        <c:minorTickMark val="none"/>
        <c:tickLblPos val="nextTo"/>
        <c:spPr>
          <a:ln w="1767">
            <a:solidFill>
              <a:srgbClr val="000000"/>
            </a:solidFill>
            <a:prstDash val="solid"/>
          </a:ln>
        </c:spPr>
        <c:txPr>
          <a:bodyPr rot="0" vert="horz"/>
          <a:lstStyle/>
          <a:p>
            <a:pPr>
              <a:defRPr sz="598" b="0" i="0" u="none" strike="noStrike" baseline="0">
                <a:solidFill>
                  <a:srgbClr val="000000"/>
                </a:solidFill>
                <a:latin typeface="Arial Black"/>
                <a:ea typeface="Arial Black"/>
                <a:cs typeface="Arial Black"/>
              </a:defRPr>
            </a:pPr>
            <a:endParaRPr lang="ja-JP"/>
          </a:p>
        </c:txPr>
        <c:crossAx val="371022592"/>
        <c:crosses val="autoZero"/>
        <c:auto val="1"/>
        <c:lblAlgn val="ctr"/>
        <c:lblOffset val="100"/>
        <c:tickLblSkip val="1"/>
        <c:tickMarkSkip val="1"/>
        <c:noMultiLvlLbl val="0"/>
      </c:catAx>
      <c:valAx>
        <c:axId val="371022592"/>
        <c:scaling>
          <c:orientation val="minMax"/>
          <c:max val="1"/>
          <c:min val="0"/>
        </c:scaling>
        <c:delete val="0"/>
        <c:axPos val="b"/>
        <c:majorGridlines>
          <c:spPr>
            <a:ln w="1767">
              <a:solidFill>
                <a:srgbClr val="000000"/>
              </a:solidFill>
              <a:prstDash val="solid"/>
            </a:ln>
          </c:spPr>
        </c:majorGridlines>
        <c:title>
          <c:tx>
            <c:rich>
              <a:bodyPr/>
              <a:lstStyle/>
              <a:p>
                <a:pPr>
                  <a:defRPr sz="779" b="0" i="0" u="none" strike="noStrike" baseline="0">
                    <a:solidFill>
                      <a:srgbClr val="000000"/>
                    </a:solidFill>
                    <a:latin typeface="Arial Black"/>
                    <a:ea typeface="Arial Black"/>
                    <a:cs typeface="Arial Black"/>
                  </a:defRPr>
                </a:pPr>
                <a:r>
                  <a:rPr lang="en-US" altLang="en-US"/>
                  <a:t>Efficiency</a:t>
                </a:r>
              </a:p>
            </c:rich>
          </c:tx>
          <c:layout>
            <c:manualLayout>
              <c:xMode val="edge"/>
              <c:yMode val="edge"/>
              <c:x val="0.47604166666666675"/>
              <c:y val="0.90404040404040431"/>
            </c:manualLayout>
          </c:layout>
          <c:overlay val="0"/>
          <c:spPr>
            <a:noFill/>
            <a:ln w="14135">
              <a:noFill/>
            </a:ln>
          </c:spPr>
        </c:title>
        <c:numFmt formatCode="General" sourceLinked="1"/>
        <c:majorTickMark val="in"/>
        <c:minorTickMark val="none"/>
        <c:tickLblPos val="nextTo"/>
        <c:spPr>
          <a:ln w="1767">
            <a:solidFill>
              <a:srgbClr val="000000"/>
            </a:solidFill>
            <a:prstDash val="solid"/>
          </a:ln>
        </c:spPr>
        <c:txPr>
          <a:bodyPr rot="0" vert="horz"/>
          <a:lstStyle/>
          <a:p>
            <a:pPr>
              <a:defRPr sz="598" b="0" i="0" u="none" strike="noStrike" baseline="0">
                <a:solidFill>
                  <a:srgbClr val="000000"/>
                </a:solidFill>
                <a:latin typeface="Arial Black"/>
                <a:ea typeface="Arial Black"/>
                <a:cs typeface="Arial Black"/>
              </a:defRPr>
            </a:pPr>
            <a:endParaRPr lang="ja-JP"/>
          </a:p>
        </c:txPr>
        <c:crossAx val="383320576"/>
        <c:crosses val="autoZero"/>
        <c:crossBetween val="between"/>
        <c:majorUnit val="0.1"/>
      </c:valAx>
      <c:spPr>
        <a:solidFill>
          <a:srgbClr val="C0C0C0"/>
        </a:solidFill>
        <a:ln w="7068">
          <a:solidFill>
            <a:srgbClr val="808080"/>
          </a:solidFill>
          <a:prstDash val="solid"/>
        </a:ln>
      </c:spPr>
    </c:plotArea>
    <c:plotVisOnly val="1"/>
    <c:dispBlanksAs val="gap"/>
    <c:showDLblsOverMax val="0"/>
  </c:chart>
  <c:spPr>
    <a:noFill/>
    <a:ln>
      <a:noFill/>
    </a:ln>
  </c:spPr>
  <c:txPr>
    <a:bodyPr/>
    <a:lstStyle/>
    <a:p>
      <a:pPr>
        <a:defRPr sz="598" b="0" i="0" u="none" strike="noStrike" baseline="0">
          <a:solidFill>
            <a:srgbClr val="000000"/>
          </a:solidFill>
          <a:latin typeface="Arial Black"/>
          <a:ea typeface="Arial Black"/>
          <a:cs typeface="Arial Black"/>
        </a:defRPr>
      </a:pPr>
      <a:endParaRPr lang="ja-JP"/>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1904761904761925E-2"/>
          <c:y val="9.4650205761316941E-2"/>
          <c:w val="0.63428571428571445"/>
          <c:h val="0.73662551440329282"/>
        </c:manualLayout>
      </c:layout>
      <c:lineChart>
        <c:grouping val="standard"/>
        <c:varyColors val="0"/>
        <c:ser>
          <c:idx val="0"/>
          <c:order val="0"/>
          <c:tx>
            <c:strRef>
              <c:f>'D:\Professional Version\SAMPLES\[Sample-Window-C.xls]Window3'!$A$23</c:f>
              <c:strCache>
                <c:ptCount val="1"/>
                <c:pt idx="0">
                  <c:v>Toyota</c:v>
                </c:pt>
              </c:strCache>
            </c:strRef>
          </c:tx>
          <c:spPr>
            <a:ln w="11964">
              <a:solidFill>
                <a:srgbClr val="000080"/>
              </a:solidFill>
              <a:prstDash val="solid"/>
            </a:ln>
          </c:spPr>
          <c:marker>
            <c:symbol val="diamond"/>
            <c:size val="9"/>
            <c:spPr>
              <a:solidFill>
                <a:srgbClr val="000080"/>
              </a:solidFill>
              <a:ln>
                <a:solidFill>
                  <a:srgbClr val="000080"/>
                </a:solidFill>
                <a:prstDash val="solid"/>
              </a:ln>
            </c:spPr>
          </c:marker>
          <c:cat>
            <c:strRef>
              <c:f>'D:\Professional Version\SAMPLES\[Sample-Window-C.xls]Window3'!$B$22:$D$22</c:f>
              <c:strCache>
                <c:ptCount val="3"/>
                <c:pt idx="0">
                  <c:v>89-90-91</c:v>
                </c:pt>
                <c:pt idx="1">
                  <c:v>90-91-92</c:v>
                </c:pt>
                <c:pt idx="2">
                  <c:v>91-92-93</c:v>
                </c:pt>
              </c:strCache>
            </c:strRef>
          </c:cat>
          <c:val>
            <c:numRef>
              <c:f>'D:\Professional Version\SAMPLES\[Sample-Window-C.xls]Window3'!$B$23:$D$23</c:f>
              <c:numCache>
                <c:formatCode>General</c:formatCode>
                <c:ptCount val="3"/>
                <c:pt idx="0">
                  <c:v>0.80588831815442019</c:v>
                </c:pt>
                <c:pt idx="1">
                  <c:v>0.59982414767818726</c:v>
                </c:pt>
                <c:pt idx="2">
                  <c:v>0.54552848624598005</c:v>
                </c:pt>
              </c:numCache>
            </c:numRef>
          </c:val>
          <c:smooth val="0"/>
          <c:extLst>
            <c:ext xmlns:c16="http://schemas.microsoft.com/office/drawing/2014/chart" uri="{C3380CC4-5D6E-409C-BE32-E72D297353CC}">
              <c16:uniqueId val="{00000000-94A4-46BD-BF26-AA176094615C}"/>
            </c:ext>
          </c:extLst>
        </c:ser>
        <c:ser>
          <c:idx val="1"/>
          <c:order val="1"/>
          <c:tx>
            <c:strRef>
              <c:f>'D:\Professional Version\SAMPLES\[Sample-Window-C.xls]Window3'!$A$24</c:f>
              <c:strCache>
                <c:ptCount val="1"/>
                <c:pt idx="0">
                  <c:v>Nissan</c:v>
                </c:pt>
              </c:strCache>
            </c:strRef>
          </c:tx>
          <c:spPr>
            <a:ln w="11964">
              <a:solidFill>
                <a:srgbClr val="800000"/>
              </a:solidFill>
              <a:prstDash val="solid"/>
            </a:ln>
          </c:spPr>
          <c:marker>
            <c:symbol val="square"/>
            <c:size val="9"/>
            <c:spPr>
              <a:solidFill>
                <a:srgbClr val="FF00FF"/>
              </a:solidFill>
              <a:ln>
                <a:solidFill>
                  <a:srgbClr val="FF00FF"/>
                </a:solidFill>
                <a:prstDash val="solid"/>
              </a:ln>
            </c:spPr>
          </c:marker>
          <c:cat>
            <c:strRef>
              <c:f>'D:\Professional Version\SAMPLES\[Sample-Window-C.xls]Window3'!$B$22:$D$22</c:f>
              <c:strCache>
                <c:ptCount val="3"/>
                <c:pt idx="0">
                  <c:v>89-90-91</c:v>
                </c:pt>
                <c:pt idx="1">
                  <c:v>90-91-92</c:v>
                </c:pt>
                <c:pt idx="2">
                  <c:v>91-92-93</c:v>
                </c:pt>
              </c:strCache>
            </c:strRef>
          </c:cat>
          <c:val>
            <c:numRef>
              <c:f>'D:\Professional Version\SAMPLES\[Sample-Window-C.xls]Window3'!$B$24:$D$24</c:f>
              <c:numCache>
                <c:formatCode>General</c:formatCode>
                <c:ptCount val="3"/>
                <c:pt idx="0">
                  <c:v>0.44066691225491011</c:v>
                </c:pt>
                <c:pt idx="1">
                  <c:v>0.35292024683330708</c:v>
                </c:pt>
                <c:pt idx="2">
                  <c:v>0.30649030244348102</c:v>
                </c:pt>
              </c:numCache>
            </c:numRef>
          </c:val>
          <c:smooth val="0"/>
          <c:extLst>
            <c:ext xmlns:c16="http://schemas.microsoft.com/office/drawing/2014/chart" uri="{C3380CC4-5D6E-409C-BE32-E72D297353CC}">
              <c16:uniqueId val="{00000001-94A4-46BD-BF26-AA176094615C}"/>
            </c:ext>
          </c:extLst>
        </c:ser>
        <c:ser>
          <c:idx val="2"/>
          <c:order val="2"/>
          <c:tx>
            <c:strRef>
              <c:f>'D:\Professional Version\SAMPLES\[Sample-Window-C.xls]Window3'!$A$25</c:f>
              <c:strCache>
                <c:ptCount val="1"/>
                <c:pt idx="0">
                  <c:v>Honda</c:v>
                </c:pt>
              </c:strCache>
            </c:strRef>
          </c:tx>
          <c:spPr>
            <a:ln w="11964">
              <a:solidFill>
                <a:srgbClr val="333300"/>
              </a:solidFill>
              <a:prstDash val="solid"/>
            </a:ln>
          </c:spPr>
          <c:marker>
            <c:symbol val="triangle"/>
            <c:size val="9"/>
            <c:spPr>
              <a:solidFill>
                <a:srgbClr val="FFFF00"/>
              </a:solidFill>
              <a:ln>
                <a:solidFill>
                  <a:srgbClr val="333300"/>
                </a:solidFill>
                <a:prstDash val="solid"/>
              </a:ln>
            </c:spPr>
          </c:marker>
          <c:cat>
            <c:strRef>
              <c:f>'D:\Professional Version\SAMPLES\[Sample-Window-C.xls]Window3'!$B$22:$D$22</c:f>
              <c:strCache>
                <c:ptCount val="3"/>
                <c:pt idx="0">
                  <c:v>89-90-91</c:v>
                </c:pt>
                <c:pt idx="1">
                  <c:v>90-91-92</c:v>
                </c:pt>
                <c:pt idx="2">
                  <c:v>91-92-93</c:v>
                </c:pt>
              </c:strCache>
            </c:strRef>
          </c:cat>
          <c:val>
            <c:numRef>
              <c:f>'D:\Professional Version\SAMPLES\[Sample-Window-C.xls]Window3'!$B$25:$D$25</c:f>
              <c:numCache>
                <c:formatCode>General</c:formatCode>
                <c:ptCount val="3"/>
                <c:pt idx="0">
                  <c:v>0.43343586942845025</c:v>
                </c:pt>
                <c:pt idx="1">
                  <c:v>0.38656585335238014</c:v>
                </c:pt>
                <c:pt idx="2">
                  <c:v>0.45165042307878001</c:v>
                </c:pt>
              </c:numCache>
            </c:numRef>
          </c:val>
          <c:smooth val="0"/>
          <c:extLst>
            <c:ext xmlns:c16="http://schemas.microsoft.com/office/drawing/2014/chart" uri="{C3380CC4-5D6E-409C-BE32-E72D297353CC}">
              <c16:uniqueId val="{00000002-94A4-46BD-BF26-AA176094615C}"/>
            </c:ext>
          </c:extLst>
        </c:ser>
        <c:ser>
          <c:idx val="3"/>
          <c:order val="3"/>
          <c:tx>
            <c:strRef>
              <c:f>'D:\Professional Version\SAMPLES\[Sample-Window-C.xls]Window3'!$A$26</c:f>
              <c:strCache>
                <c:ptCount val="1"/>
                <c:pt idx="0">
                  <c:v>Mitsubishi</c:v>
                </c:pt>
              </c:strCache>
            </c:strRef>
          </c:tx>
          <c:spPr>
            <a:ln w="11964">
              <a:solidFill>
                <a:srgbClr val="003366"/>
              </a:solidFill>
              <a:prstDash val="solid"/>
            </a:ln>
          </c:spPr>
          <c:marker>
            <c:symbol val="x"/>
            <c:size val="9"/>
            <c:spPr>
              <a:noFill/>
              <a:ln>
                <a:solidFill>
                  <a:srgbClr val="000080"/>
                </a:solidFill>
                <a:prstDash val="solid"/>
              </a:ln>
            </c:spPr>
          </c:marker>
          <c:cat>
            <c:strRef>
              <c:f>'D:\Professional Version\SAMPLES\[Sample-Window-C.xls]Window3'!$B$22:$D$22</c:f>
              <c:strCache>
                <c:ptCount val="3"/>
                <c:pt idx="0">
                  <c:v>89-90-91</c:v>
                </c:pt>
                <c:pt idx="1">
                  <c:v>90-91-92</c:v>
                </c:pt>
                <c:pt idx="2">
                  <c:v>91-92-93</c:v>
                </c:pt>
              </c:strCache>
            </c:strRef>
          </c:cat>
          <c:val>
            <c:numRef>
              <c:f>'D:\Professional Version\SAMPLES\[Sample-Window-C.xls]Window3'!$B$26:$D$26</c:f>
              <c:numCache>
                <c:formatCode>General</c:formatCode>
                <c:ptCount val="3"/>
                <c:pt idx="0">
                  <c:v>0.37534819711937323</c:v>
                </c:pt>
                <c:pt idx="1">
                  <c:v>0.36942557288626715</c:v>
                </c:pt>
                <c:pt idx="2">
                  <c:v>0.60417647359483329</c:v>
                </c:pt>
              </c:numCache>
            </c:numRef>
          </c:val>
          <c:smooth val="0"/>
          <c:extLst>
            <c:ext xmlns:c16="http://schemas.microsoft.com/office/drawing/2014/chart" uri="{C3380CC4-5D6E-409C-BE32-E72D297353CC}">
              <c16:uniqueId val="{00000003-94A4-46BD-BF26-AA176094615C}"/>
            </c:ext>
          </c:extLst>
        </c:ser>
        <c:dLbls>
          <c:showLegendKey val="0"/>
          <c:showVal val="0"/>
          <c:showCatName val="0"/>
          <c:showSerName val="0"/>
          <c:showPercent val="0"/>
          <c:showBubbleSize val="0"/>
        </c:dLbls>
        <c:marker val="1"/>
        <c:smooth val="0"/>
        <c:axId val="283547136"/>
        <c:axId val="36454976"/>
      </c:lineChart>
      <c:catAx>
        <c:axId val="283547136"/>
        <c:scaling>
          <c:orientation val="minMax"/>
        </c:scaling>
        <c:delete val="0"/>
        <c:axPos val="b"/>
        <c:numFmt formatCode="General" sourceLinked="1"/>
        <c:majorTickMark val="in"/>
        <c:minorTickMark val="none"/>
        <c:tickLblPos val="nextTo"/>
        <c:spPr>
          <a:ln w="2991">
            <a:solidFill>
              <a:srgbClr val="000000"/>
            </a:solidFill>
            <a:prstDash val="solid"/>
          </a:ln>
        </c:spPr>
        <c:txPr>
          <a:bodyPr rot="0" vert="horz"/>
          <a:lstStyle/>
          <a:p>
            <a:pPr>
              <a:defRPr sz="966" b="0" i="0" u="none" strike="noStrike" baseline="0">
                <a:solidFill>
                  <a:srgbClr val="000000"/>
                </a:solidFill>
                <a:latin typeface="Arial"/>
                <a:ea typeface="Arial"/>
                <a:cs typeface="Arial"/>
              </a:defRPr>
            </a:pPr>
            <a:endParaRPr lang="ja-JP"/>
          </a:p>
        </c:txPr>
        <c:crossAx val="36454976"/>
        <c:crosses val="autoZero"/>
        <c:auto val="1"/>
        <c:lblAlgn val="ctr"/>
        <c:lblOffset val="100"/>
        <c:tickLblSkip val="1"/>
        <c:tickMarkSkip val="1"/>
        <c:noMultiLvlLbl val="0"/>
      </c:catAx>
      <c:valAx>
        <c:axId val="36454976"/>
        <c:scaling>
          <c:orientation val="minMax"/>
        </c:scaling>
        <c:delete val="0"/>
        <c:axPos val="l"/>
        <c:numFmt formatCode="General" sourceLinked="1"/>
        <c:majorTickMark val="in"/>
        <c:minorTickMark val="none"/>
        <c:tickLblPos val="nextTo"/>
        <c:spPr>
          <a:ln w="2991">
            <a:solidFill>
              <a:srgbClr val="000000"/>
            </a:solidFill>
            <a:prstDash val="solid"/>
          </a:ln>
        </c:spPr>
        <c:txPr>
          <a:bodyPr rot="0" vert="horz"/>
          <a:lstStyle/>
          <a:p>
            <a:pPr>
              <a:defRPr sz="966" b="0" i="0" u="none" strike="noStrike" baseline="0">
                <a:solidFill>
                  <a:srgbClr val="000000"/>
                </a:solidFill>
                <a:latin typeface="Arial"/>
                <a:ea typeface="Arial"/>
                <a:cs typeface="Arial"/>
              </a:defRPr>
            </a:pPr>
            <a:endParaRPr lang="ja-JP"/>
          </a:p>
        </c:txPr>
        <c:crossAx val="283547136"/>
        <c:crosses val="autoZero"/>
        <c:crossBetween val="midCat"/>
      </c:valAx>
      <c:spPr>
        <a:solidFill>
          <a:srgbClr val="CCFFFF"/>
        </a:solidFill>
        <a:ln w="11964">
          <a:solidFill>
            <a:srgbClr val="808080"/>
          </a:solidFill>
          <a:prstDash val="solid"/>
        </a:ln>
      </c:spPr>
    </c:plotArea>
    <c:legend>
      <c:legendPos val="r"/>
      <c:layout>
        <c:manualLayout>
          <c:xMode val="edge"/>
          <c:yMode val="edge"/>
          <c:x val="0.79428571428571448"/>
          <c:y val="0.27572016460905363"/>
          <c:w val="0.19809523809523821"/>
          <c:h val="0.36625514403292175"/>
        </c:manualLayout>
      </c:layout>
      <c:overlay val="0"/>
      <c:spPr>
        <a:solidFill>
          <a:srgbClr val="FFFFFF"/>
        </a:solidFill>
        <a:ln w="2991">
          <a:solidFill>
            <a:srgbClr val="000000"/>
          </a:solidFill>
          <a:prstDash val="solid"/>
        </a:ln>
      </c:spPr>
      <c:txPr>
        <a:bodyPr/>
        <a:lstStyle/>
        <a:p>
          <a:pPr>
            <a:defRPr sz="886" b="0" i="0" u="none" strike="noStrike" baseline="0">
              <a:solidFill>
                <a:srgbClr val="000000"/>
              </a:solidFill>
              <a:latin typeface="Arial"/>
              <a:ea typeface="Arial"/>
              <a:cs typeface="Arial"/>
            </a:defRPr>
          </a:pPr>
          <a:endParaRPr lang="ja-JP"/>
        </a:p>
      </c:txPr>
    </c:legend>
    <c:plotVisOnly val="1"/>
    <c:dispBlanksAs val="gap"/>
    <c:showDLblsOverMax val="0"/>
  </c:chart>
  <c:spPr>
    <a:solidFill>
      <a:srgbClr val="FFFFFF"/>
    </a:solidFill>
    <a:ln>
      <a:noFill/>
    </a:ln>
  </c:spPr>
  <c:txPr>
    <a:bodyPr/>
    <a:lstStyle/>
    <a:p>
      <a:pPr>
        <a:defRPr sz="966" b="0" i="0" u="none" strike="noStrike" baseline="0">
          <a:solidFill>
            <a:srgbClr val="000000"/>
          </a:solidFill>
          <a:latin typeface="ＭＳ Ｐゴシック"/>
          <a:ea typeface="ＭＳ Ｐゴシック"/>
          <a:cs typeface="ＭＳ Ｐゴシック"/>
        </a:defRPr>
      </a:pPr>
      <a:endParaRPr lang="ja-JP"/>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1904761904761925E-2"/>
          <c:y val="9.5041322314049673E-2"/>
          <c:w val="0.67428571428571471"/>
          <c:h val="0.73553719008264429"/>
        </c:manualLayout>
      </c:layout>
      <c:lineChart>
        <c:grouping val="standard"/>
        <c:varyColors val="0"/>
        <c:ser>
          <c:idx val="0"/>
          <c:order val="0"/>
          <c:tx>
            <c:strRef>
              <c:f>'D:\Professional Version\SAMPLES\[Sample-Window-C.xls]Window3'!$A$30</c:f>
              <c:strCache>
                <c:ptCount val="1"/>
                <c:pt idx="0">
                  <c:v>Toyota</c:v>
                </c:pt>
              </c:strCache>
            </c:strRef>
          </c:tx>
          <c:spPr>
            <a:ln w="11632">
              <a:solidFill>
                <a:srgbClr val="000080"/>
              </a:solidFill>
              <a:prstDash val="solid"/>
            </a:ln>
          </c:spPr>
          <c:marker>
            <c:symbol val="diamond"/>
            <c:size val="9"/>
            <c:spPr>
              <a:solidFill>
                <a:srgbClr val="000080"/>
              </a:solidFill>
              <a:ln>
                <a:solidFill>
                  <a:srgbClr val="000080"/>
                </a:solidFill>
                <a:prstDash val="solid"/>
              </a:ln>
            </c:spPr>
          </c:marker>
          <c:cat>
            <c:numRef>
              <c:f>'D:\Professional Version\SAMPLES\[Sample-Window-C.xls]Window3'!$B$29:$F$29</c:f>
              <c:numCache>
                <c:formatCode>General</c:formatCode>
                <c:ptCount val="5"/>
                <c:pt idx="0">
                  <c:v>89</c:v>
                </c:pt>
                <c:pt idx="1">
                  <c:v>90</c:v>
                </c:pt>
                <c:pt idx="2">
                  <c:v>91</c:v>
                </c:pt>
                <c:pt idx="3">
                  <c:v>92</c:v>
                </c:pt>
                <c:pt idx="4">
                  <c:v>93</c:v>
                </c:pt>
              </c:numCache>
            </c:numRef>
          </c:cat>
          <c:val>
            <c:numRef>
              <c:f>'D:\Professional Version\SAMPLES\[Sample-Window-C.xls]Window3'!$B$30:$F$30</c:f>
              <c:numCache>
                <c:formatCode>General</c:formatCode>
                <c:ptCount val="5"/>
                <c:pt idx="0">
                  <c:v>0.82571908520646897</c:v>
                </c:pt>
                <c:pt idx="1">
                  <c:v>1</c:v>
                </c:pt>
                <c:pt idx="2">
                  <c:v>0.72796391283786299</c:v>
                </c:pt>
                <c:pt idx="3">
                  <c:v>0.279055137508883</c:v>
                </c:pt>
                <c:pt idx="4">
                  <c:v>0.28600175749794998</c:v>
                </c:pt>
              </c:numCache>
            </c:numRef>
          </c:val>
          <c:smooth val="0"/>
          <c:extLst>
            <c:ext xmlns:c16="http://schemas.microsoft.com/office/drawing/2014/chart" uri="{C3380CC4-5D6E-409C-BE32-E72D297353CC}">
              <c16:uniqueId val="{00000000-B03B-4E0A-9482-8BF38ECCA866}"/>
            </c:ext>
          </c:extLst>
        </c:ser>
        <c:ser>
          <c:idx val="1"/>
          <c:order val="1"/>
          <c:tx>
            <c:strRef>
              <c:f>'D:\Professional Version\SAMPLES\[Sample-Window-C.xls]Window3'!$A$31</c:f>
              <c:strCache>
                <c:ptCount val="1"/>
                <c:pt idx="0">
                  <c:v>Nissan</c:v>
                </c:pt>
              </c:strCache>
            </c:strRef>
          </c:tx>
          <c:spPr>
            <a:ln w="11632">
              <a:solidFill>
                <a:srgbClr val="000000"/>
              </a:solidFill>
              <a:prstDash val="solid"/>
            </a:ln>
          </c:spPr>
          <c:marker>
            <c:symbol val="square"/>
            <c:size val="9"/>
            <c:spPr>
              <a:solidFill>
                <a:srgbClr val="FF00FF"/>
              </a:solidFill>
              <a:ln>
                <a:solidFill>
                  <a:srgbClr val="000000"/>
                </a:solidFill>
                <a:prstDash val="solid"/>
              </a:ln>
            </c:spPr>
          </c:marker>
          <c:cat>
            <c:numRef>
              <c:f>'D:\Professional Version\SAMPLES\[Sample-Window-C.xls]Window3'!$B$29:$F$29</c:f>
              <c:numCache>
                <c:formatCode>General</c:formatCode>
                <c:ptCount val="5"/>
                <c:pt idx="0">
                  <c:v>89</c:v>
                </c:pt>
                <c:pt idx="1">
                  <c:v>90</c:v>
                </c:pt>
                <c:pt idx="2">
                  <c:v>91</c:v>
                </c:pt>
                <c:pt idx="3">
                  <c:v>92</c:v>
                </c:pt>
                <c:pt idx="4">
                  <c:v>93</c:v>
                </c:pt>
              </c:numCache>
            </c:numRef>
          </c:cat>
          <c:val>
            <c:numRef>
              <c:f>'D:\Professional Version\SAMPLES\[Sample-Window-C.xls]Window3'!$B$31:$F$31</c:f>
              <c:numCache>
                <c:formatCode>General</c:formatCode>
                <c:ptCount val="5"/>
                <c:pt idx="0">
                  <c:v>0.38142224894020621</c:v>
                </c:pt>
                <c:pt idx="1">
                  <c:v>0.51448373500386479</c:v>
                </c:pt>
                <c:pt idx="2">
                  <c:v>0.52400332464934996</c:v>
                </c:pt>
                <c:pt idx="3">
                  <c:v>0.15891634584955511</c:v>
                </c:pt>
                <c:pt idx="4">
                  <c:v>0</c:v>
                </c:pt>
              </c:numCache>
            </c:numRef>
          </c:val>
          <c:smooth val="0"/>
          <c:extLst>
            <c:ext xmlns:c16="http://schemas.microsoft.com/office/drawing/2014/chart" uri="{C3380CC4-5D6E-409C-BE32-E72D297353CC}">
              <c16:uniqueId val="{00000001-B03B-4E0A-9482-8BF38ECCA866}"/>
            </c:ext>
          </c:extLst>
        </c:ser>
        <c:ser>
          <c:idx val="2"/>
          <c:order val="2"/>
          <c:tx>
            <c:strRef>
              <c:f>'D:\Professional Version\SAMPLES\[Sample-Window-C.xls]Window3'!$A$32</c:f>
              <c:strCache>
                <c:ptCount val="1"/>
                <c:pt idx="0">
                  <c:v>Honda</c:v>
                </c:pt>
              </c:strCache>
            </c:strRef>
          </c:tx>
          <c:spPr>
            <a:ln w="11632">
              <a:solidFill>
                <a:srgbClr val="333300"/>
              </a:solidFill>
              <a:prstDash val="solid"/>
            </a:ln>
          </c:spPr>
          <c:marker>
            <c:symbol val="triangle"/>
            <c:size val="9"/>
            <c:spPr>
              <a:solidFill>
                <a:srgbClr val="FFFF00"/>
              </a:solidFill>
              <a:ln>
                <a:solidFill>
                  <a:srgbClr val="333300"/>
                </a:solidFill>
                <a:prstDash val="solid"/>
              </a:ln>
            </c:spPr>
          </c:marker>
          <c:cat>
            <c:numRef>
              <c:f>'D:\Professional Version\SAMPLES\[Sample-Window-C.xls]Window3'!$B$29:$F$29</c:f>
              <c:numCache>
                <c:formatCode>General</c:formatCode>
                <c:ptCount val="5"/>
                <c:pt idx="0">
                  <c:v>89</c:v>
                </c:pt>
                <c:pt idx="1">
                  <c:v>90</c:v>
                </c:pt>
                <c:pt idx="2">
                  <c:v>91</c:v>
                </c:pt>
                <c:pt idx="3">
                  <c:v>92</c:v>
                </c:pt>
                <c:pt idx="4">
                  <c:v>93</c:v>
                </c:pt>
              </c:numCache>
            </c:numRef>
          </c:cat>
          <c:val>
            <c:numRef>
              <c:f>'D:\Professional Version\SAMPLES\[Sample-Window-C.xls]Window3'!$B$32:$F$32</c:f>
              <c:numCache>
                <c:formatCode>General</c:formatCode>
                <c:ptCount val="5"/>
                <c:pt idx="0">
                  <c:v>0.41603418226794925</c:v>
                </c:pt>
                <c:pt idx="1">
                  <c:v>0.53972002023950039</c:v>
                </c:pt>
                <c:pt idx="2">
                  <c:v>0.423725307461987</c:v>
                </c:pt>
                <c:pt idx="3">
                  <c:v>0.37035507404477913</c:v>
                </c:pt>
                <c:pt idx="4">
                  <c:v>0.30759614435635102</c:v>
                </c:pt>
              </c:numCache>
            </c:numRef>
          </c:val>
          <c:smooth val="0"/>
          <c:extLst>
            <c:ext xmlns:c16="http://schemas.microsoft.com/office/drawing/2014/chart" uri="{C3380CC4-5D6E-409C-BE32-E72D297353CC}">
              <c16:uniqueId val="{00000002-B03B-4E0A-9482-8BF38ECCA866}"/>
            </c:ext>
          </c:extLst>
        </c:ser>
        <c:ser>
          <c:idx val="3"/>
          <c:order val="3"/>
          <c:tx>
            <c:strRef>
              <c:f>'D:\Professional Version\SAMPLES\[Sample-Window-C.xls]Window3'!$A$33</c:f>
              <c:strCache>
                <c:ptCount val="1"/>
                <c:pt idx="0">
                  <c:v>Mitsubishi</c:v>
                </c:pt>
              </c:strCache>
            </c:strRef>
          </c:tx>
          <c:spPr>
            <a:ln w="11632">
              <a:solidFill>
                <a:srgbClr val="000080"/>
              </a:solidFill>
              <a:prstDash val="solid"/>
            </a:ln>
          </c:spPr>
          <c:marker>
            <c:symbol val="x"/>
            <c:size val="9"/>
            <c:spPr>
              <a:noFill/>
              <a:ln>
                <a:solidFill>
                  <a:srgbClr val="003366"/>
                </a:solidFill>
                <a:prstDash val="solid"/>
              </a:ln>
            </c:spPr>
          </c:marker>
          <c:cat>
            <c:numRef>
              <c:f>'D:\Professional Version\SAMPLES\[Sample-Window-C.xls]Window3'!$B$29:$F$29</c:f>
              <c:numCache>
                <c:formatCode>General</c:formatCode>
                <c:ptCount val="5"/>
                <c:pt idx="0">
                  <c:v>89</c:v>
                </c:pt>
                <c:pt idx="1">
                  <c:v>90</c:v>
                </c:pt>
                <c:pt idx="2">
                  <c:v>91</c:v>
                </c:pt>
                <c:pt idx="3">
                  <c:v>92</c:v>
                </c:pt>
                <c:pt idx="4">
                  <c:v>93</c:v>
                </c:pt>
              </c:numCache>
            </c:numRef>
          </c:cat>
          <c:val>
            <c:numRef>
              <c:f>'D:\Professional Version\SAMPLES\[Sample-Window-C.xls]Window3'!$B$33:$F$33</c:f>
              <c:numCache>
                <c:formatCode>General</c:formatCode>
                <c:ptCount val="5"/>
                <c:pt idx="0">
                  <c:v>0.34371643394199802</c:v>
                </c:pt>
                <c:pt idx="1">
                  <c:v>0.35826242722794421</c:v>
                </c:pt>
                <c:pt idx="2">
                  <c:v>0.52150807072244676</c:v>
                </c:pt>
                <c:pt idx="3">
                  <c:v>0.438293847976305</c:v>
                </c:pt>
                <c:pt idx="4">
                  <c:v>0.54549753428359138</c:v>
                </c:pt>
              </c:numCache>
            </c:numRef>
          </c:val>
          <c:smooth val="0"/>
          <c:extLst>
            <c:ext xmlns:c16="http://schemas.microsoft.com/office/drawing/2014/chart" uri="{C3380CC4-5D6E-409C-BE32-E72D297353CC}">
              <c16:uniqueId val="{00000003-B03B-4E0A-9482-8BF38ECCA866}"/>
            </c:ext>
          </c:extLst>
        </c:ser>
        <c:dLbls>
          <c:showLegendKey val="0"/>
          <c:showVal val="0"/>
          <c:showCatName val="0"/>
          <c:showSerName val="0"/>
          <c:showPercent val="0"/>
          <c:showBubbleSize val="0"/>
        </c:dLbls>
        <c:marker val="1"/>
        <c:smooth val="0"/>
        <c:axId val="383320064"/>
        <c:axId val="36456704"/>
      </c:lineChart>
      <c:catAx>
        <c:axId val="383320064"/>
        <c:scaling>
          <c:orientation val="minMax"/>
        </c:scaling>
        <c:delete val="0"/>
        <c:axPos val="b"/>
        <c:numFmt formatCode="General" sourceLinked="1"/>
        <c:majorTickMark val="in"/>
        <c:minorTickMark val="none"/>
        <c:tickLblPos val="nextTo"/>
        <c:spPr>
          <a:ln w="2908">
            <a:solidFill>
              <a:srgbClr val="000000"/>
            </a:solidFill>
            <a:prstDash val="solid"/>
          </a:ln>
        </c:spPr>
        <c:txPr>
          <a:bodyPr rot="0" vert="horz"/>
          <a:lstStyle/>
          <a:p>
            <a:pPr>
              <a:defRPr sz="939" b="0" i="0" u="none" strike="noStrike" baseline="0">
                <a:solidFill>
                  <a:srgbClr val="000000"/>
                </a:solidFill>
                <a:latin typeface="Arial"/>
                <a:ea typeface="Arial"/>
                <a:cs typeface="Arial"/>
              </a:defRPr>
            </a:pPr>
            <a:endParaRPr lang="ja-JP"/>
          </a:p>
        </c:txPr>
        <c:crossAx val="36456704"/>
        <c:crosses val="autoZero"/>
        <c:auto val="1"/>
        <c:lblAlgn val="ctr"/>
        <c:lblOffset val="100"/>
        <c:tickLblSkip val="1"/>
        <c:tickMarkSkip val="1"/>
        <c:noMultiLvlLbl val="0"/>
      </c:catAx>
      <c:valAx>
        <c:axId val="36456704"/>
        <c:scaling>
          <c:orientation val="minMax"/>
        </c:scaling>
        <c:delete val="0"/>
        <c:axPos val="l"/>
        <c:numFmt formatCode="General" sourceLinked="1"/>
        <c:majorTickMark val="in"/>
        <c:minorTickMark val="none"/>
        <c:tickLblPos val="nextTo"/>
        <c:spPr>
          <a:ln w="2908">
            <a:solidFill>
              <a:srgbClr val="000000"/>
            </a:solidFill>
            <a:prstDash val="solid"/>
          </a:ln>
        </c:spPr>
        <c:txPr>
          <a:bodyPr rot="0" vert="horz"/>
          <a:lstStyle/>
          <a:p>
            <a:pPr>
              <a:defRPr sz="939" b="0" i="0" u="none" strike="noStrike" baseline="0">
                <a:solidFill>
                  <a:srgbClr val="000000"/>
                </a:solidFill>
                <a:latin typeface="Arial"/>
                <a:ea typeface="Arial"/>
                <a:cs typeface="Arial"/>
              </a:defRPr>
            </a:pPr>
            <a:endParaRPr lang="ja-JP"/>
          </a:p>
        </c:txPr>
        <c:crossAx val="383320064"/>
        <c:crosses val="autoZero"/>
        <c:crossBetween val="midCat"/>
      </c:valAx>
      <c:spPr>
        <a:solidFill>
          <a:srgbClr val="CCFFCC"/>
        </a:solidFill>
        <a:ln w="11632">
          <a:solidFill>
            <a:srgbClr val="808080"/>
          </a:solidFill>
          <a:prstDash val="solid"/>
        </a:ln>
      </c:spPr>
    </c:plotArea>
    <c:legend>
      <c:legendPos val="r"/>
      <c:layout>
        <c:manualLayout>
          <c:xMode val="edge"/>
          <c:yMode val="edge"/>
          <c:x val="0.79428571428571448"/>
          <c:y val="0.27685950413223148"/>
          <c:w val="0.19809523809523821"/>
          <c:h val="0.36776859504132231"/>
        </c:manualLayout>
      </c:layout>
      <c:overlay val="0"/>
      <c:spPr>
        <a:solidFill>
          <a:srgbClr val="FFFFFF"/>
        </a:solidFill>
        <a:ln w="2908">
          <a:solidFill>
            <a:srgbClr val="000000"/>
          </a:solidFill>
          <a:prstDash val="solid"/>
        </a:ln>
      </c:spPr>
      <c:txPr>
        <a:bodyPr/>
        <a:lstStyle/>
        <a:p>
          <a:pPr>
            <a:defRPr sz="861" b="0" i="0" u="none" strike="noStrike" baseline="0">
              <a:solidFill>
                <a:srgbClr val="000000"/>
              </a:solidFill>
              <a:latin typeface="Arial"/>
              <a:ea typeface="Arial"/>
              <a:cs typeface="Arial"/>
            </a:defRPr>
          </a:pPr>
          <a:endParaRPr lang="ja-JP"/>
        </a:p>
      </c:txPr>
    </c:legend>
    <c:plotVisOnly val="1"/>
    <c:dispBlanksAs val="gap"/>
    <c:showDLblsOverMax val="0"/>
  </c:chart>
  <c:spPr>
    <a:solidFill>
      <a:srgbClr val="FFFFFF"/>
    </a:solidFill>
    <a:ln>
      <a:noFill/>
    </a:ln>
  </c:spPr>
  <c:txPr>
    <a:bodyPr/>
    <a:lstStyle/>
    <a:p>
      <a:pPr>
        <a:defRPr sz="939" b="0" i="0" u="none" strike="noStrike" baseline="0">
          <a:solidFill>
            <a:srgbClr val="000000"/>
          </a:solidFill>
          <a:latin typeface="ＭＳ Ｐゴシック"/>
          <a:ea typeface="ＭＳ Ｐゴシック"/>
          <a:cs typeface="ＭＳ Ｐゴシック"/>
        </a:defRPr>
      </a:pPr>
      <a:endParaRPr lang="ja-JP"/>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18" b="0" i="0" u="none" strike="noStrike" baseline="0">
                <a:solidFill>
                  <a:srgbClr val="000000"/>
                </a:solidFill>
                <a:latin typeface="ＭＳ Ｐゴシック"/>
                <a:ea typeface="ＭＳ Ｐゴシック"/>
                <a:cs typeface="ＭＳ Ｐゴシック"/>
              </a:defRPr>
            </a:pPr>
            <a:r>
              <a:rPr lang="en-US" altLang="en-US"/>
              <a:t>Malmquist</a:t>
            </a:r>
          </a:p>
        </c:rich>
      </c:tx>
      <c:layout>
        <c:manualLayout>
          <c:xMode val="edge"/>
          <c:yMode val="edge"/>
          <c:x val="0.43049327354260103"/>
          <c:y val="2.0746887966804982E-2"/>
        </c:manualLayout>
      </c:layout>
      <c:overlay val="0"/>
      <c:spPr>
        <a:noFill/>
        <a:ln w="25222">
          <a:noFill/>
        </a:ln>
      </c:spPr>
    </c:title>
    <c:autoTitleDeleted val="0"/>
    <c:plotArea>
      <c:layout>
        <c:manualLayout>
          <c:layoutTarget val="inner"/>
          <c:xMode val="edge"/>
          <c:yMode val="edge"/>
          <c:x val="8.9686098654708543E-2"/>
          <c:y val="0.21576763485477188"/>
          <c:w val="0.60538116591928248"/>
          <c:h val="0.62655601659751081"/>
        </c:manualLayout>
      </c:layout>
      <c:lineChart>
        <c:grouping val="standard"/>
        <c:varyColors val="0"/>
        <c:ser>
          <c:idx val="0"/>
          <c:order val="0"/>
          <c:tx>
            <c:strRef>
              <c:f>Malmquist1!$O$7</c:f>
              <c:strCache>
                <c:ptCount val="1"/>
                <c:pt idx="0">
                  <c:v>Toyota</c:v>
                </c:pt>
              </c:strCache>
            </c:strRef>
          </c:tx>
          <c:spPr>
            <a:ln w="12611">
              <a:solidFill>
                <a:srgbClr val="000080"/>
              </a:solidFill>
              <a:prstDash val="solid"/>
            </a:ln>
          </c:spPr>
          <c:marker>
            <c:symbol val="diamond"/>
            <c:size val="9"/>
            <c:spPr>
              <a:solidFill>
                <a:srgbClr val="000080"/>
              </a:solidFill>
              <a:ln>
                <a:solidFill>
                  <a:srgbClr val="000080"/>
                </a:solidFill>
                <a:prstDash val="solid"/>
              </a:ln>
            </c:spPr>
          </c:marker>
          <c:cat>
            <c:strRef>
              <c:f>Malmquist1!$P$6:$S$6</c:f>
              <c:strCache>
                <c:ptCount val="4"/>
                <c:pt idx="0">
                  <c:v>89=&gt;90</c:v>
                </c:pt>
                <c:pt idx="1">
                  <c:v>90=&gt;91</c:v>
                </c:pt>
                <c:pt idx="2">
                  <c:v>91=&gt;92</c:v>
                </c:pt>
                <c:pt idx="3">
                  <c:v>92=&gt;93</c:v>
                </c:pt>
              </c:strCache>
            </c:strRef>
          </c:cat>
          <c:val>
            <c:numRef>
              <c:f>Malmquist1!$P$7:$S$7</c:f>
              <c:numCache>
                <c:formatCode>General</c:formatCode>
                <c:ptCount val="4"/>
                <c:pt idx="0">
                  <c:v>1.1701236554564678</c:v>
                </c:pt>
                <c:pt idx="1">
                  <c:v>0.5125711547934706</c:v>
                </c:pt>
                <c:pt idx="2">
                  <c:v>0.29744304443959024</c:v>
                </c:pt>
                <c:pt idx="3">
                  <c:v>0.81578737541528268</c:v>
                </c:pt>
              </c:numCache>
            </c:numRef>
          </c:val>
          <c:smooth val="0"/>
          <c:extLst>
            <c:ext xmlns:c16="http://schemas.microsoft.com/office/drawing/2014/chart" uri="{C3380CC4-5D6E-409C-BE32-E72D297353CC}">
              <c16:uniqueId val="{00000000-FA08-40A6-80C7-C69D93E3BB51}"/>
            </c:ext>
          </c:extLst>
        </c:ser>
        <c:ser>
          <c:idx val="1"/>
          <c:order val="1"/>
          <c:tx>
            <c:strRef>
              <c:f>Malmquist1!$O$8</c:f>
              <c:strCache>
                <c:ptCount val="1"/>
                <c:pt idx="0">
                  <c:v>Nissan</c:v>
                </c:pt>
              </c:strCache>
            </c:strRef>
          </c:tx>
          <c:spPr>
            <a:ln w="12611">
              <a:solidFill>
                <a:srgbClr val="FF00FF"/>
              </a:solidFill>
              <a:prstDash val="solid"/>
            </a:ln>
          </c:spPr>
          <c:marker>
            <c:symbol val="square"/>
            <c:size val="9"/>
            <c:spPr>
              <a:solidFill>
                <a:srgbClr val="FF00FF"/>
              </a:solidFill>
              <a:ln>
                <a:solidFill>
                  <a:srgbClr val="FF00FF"/>
                </a:solidFill>
                <a:prstDash val="solid"/>
              </a:ln>
            </c:spPr>
          </c:marker>
          <c:cat>
            <c:strRef>
              <c:f>Malmquist1!$P$6:$S$6</c:f>
              <c:strCache>
                <c:ptCount val="4"/>
                <c:pt idx="0">
                  <c:v>89=&gt;90</c:v>
                </c:pt>
                <c:pt idx="1">
                  <c:v>90=&gt;91</c:v>
                </c:pt>
                <c:pt idx="2">
                  <c:v>91=&gt;92</c:v>
                </c:pt>
                <c:pt idx="3">
                  <c:v>92=&gt;93</c:v>
                </c:pt>
              </c:strCache>
            </c:strRef>
          </c:cat>
          <c:val>
            <c:numRef>
              <c:f>Malmquist1!$P$8:$S$8</c:f>
              <c:numCache>
                <c:formatCode>General</c:formatCode>
                <c:ptCount val="4"/>
                <c:pt idx="0">
                  <c:v>1.3488561205681453</c:v>
                </c:pt>
                <c:pt idx="1">
                  <c:v>0.82819868507108185</c:v>
                </c:pt>
                <c:pt idx="2">
                  <c:v>0.27736143637783001</c:v>
                </c:pt>
                <c:pt idx="3">
                  <c:v>1.0626696832579056E-2</c:v>
                </c:pt>
              </c:numCache>
            </c:numRef>
          </c:val>
          <c:smooth val="0"/>
          <c:extLst>
            <c:ext xmlns:c16="http://schemas.microsoft.com/office/drawing/2014/chart" uri="{C3380CC4-5D6E-409C-BE32-E72D297353CC}">
              <c16:uniqueId val="{00000001-FA08-40A6-80C7-C69D93E3BB51}"/>
            </c:ext>
          </c:extLst>
        </c:ser>
        <c:ser>
          <c:idx val="2"/>
          <c:order val="2"/>
          <c:tx>
            <c:strRef>
              <c:f>Malmquist1!$O$9</c:f>
              <c:strCache>
                <c:ptCount val="1"/>
                <c:pt idx="0">
                  <c:v>Honda</c:v>
                </c:pt>
              </c:strCache>
            </c:strRef>
          </c:tx>
          <c:spPr>
            <a:ln w="12611">
              <a:solidFill>
                <a:srgbClr val="FFFF00"/>
              </a:solidFill>
              <a:prstDash val="solid"/>
            </a:ln>
          </c:spPr>
          <c:marker>
            <c:symbol val="triangle"/>
            <c:size val="9"/>
            <c:spPr>
              <a:solidFill>
                <a:srgbClr val="FFFF00"/>
              </a:solidFill>
              <a:ln>
                <a:solidFill>
                  <a:srgbClr val="FFFF00"/>
                </a:solidFill>
                <a:prstDash val="solid"/>
              </a:ln>
            </c:spPr>
          </c:marker>
          <c:cat>
            <c:strRef>
              <c:f>Malmquist1!$P$6:$S$6</c:f>
              <c:strCache>
                <c:ptCount val="4"/>
                <c:pt idx="0">
                  <c:v>89=&gt;90</c:v>
                </c:pt>
                <c:pt idx="1">
                  <c:v>90=&gt;91</c:v>
                </c:pt>
                <c:pt idx="2">
                  <c:v>91=&gt;92</c:v>
                </c:pt>
                <c:pt idx="3">
                  <c:v>92=&gt;93</c:v>
                </c:pt>
              </c:strCache>
            </c:strRef>
          </c:cat>
          <c:val>
            <c:numRef>
              <c:f>Malmquist1!$P$9:$S$9</c:f>
              <c:numCache>
                <c:formatCode>General</c:formatCode>
                <c:ptCount val="4"/>
                <c:pt idx="0">
                  <c:v>1.2972972972972967</c:v>
                </c:pt>
                <c:pt idx="1">
                  <c:v>0.63839285714285743</c:v>
                </c:pt>
                <c:pt idx="2">
                  <c:v>0.79936558287073756</c:v>
                </c:pt>
                <c:pt idx="3">
                  <c:v>0.66109045848822845</c:v>
                </c:pt>
              </c:numCache>
            </c:numRef>
          </c:val>
          <c:smooth val="0"/>
          <c:extLst>
            <c:ext xmlns:c16="http://schemas.microsoft.com/office/drawing/2014/chart" uri="{C3380CC4-5D6E-409C-BE32-E72D297353CC}">
              <c16:uniqueId val="{00000002-FA08-40A6-80C7-C69D93E3BB51}"/>
            </c:ext>
          </c:extLst>
        </c:ser>
        <c:ser>
          <c:idx val="3"/>
          <c:order val="3"/>
          <c:tx>
            <c:strRef>
              <c:f>Malmquist1!$O$10</c:f>
              <c:strCache>
                <c:ptCount val="1"/>
                <c:pt idx="0">
                  <c:v>Mitsubishi</c:v>
                </c:pt>
              </c:strCache>
            </c:strRef>
          </c:tx>
          <c:spPr>
            <a:ln w="12611">
              <a:solidFill>
                <a:srgbClr val="00FFFF"/>
              </a:solidFill>
              <a:prstDash val="solid"/>
            </a:ln>
          </c:spPr>
          <c:marker>
            <c:symbol val="x"/>
            <c:size val="9"/>
            <c:spPr>
              <a:noFill/>
              <a:ln>
                <a:solidFill>
                  <a:srgbClr val="00FFFF"/>
                </a:solidFill>
                <a:prstDash val="solid"/>
              </a:ln>
            </c:spPr>
          </c:marker>
          <c:cat>
            <c:strRef>
              <c:f>Malmquist1!$P$6:$S$6</c:f>
              <c:strCache>
                <c:ptCount val="4"/>
                <c:pt idx="0">
                  <c:v>89=&gt;90</c:v>
                </c:pt>
                <c:pt idx="1">
                  <c:v>90=&gt;91</c:v>
                </c:pt>
                <c:pt idx="2">
                  <c:v>91=&gt;92</c:v>
                </c:pt>
                <c:pt idx="3">
                  <c:v>92=&gt;93</c:v>
                </c:pt>
              </c:strCache>
            </c:strRef>
          </c:cat>
          <c:val>
            <c:numRef>
              <c:f>Malmquist1!$P$10:$S$10</c:f>
              <c:numCache>
                <c:formatCode>General</c:formatCode>
                <c:ptCount val="4"/>
                <c:pt idx="0">
                  <c:v>1.0423197492163017</c:v>
                </c:pt>
                <c:pt idx="1">
                  <c:v>1.1836734693877553</c:v>
                </c:pt>
                <c:pt idx="2">
                  <c:v>0.83616007844347773</c:v>
                </c:pt>
                <c:pt idx="3">
                  <c:v>1.2127132765043644</c:v>
                </c:pt>
              </c:numCache>
            </c:numRef>
          </c:val>
          <c:smooth val="0"/>
          <c:extLst>
            <c:ext xmlns:c16="http://schemas.microsoft.com/office/drawing/2014/chart" uri="{C3380CC4-5D6E-409C-BE32-E72D297353CC}">
              <c16:uniqueId val="{00000003-FA08-40A6-80C7-C69D93E3BB51}"/>
            </c:ext>
          </c:extLst>
        </c:ser>
        <c:dLbls>
          <c:showLegendKey val="0"/>
          <c:showVal val="0"/>
          <c:showCatName val="0"/>
          <c:showSerName val="0"/>
          <c:showPercent val="0"/>
          <c:showBubbleSize val="0"/>
        </c:dLbls>
        <c:marker val="1"/>
        <c:smooth val="0"/>
        <c:axId val="283547648"/>
        <c:axId val="36458432"/>
      </c:lineChart>
      <c:catAx>
        <c:axId val="283547648"/>
        <c:scaling>
          <c:orientation val="minMax"/>
        </c:scaling>
        <c:delete val="0"/>
        <c:axPos val="b"/>
        <c:numFmt formatCode="General" sourceLinked="1"/>
        <c:majorTickMark val="in"/>
        <c:minorTickMark val="none"/>
        <c:tickLblPos val="nextTo"/>
        <c:spPr>
          <a:ln w="3153">
            <a:solidFill>
              <a:srgbClr val="000000"/>
            </a:solidFill>
            <a:prstDash val="solid"/>
          </a:ln>
        </c:spPr>
        <c:txPr>
          <a:bodyPr rot="0" vert="horz"/>
          <a:lstStyle/>
          <a:p>
            <a:pPr>
              <a:defRPr sz="1018" b="0" i="0" u="none" strike="noStrike" baseline="0">
                <a:solidFill>
                  <a:srgbClr val="000000"/>
                </a:solidFill>
                <a:latin typeface="ＭＳ Ｐゴシック"/>
                <a:ea typeface="ＭＳ Ｐゴシック"/>
                <a:cs typeface="ＭＳ Ｐゴシック"/>
              </a:defRPr>
            </a:pPr>
            <a:endParaRPr lang="ja-JP"/>
          </a:p>
        </c:txPr>
        <c:crossAx val="36458432"/>
        <c:crosses val="autoZero"/>
        <c:auto val="1"/>
        <c:lblAlgn val="ctr"/>
        <c:lblOffset val="100"/>
        <c:tickLblSkip val="1"/>
        <c:tickMarkSkip val="1"/>
        <c:noMultiLvlLbl val="0"/>
      </c:catAx>
      <c:valAx>
        <c:axId val="36458432"/>
        <c:scaling>
          <c:orientation val="minMax"/>
        </c:scaling>
        <c:delete val="0"/>
        <c:axPos val="l"/>
        <c:numFmt formatCode="General" sourceLinked="1"/>
        <c:majorTickMark val="in"/>
        <c:minorTickMark val="none"/>
        <c:tickLblPos val="nextTo"/>
        <c:spPr>
          <a:ln w="3153">
            <a:solidFill>
              <a:srgbClr val="000000"/>
            </a:solidFill>
            <a:prstDash val="solid"/>
          </a:ln>
        </c:spPr>
        <c:txPr>
          <a:bodyPr rot="0" vert="horz"/>
          <a:lstStyle/>
          <a:p>
            <a:pPr>
              <a:defRPr sz="1018" b="0" i="0" u="none" strike="noStrike" baseline="0">
                <a:solidFill>
                  <a:srgbClr val="000000"/>
                </a:solidFill>
                <a:latin typeface="ＭＳ Ｐゴシック"/>
                <a:ea typeface="ＭＳ Ｐゴシック"/>
                <a:cs typeface="ＭＳ Ｐゴシック"/>
              </a:defRPr>
            </a:pPr>
            <a:endParaRPr lang="ja-JP"/>
          </a:p>
        </c:txPr>
        <c:crossAx val="283547648"/>
        <c:crosses val="autoZero"/>
        <c:crossBetween val="midCat"/>
      </c:valAx>
      <c:spPr>
        <a:solidFill>
          <a:srgbClr val="C0C0C0"/>
        </a:solidFill>
        <a:ln w="12611">
          <a:solidFill>
            <a:srgbClr val="808080"/>
          </a:solidFill>
          <a:prstDash val="solid"/>
        </a:ln>
      </c:spPr>
    </c:plotArea>
    <c:legend>
      <c:legendPos val="r"/>
      <c:layout>
        <c:manualLayout>
          <c:xMode val="edge"/>
          <c:yMode val="edge"/>
          <c:x val="0.76905829596412589"/>
          <c:y val="0.36514522821576761"/>
          <c:w val="0.22197309417040367"/>
          <c:h val="0.31950207468879677"/>
        </c:manualLayout>
      </c:layout>
      <c:overlay val="0"/>
      <c:spPr>
        <a:solidFill>
          <a:srgbClr val="FFFFFF"/>
        </a:solidFill>
        <a:ln w="3153">
          <a:solidFill>
            <a:srgbClr val="000000"/>
          </a:solidFill>
          <a:prstDash val="solid"/>
        </a:ln>
      </c:spPr>
      <c:txPr>
        <a:bodyPr/>
        <a:lstStyle/>
        <a:p>
          <a:pPr>
            <a:defRPr sz="933" b="0" i="0" u="none" strike="noStrike" baseline="0">
              <a:solidFill>
                <a:srgbClr val="000000"/>
              </a:solidFill>
              <a:latin typeface="ＭＳ Ｐゴシック"/>
              <a:ea typeface="ＭＳ Ｐゴシック"/>
              <a:cs typeface="ＭＳ Ｐゴシック"/>
            </a:defRPr>
          </a:pPr>
          <a:endParaRPr lang="ja-JP"/>
        </a:p>
      </c:txPr>
    </c:legend>
    <c:plotVisOnly val="1"/>
    <c:dispBlanksAs val="gap"/>
    <c:showDLblsOverMax val="0"/>
  </c:chart>
  <c:spPr>
    <a:solidFill>
      <a:srgbClr val="FFFFFF"/>
    </a:solidFill>
    <a:ln>
      <a:noFill/>
    </a:ln>
  </c:spPr>
  <c:txPr>
    <a:bodyPr/>
    <a:lstStyle/>
    <a:p>
      <a:pPr>
        <a:defRPr sz="1018" b="0" i="0" u="none" strike="noStrike" baseline="0">
          <a:solidFill>
            <a:srgbClr val="000000"/>
          </a:solidFill>
          <a:latin typeface="ＭＳ Ｐゴシック"/>
          <a:ea typeface="ＭＳ Ｐゴシック"/>
          <a:cs typeface="ＭＳ Ｐゴシック"/>
        </a:defRPr>
      </a:pPr>
      <a:endParaRPr lang="ja-JP"/>
    </a:p>
  </c:txPr>
  <c:externalData r:id="rId1">
    <c:autoUpdate val="0"/>
  </c:externalData>
</c:chartSpac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79D119-7917-4E05-94E5-8F3B4DA80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17</Pages>
  <Words>5873</Words>
  <Characters>36766</Characters>
  <Application>Microsoft Office Word</Application>
  <DocSecurity>0</DocSecurity>
  <Lines>306</Lines>
  <Paragraphs>85</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42554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 Solver</dc:creator>
  <cp:lastModifiedBy>TONES</cp:lastModifiedBy>
  <cp:revision>3</cp:revision>
  <cp:lastPrinted>2013-06-03T11:23:00Z</cp:lastPrinted>
  <dcterms:created xsi:type="dcterms:W3CDTF">2022-09-14T04:30:00Z</dcterms:created>
  <dcterms:modified xsi:type="dcterms:W3CDTF">2022-09-14T05:42:00Z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